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6BC9E" w14:textId="62F07387" w:rsidR="00073DFB" w:rsidRDefault="00073DFB" w:rsidP="001040FF">
      <w:pPr>
        <w:jc w:val="right"/>
        <w:rPr>
          <w:rFonts w:ascii="Trebuchet MS" w:hAnsi="Trebuchet MS"/>
          <w:b/>
          <w:sz w:val="24"/>
          <w:szCs w:val="24"/>
          <w:lang w:val="ro-RO"/>
        </w:rPr>
      </w:pPr>
      <w:r>
        <w:rPr>
          <w:rFonts w:ascii="Trebuchet MS" w:hAnsi="Trebuchet MS"/>
          <w:b/>
          <w:sz w:val="24"/>
          <w:szCs w:val="24"/>
          <w:lang w:val="ro-RO"/>
        </w:rPr>
        <w:t>Anexa la OMIPE nr. .............</w:t>
      </w:r>
    </w:p>
    <w:p w14:paraId="40526ECF" w14:textId="7B9D0F23" w:rsidR="0018656A" w:rsidRDefault="00C51EBE" w:rsidP="001040FF">
      <w:pPr>
        <w:jc w:val="right"/>
        <w:rPr>
          <w:rFonts w:ascii="Trebuchet MS" w:hAnsi="Trebuchet MS"/>
          <w:b/>
          <w:sz w:val="24"/>
          <w:szCs w:val="24"/>
          <w:lang w:val="ro-RO"/>
        </w:rPr>
      </w:pPr>
      <w:r>
        <w:rPr>
          <w:rFonts w:ascii="Trebuchet MS" w:hAnsi="Trebuchet MS"/>
          <w:b/>
          <w:sz w:val="24"/>
          <w:szCs w:val="24"/>
          <w:lang w:val="ro-RO"/>
        </w:rPr>
        <w:t>(</w:t>
      </w:r>
      <w:r w:rsidR="001040FF"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0084216A">
        <w:rPr>
          <w:rFonts w:ascii="Trebuchet MS" w:hAnsi="Trebuchet MS"/>
          <w:b/>
          <w:sz w:val="24"/>
          <w:szCs w:val="24"/>
          <w:lang w:val="ro-RO"/>
        </w:rPr>
        <w:t>1</w:t>
      </w:r>
      <w:r>
        <w:rPr>
          <w:rFonts w:ascii="Trebuchet MS" w:hAnsi="Trebuchet MS"/>
          <w:b/>
          <w:sz w:val="24"/>
          <w:szCs w:val="24"/>
          <w:lang w:val="ro-RO"/>
        </w:rPr>
        <w:t xml:space="preserve"> la </w:t>
      </w:r>
      <w:r w:rsidRPr="00C51EBE">
        <w:rPr>
          <w:rFonts w:ascii="Trebuchet MS" w:hAnsi="Trebuchet MS"/>
          <w:b/>
          <w:sz w:val="24"/>
          <w:szCs w:val="24"/>
          <w:lang w:val="ro-RO"/>
        </w:rPr>
        <w:t xml:space="preserve">Ghidul Solicitantului – condiții specifice de accesare a fondurilor din Programul </w:t>
      </w:r>
      <w:proofErr w:type="spellStart"/>
      <w:r w:rsidRPr="00C51EBE">
        <w:rPr>
          <w:rFonts w:ascii="Trebuchet MS" w:hAnsi="Trebuchet MS"/>
          <w:b/>
          <w:sz w:val="24"/>
          <w:szCs w:val="24"/>
          <w:lang w:val="ro-RO"/>
        </w:rPr>
        <w:t>Asistenţă</w:t>
      </w:r>
      <w:proofErr w:type="spellEnd"/>
      <w:r w:rsidRPr="00C51EBE">
        <w:rPr>
          <w:rFonts w:ascii="Trebuchet MS" w:hAnsi="Trebuchet MS"/>
          <w:b/>
          <w:sz w:val="24"/>
          <w:szCs w:val="24"/>
          <w:lang w:val="ro-RO"/>
        </w:rPr>
        <w:t xml:space="preserve"> Tehnică 2021-2027 P1 - Asigurarea funcționării sistemului de coordonare </w:t>
      </w:r>
      <w:proofErr w:type="spellStart"/>
      <w:r w:rsidRPr="00C51EBE">
        <w:rPr>
          <w:rFonts w:ascii="Trebuchet MS" w:hAnsi="Trebuchet MS"/>
          <w:b/>
          <w:sz w:val="24"/>
          <w:szCs w:val="24"/>
          <w:lang w:val="ro-RO"/>
        </w:rPr>
        <w:t>şi</w:t>
      </w:r>
      <w:proofErr w:type="spellEnd"/>
      <w:r w:rsidRPr="00C51EBE">
        <w:rPr>
          <w:rFonts w:ascii="Trebuchet MS" w:hAnsi="Trebuchet MS"/>
          <w:b/>
          <w:sz w:val="24"/>
          <w:szCs w:val="24"/>
          <w:lang w:val="ro-RO"/>
        </w:rPr>
        <w:t xml:space="preserve"> control al fondurilor FEDR, FC, FSE+, FTJ </w:t>
      </w:r>
      <w:proofErr w:type="spellStart"/>
      <w:r w:rsidRPr="00C51EBE">
        <w:rPr>
          <w:rFonts w:ascii="Trebuchet MS" w:hAnsi="Trebuchet MS"/>
          <w:b/>
          <w:sz w:val="24"/>
          <w:szCs w:val="24"/>
          <w:lang w:val="ro-RO"/>
        </w:rPr>
        <w:t>şi</w:t>
      </w:r>
      <w:proofErr w:type="spellEnd"/>
      <w:r w:rsidRPr="00C51EBE">
        <w:rPr>
          <w:rFonts w:ascii="Trebuchet MS" w:hAnsi="Trebuchet MS"/>
          <w:b/>
          <w:sz w:val="24"/>
          <w:szCs w:val="24"/>
          <w:lang w:val="ro-RO"/>
        </w:rPr>
        <w:t xml:space="preserve"> gestionarea programelor, aprobat prin Ordinul ministrului investițiilor și proiectelor europene nr.</w:t>
      </w:r>
      <w:ins w:id="0" w:author="Anda Gabriela Popescu" w:date="2023-12-29T09:54:00Z">
        <w:r w:rsidR="00535C9A">
          <w:rPr>
            <w:rFonts w:ascii="Trebuchet MS" w:hAnsi="Trebuchet MS"/>
            <w:b/>
            <w:sz w:val="24"/>
            <w:szCs w:val="24"/>
            <w:lang w:val="ro-RO"/>
          </w:rPr>
          <w:t>.....</w:t>
        </w:r>
      </w:ins>
      <w:del w:id="1" w:author="Anda Gabriela Popescu" w:date="2023-12-29T09:54:00Z">
        <w:r w:rsidRPr="00C51EBE" w:rsidDel="008F394B">
          <w:rPr>
            <w:rFonts w:ascii="Trebuchet MS" w:hAnsi="Trebuchet MS"/>
            <w:b/>
            <w:sz w:val="24"/>
            <w:szCs w:val="24"/>
            <w:lang w:val="ro-RO"/>
          </w:rPr>
          <w:delText xml:space="preserve"> 3868/2023</w:delText>
        </w:r>
      </w:del>
      <w:r>
        <w:rPr>
          <w:rFonts w:ascii="Trebuchet MS" w:hAnsi="Trebuchet MS"/>
          <w:b/>
          <w:sz w:val="24"/>
          <w:szCs w:val="24"/>
          <w:lang w:val="ro-RO"/>
        </w:rPr>
        <w:t>)</w:t>
      </w:r>
    </w:p>
    <w:p w14:paraId="226167AE" w14:textId="77777777" w:rsidR="00C51EBE" w:rsidRPr="008F394B" w:rsidRDefault="00C51EBE" w:rsidP="001040FF">
      <w:pPr>
        <w:jc w:val="right"/>
        <w:rPr>
          <w:rFonts w:ascii="Trebuchet MS" w:hAnsi="Trebuchet MS"/>
          <w:b/>
          <w:bCs/>
          <w:sz w:val="24"/>
          <w:szCs w:val="24"/>
          <w:lang w:val="ro-RO"/>
          <w:rPrChange w:id="2" w:author="Anda Gabriela Popescu" w:date="2023-12-29T09:54:00Z">
            <w:rPr>
              <w:rFonts w:ascii="Trebuchet MS" w:hAnsi="Trebuchet MS"/>
              <w:b/>
              <w:bCs/>
              <w:sz w:val="24"/>
              <w:szCs w:val="24"/>
              <w:lang w:val="it-IT"/>
            </w:rPr>
          </w:rPrChange>
        </w:rPr>
      </w:pPr>
    </w:p>
    <w:p w14:paraId="0EC782EE" w14:textId="350BAA54" w:rsidR="004B5E2F" w:rsidRDefault="00C87EAD" w:rsidP="0018656A">
      <w:pPr>
        <w:jc w:val="center"/>
        <w:rPr>
          <w:rFonts w:ascii="Trebuchet MS" w:hAnsi="Trebuchet MS"/>
          <w:b/>
          <w:sz w:val="24"/>
          <w:szCs w:val="24"/>
          <w:lang w:val="ro-RO"/>
        </w:rPr>
      </w:pPr>
      <w:r w:rsidRPr="008F394B">
        <w:rPr>
          <w:rFonts w:ascii="Trebuchet MS" w:hAnsi="Trebuchet MS"/>
          <w:b/>
          <w:bCs/>
          <w:sz w:val="24"/>
          <w:szCs w:val="24"/>
          <w:lang w:val="ro-RO"/>
          <w:rPrChange w:id="3" w:author="Anda Gabriela Popescu" w:date="2023-12-29T09:54:00Z">
            <w:rPr>
              <w:rFonts w:ascii="Trebuchet MS" w:hAnsi="Trebuchet MS"/>
              <w:b/>
              <w:bCs/>
              <w:sz w:val="24"/>
              <w:szCs w:val="24"/>
              <w:lang w:val="it-IT"/>
            </w:rPr>
          </w:rPrChange>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0903544C" w14:textId="77777777" w:rsidR="00C51EBE" w:rsidRPr="00D8454E" w:rsidRDefault="00C51EBE" w:rsidP="0018656A">
      <w:pPr>
        <w:jc w:val="center"/>
        <w:rPr>
          <w:rFonts w:ascii="Trebuchet MS" w:hAnsi="Trebuchet MS"/>
          <w:b/>
          <w:sz w:val="24"/>
          <w:szCs w:val="24"/>
          <w:lang w:val="ro-RO"/>
        </w:rPr>
      </w:pPr>
    </w:p>
    <w:p w14:paraId="5EE6E18F" w14:textId="69AD490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84216A">
        <w:rPr>
          <w:rFonts w:ascii="Trebuchet MS" w:hAnsi="Trebuchet MS"/>
          <w:sz w:val="24"/>
          <w:szCs w:val="24"/>
          <w:lang w:val="ro-RO"/>
        </w:rPr>
        <w:t>Programul Asistență Tehnică 2021-2027</w:t>
      </w:r>
    </w:p>
    <w:p w14:paraId="5A680CBB" w14:textId="37D7A6F3" w:rsidR="00BD5815" w:rsidRPr="00D8454E" w:rsidRDefault="00BD5815" w:rsidP="001A79D9">
      <w:pPr>
        <w:spacing w:after="0" w:line="240" w:lineRule="auto"/>
        <w:jc w:val="both"/>
        <w:rPr>
          <w:rFonts w:ascii="Trebuchet MS" w:hAnsi="Trebuchet MS"/>
          <w:sz w:val="24"/>
          <w:szCs w:val="24"/>
          <w:lang w:val="ro-RO"/>
        </w:rPr>
      </w:pPr>
      <w:r w:rsidRPr="00D8454E">
        <w:rPr>
          <w:rFonts w:ascii="Trebuchet MS" w:hAnsi="Trebuchet MS"/>
          <w:sz w:val="24"/>
          <w:szCs w:val="24"/>
          <w:lang w:val="ro-RO"/>
        </w:rPr>
        <w:t xml:space="preserve">Prioritate: </w:t>
      </w:r>
      <w:r w:rsidR="0084216A">
        <w:rPr>
          <w:rFonts w:ascii="Trebuchet MS" w:hAnsi="Trebuchet MS"/>
          <w:sz w:val="24"/>
          <w:szCs w:val="24"/>
          <w:lang w:val="ro-RO"/>
        </w:rPr>
        <w:t>1 -</w:t>
      </w:r>
      <w:r w:rsidR="0084216A" w:rsidRPr="00570100">
        <w:rPr>
          <w:lang w:val="it-IT"/>
        </w:rPr>
        <w:t xml:space="preserve"> </w:t>
      </w:r>
      <w:r w:rsidR="0084216A" w:rsidRPr="0084216A">
        <w:rPr>
          <w:rFonts w:ascii="Trebuchet MS" w:hAnsi="Trebuchet MS"/>
          <w:sz w:val="24"/>
          <w:szCs w:val="24"/>
          <w:lang w:val="ro-RO"/>
        </w:rPr>
        <w:t xml:space="preserve">Asigurarea funcționării sistemului de coordonare </w:t>
      </w:r>
      <w:proofErr w:type="spellStart"/>
      <w:r w:rsidR="0084216A" w:rsidRPr="0084216A">
        <w:rPr>
          <w:rFonts w:ascii="Trebuchet MS" w:hAnsi="Trebuchet MS"/>
          <w:sz w:val="24"/>
          <w:szCs w:val="24"/>
          <w:lang w:val="ro-RO"/>
        </w:rPr>
        <w:t>şi</w:t>
      </w:r>
      <w:proofErr w:type="spellEnd"/>
      <w:r w:rsidR="0084216A" w:rsidRPr="0084216A">
        <w:rPr>
          <w:rFonts w:ascii="Trebuchet MS" w:hAnsi="Trebuchet MS"/>
          <w:sz w:val="24"/>
          <w:szCs w:val="24"/>
          <w:lang w:val="ro-RO"/>
        </w:rPr>
        <w:t xml:space="preserve"> control al fondurilor FEDR, FC, FSE+, FTJ </w:t>
      </w:r>
      <w:proofErr w:type="spellStart"/>
      <w:r w:rsidR="0084216A" w:rsidRPr="0084216A">
        <w:rPr>
          <w:rFonts w:ascii="Trebuchet MS" w:hAnsi="Trebuchet MS"/>
          <w:sz w:val="24"/>
          <w:szCs w:val="24"/>
          <w:lang w:val="ro-RO"/>
        </w:rPr>
        <w:t>şi</w:t>
      </w:r>
      <w:proofErr w:type="spellEnd"/>
      <w:r w:rsidR="0084216A" w:rsidRPr="0084216A">
        <w:rPr>
          <w:rFonts w:ascii="Trebuchet MS" w:hAnsi="Trebuchet MS"/>
          <w:sz w:val="24"/>
          <w:szCs w:val="24"/>
          <w:lang w:val="ro-RO"/>
        </w:rPr>
        <w:t xml:space="preserve"> gestionarea programelor</w:t>
      </w:r>
      <w:r w:rsidR="0084216A">
        <w:rPr>
          <w:rFonts w:ascii="Trebuchet MS" w:hAnsi="Trebuchet MS"/>
          <w:sz w:val="24"/>
          <w:szCs w:val="24"/>
          <w:lang w:val="ro-RO"/>
        </w:rPr>
        <w:t xml:space="preserve"> </w:t>
      </w:r>
    </w:p>
    <w:p w14:paraId="22D2032A" w14:textId="46243A0F" w:rsidR="00512BF6" w:rsidRPr="00D8454E" w:rsidRDefault="00512BF6" w:rsidP="00512BF6">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Pr="00826CD3">
        <w:rPr>
          <w:rFonts w:ascii="Trebuchet MS" w:hAnsi="Trebuchet MS"/>
          <w:sz w:val="24"/>
          <w:szCs w:val="24"/>
          <w:lang w:val="ro-RO"/>
        </w:rPr>
        <w:t>FEDR</w:t>
      </w:r>
    </w:p>
    <w:p w14:paraId="4AE749E3" w14:textId="4B91C3EA" w:rsidR="00BD5815" w:rsidRPr="00D8454E" w:rsidRDefault="00BD5815" w:rsidP="00BD5815">
      <w:pPr>
        <w:spacing w:after="0" w:line="240" w:lineRule="auto"/>
        <w:rPr>
          <w:rFonts w:ascii="Trebuchet MS" w:hAnsi="Trebuchet MS"/>
          <w:sz w:val="24"/>
          <w:szCs w:val="24"/>
          <w:highlight w:val="lightGray"/>
          <w:lang w:val="ro-RO"/>
        </w:rPr>
      </w:pPr>
      <w:r w:rsidRPr="00D8454E">
        <w:rPr>
          <w:rFonts w:ascii="Trebuchet MS" w:hAnsi="Trebuchet MS"/>
          <w:sz w:val="24"/>
          <w:szCs w:val="24"/>
          <w:lang w:val="ro-RO"/>
        </w:rPr>
        <w:t xml:space="preserve">Apel de proiecte: </w:t>
      </w:r>
    </w:p>
    <w:p w14:paraId="0EB36214" w14:textId="686C5266"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Cod SMIS:</w:t>
      </w:r>
    </w:p>
    <w:p w14:paraId="16F6A294" w14:textId="77777777" w:rsidR="00C8444B" w:rsidRDefault="00C8444B">
      <w:pPr>
        <w:rPr>
          <w:rFonts w:ascii="Trebuchet MS" w:hAnsi="Trebuchet MS"/>
          <w:sz w:val="24"/>
          <w:szCs w:val="24"/>
          <w:lang w:val="ro-RO"/>
        </w:rPr>
      </w:pPr>
    </w:p>
    <w:p w14:paraId="2F93C00C" w14:textId="6651558F" w:rsidR="00E23F95" w:rsidRPr="0084216A" w:rsidRDefault="00E23F95" w:rsidP="00E23F95">
      <w:pPr>
        <w:spacing w:line="240" w:lineRule="auto"/>
        <w:jc w:val="both"/>
        <w:rPr>
          <w:rFonts w:ascii="Trebuchet MS" w:hAnsi="Trebuchet MS"/>
          <w:b/>
          <w:lang w:val="ro-RO"/>
        </w:rPr>
      </w:pPr>
      <w:r w:rsidRPr="0084216A">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523B6034" w14:textId="77777777" w:rsidR="00E23F95" w:rsidRPr="0084216A" w:rsidRDefault="00E23F95" w:rsidP="00E23F95">
      <w:pPr>
        <w:spacing w:line="240" w:lineRule="auto"/>
        <w:jc w:val="both"/>
        <w:rPr>
          <w:rFonts w:ascii="Trebuchet MS" w:hAnsi="Trebuchet MS"/>
          <w:b/>
          <w:lang w:val="ro-RO"/>
        </w:rPr>
      </w:pPr>
      <w:r w:rsidRPr="0084216A">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4AE68E8B" w14:textId="7B0B933C" w:rsidR="00E23F95" w:rsidRPr="00F914EA" w:rsidRDefault="00E23F95" w:rsidP="00E23F95">
      <w:pPr>
        <w:spacing w:line="240" w:lineRule="auto"/>
        <w:jc w:val="both"/>
        <w:rPr>
          <w:rFonts w:ascii="Trebuchet MS" w:hAnsi="Trebuchet MS"/>
          <w:b/>
          <w:lang w:val="it-IT"/>
        </w:rPr>
      </w:pPr>
      <w:r w:rsidRPr="008F394B">
        <w:rPr>
          <w:rFonts w:ascii="Trebuchet MS" w:hAnsi="Trebuchet MS"/>
          <w:b/>
          <w:lang w:val="ro-RO"/>
        </w:rPr>
        <w:t xml:space="preserve">Sistemul permite atașarea de documente, cu condiția ca, la definirea apelului de către AM POAT pentru funcția respectivă, să fie permisă atașarea de documente. </w:t>
      </w:r>
      <w:r w:rsidRPr="0084216A">
        <w:rPr>
          <w:rFonts w:ascii="Trebuchet MS" w:hAnsi="Trebuchet MS"/>
          <w:b/>
          <w:lang w:val="it-IT"/>
        </w:rPr>
        <w:t xml:space="preserve">Documentele care se solicită a fi atașate sunt menționate la fiecare funcție de mai jos, precum și în ghidul solicitantului la CAPITOLUL </w:t>
      </w:r>
      <w:r w:rsidR="00530EFE">
        <w:rPr>
          <w:rFonts w:ascii="Trebuchet MS" w:hAnsi="Trebuchet MS"/>
          <w:b/>
          <w:lang w:val="it-IT"/>
        </w:rPr>
        <w:t>7</w:t>
      </w:r>
      <w:r w:rsidRPr="0084216A">
        <w:rPr>
          <w:rFonts w:ascii="Trebuchet MS" w:hAnsi="Trebuchet MS"/>
          <w:b/>
          <w:lang w:val="it-IT"/>
        </w:rPr>
        <w:t xml:space="preserve"> </w:t>
      </w:r>
      <w:r w:rsidRPr="00F914EA">
        <w:rPr>
          <w:rFonts w:ascii="Trebuchet MS" w:hAnsi="Trebuchet MS"/>
          <w:b/>
          <w:lang w:val="it-IT"/>
        </w:rPr>
        <w:t xml:space="preserve">Completarea </w:t>
      </w:r>
      <w:r w:rsidR="00530EFE">
        <w:rPr>
          <w:rFonts w:ascii="Trebuchet MS" w:hAnsi="Trebuchet MS"/>
          <w:b/>
          <w:lang w:val="it-IT"/>
        </w:rPr>
        <w:t xml:space="preserve">si depunerea </w:t>
      </w:r>
      <w:r w:rsidRPr="00F914EA">
        <w:rPr>
          <w:rFonts w:ascii="Trebuchet MS" w:hAnsi="Trebuchet MS"/>
          <w:b/>
          <w:lang w:val="it-IT"/>
        </w:rPr>
        <w:t>cereri</w:t>
      </w:r>
      <w:r w:rsidR="00530EFE">
        <w:rPr>
          <w:rFonts w:ascii="Trebuchet MS" w:hAnsi="Trebuchet MS"/>
          <w:b/>
          <w:lang w:val="it-IT"/>
        </w:rPr>
        <w:t>lor</w:t>
      </w:r>
      <w:r w:rsidRPr="00F914EA">
        <w:rPr>
          <w:rFonts w:ascii="Trebuchet MS" w:hAnsi="Trebuchet MS"/>
          <w:b/>
          <w:lang w:val="it-IT"/>
        </w:rPr>
        <w:t xml:space="preserve"> de finanţare.</w:t>
      </w:r>
    </w:p>
    <w:p w14:paraId="09F75AAB" w14:textId="77777777" w:rsidR="00E23F95" w:rsidRPr="008F394B" w:rsidRDefault="00E23F95" w:rsidP="00E23F95">
      <w:pPr>
        <w:spacing w:line="240" w:lineRule="auto"/>
        <w:ind w:left="708"/>
        <w:jc w:val="both"/>
        <w:rPr>
          <w:rFonts w:ascii="Trebuchet MS" w:hAnsi="Trebuchet MS"/>
          <w:color w:val="FF0000"/>
          <w:lang w:val="pt-BR"/>
        </w:rPr>
      </w:pPr>
      <w:r w:rsidRPr="00F914EA">
        <w:rPr>
          <w:rFonts w:ascii="Trebuchet MS" w:hAnsi="Trebuchet MS"/>
          <w:b/>
          <w:color w:val="FF0000"/>
          <w:lang w:val="it-IT"/>
        </w:rPr>
        <w:t xml:space="preserve">NOTĂ: </w:t>
      </w:r>
      <w:r w:rsidRPr="00F914EA">
        <w:rPr>
          <w:rFonts w:ascii="Trebuchet MS" w:hAnsi="Trebuchet MS"/>
          <w:color w:val="FF0000"/>
          <w:lang w:val="it-IT"/>
        </w:rPr>
        <w:t xml:space="preserve">Documentele care vor fi atașate în aplicație trebuie să fie în format </w:t>
      </w:r>
      <w:r w:rsidRPr="00F914EA">
        <w:rPr>
          <w:rFonts w:ascii="Trebuchet MS" w:hAnsi="Trebuchet MS"/>
          <w:i/>
          <w:color w:val="FF0000"/>
          <w:lang w:val="it-IT"/>
        </w:rPr>
        <w:t>pdf</w:t>
      </w:r>
      <w:r w:rsidRPr="00F914EA">
        <w:rPr>
          <w:rFonts w:ascii="Trebuchet MS" w:hAnsi="Trebuchet MS"/>
          <w:color w:val="FF0000"/>
          <w:lang w:val="it-IT"/>
        </w:rPr>
        <w:t xml:space="preserve"> și semnate electronic de către reprezentantul legal sau persoana împuternicită. </w:t>
      </w:r>
      <w:r w:rsidRPr="008F394B">
        <w:rPr>
          <w:rFonts w:ascii="Trebuchet MS" w:hAnsi="Trebuchet MS"/>
          <w:color w:val="FF0000"/>
          <w:lang w:val="pt-BR"/>
        </w:rPr>
        <w:t xml:space="preserve">În cazul actelor semnate scriptic acestea se vor scana în format </w:t>
      </w:r>
      <w:r w:rsidRPr="008F394B">
        <w:rPr>
          <w:rFonts w:ascii="Trebuchet MS" w:hAnsi="Trebuchet MS"/>
          <w:i/>
          <w:color w:val="FF0000"/>
          <w:lang w:val="pt-BR"/>
        </w:rPr>
        <w:t>pdf</w:t>
      </w:r>
      <w:r w:rsidRPr="008F394B">
        <w:rPr>
          <w:rFonts w:ascii="Trebuchet MS" w:hAnsi="Trebuchet MS"/>
          <w:color w:val="FF0000"/>
          <w:lang w:val="pt-BR"/>
        </w:rPr>
        <w:t xml:space="preserve"> și se vor semna electronic de către reprezentantul legal sau persoana împuternicită.</w:t>
      </w:r>
    </w:p>
    <w:p w14:paraId="715E025F" w14:textId="77777777" w:rsidR="00E23F95" w:rsidRPr="008F394B" w:rsidRDefault="00E23F95" w:rsidP="00E23F95">
      <w:pPr>
        <w:spacing w:line="240" w:lineRule="auto"/>
        <w:ind w:left="708"/>
        <w:jc w:val="both"/>
        <w:rPr>
          <w:rFonts w:ascii="Trebuchet MS" w:hAnsi="Trebuchet MS"/>
          <w:color w:val="FF0000"/>
          <w:lang w:val="pt-BR"/>
        </w:rPr>
      </w:pPr>
      <w:r w:rsidRPr="008F394B">
        <w:rPr>
          <w:rFonts w:ascii="Trebuchet MS" w:hAnsi="Trebuchet MS"/>
          <w:color w:val="FF0000"/>
          <w:lang w:val="pt-BR"/>
        </w:rPr>
        <w:t xml:space="preserve">La semnarea documentelor, este necesar să vă asigurați că </w:t>
      </w:r>
      <w:r w:rsidRPr="008F394B">
        <w:rPr>
          <w:rFonts w:ascii="Trebuchet MS" w:hAnsi="Trebuchet MS"/>
          <w:b/>
          <w:color w:val="FF0000"/>
          <w:lang w:val="pt-BR"/>
        </w:rPr>
        <w:t>semnătura este vizibilă</w:t>
      </w:r>
      <w:r w:rsidRPr="008F394B">
        <w:rPr>
          <w:rFonts w:ascii="Trebuchet MS" w:hAnsi="Trebuchet MS"/>
          <w:color w:val="FF0000"/>
          <w:lang w:val="pt-BR"/>
        </w:rPr>
        <w:t>, în cazul în care aplicația utilizată pentru semnarea electronică include aceste opțiuni.</w:t>
      </w:r>
    </w:p>
    <w:p w14:paraId="3E8DF5D1" w14:textId="77777777" w:rsidR="00E23F95" w:rsidRPr="008F394B" w:rsidRDefault="00E23F95" w:rsidP="00E23F95">
      <w:pPr>
        <w:spacing w:line="240" w:lineRule="auto"/>
        <w:ind w:left="708"/>
        <w:jc w:val="both"/>
        <w:rPr>
          <w:rFonts w:ascii="Trebuchet MS" w:hAnsi="Trebuchet MS"/>
          <w:color w:val="FF0000"/>
          <w:lang w:val="pt-BR"/>
        </w:rPr>
      </w:pPr>
      <w:r w:rsidRPr="008F394B">
        <w:rPr>
          <w:rFonts w:ascii="Trebuchet MS" w:hAnsi="Trebuchet MS"/>
          <w:b/>
          <w:color w:val="FF0000"/>
          <w:lang w:val="pt-BR"/>
        </w:rPr>
        <w:t>Documentele atașate nu pot depăși dimensiunea de 50MB pe fiecare funcție.</w:t>
      </w:r>
    </w:p>
    <w:p w14:paraId="3CAF46BE" w14:textId="77777777" w:rsidR="00E23F95" w:rsidRPr="008F394B" w:rsidRDefault="00E23F95" w:rsidP="00E23F95">
      <w:pPr>
        <w:spacing w:line="240" w:lineRule="auto"/>
        <w:jc w:val="both"/>
        <w:rPr>
          <w:rFonts w:ascii="Trebuchet MS" w:hAnsi="Trebuchet MS"/>
          <w:b/>
          <w:lang w:val="pt-BR"/>
        </w:rPr>
      </w:pPr>
      <w:r w:rsidRPr="00F71BDA">
        <w:rPr>
          <w:rFonts w:ascii="Trebuchet MS" w:hAnsi="Trebuchet MS"/>
          <w:noProof/>
          <w:lang w:val="ro-RO" w:eastAsia="ro-RO"/>
        </w:rPr>
        <w:drawing>
          <wp:anchor distT="0" distB="0" distL="114300" distR="114300" simplePos="0" relativeHeight="251659264" behindDoc="0" locked="0" layoutInCell="1" allowOverlap="1" wp14:anchorId="0F754CD3" wp14:editId="221106A2">
            <wp:simplePos x="0" y="0"/>
            <wp:positionH relativeFrom="column">
              <wp:posOffset>-59055</wp:posOffset>
            </wp:positionH>
            <wp:positionV relativeFrom="paragraph">
              <wp:posOffset>339761</wp:posOffset>
            </wp:positionV>
            <wp:extent cx="320400" cy="320400"/>
            <wp:effectExtent l="0" t="0" r="381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Pr="008F394B">
        <w:rPr>
          <w:rFonts w:ascii="Trebuchet MS" w:hAnsi="Trebuchet MS"/>
          <w:b/>
          <w:lang w:val="pt-BR"/>
        </w:rPr>
        <w:t>După parcurgerea și completarea cu informații a tuturor funcțiilor se va putea genera din sistem cererea de finanțare în structura solicitată și cu datele introduse.</w:t>
      </w:r>
    </w:p>
    <w:p w14:paraId="2B39ACA2" w14:textId="77777777" w:rsidR="00E23F95" w:rsidRPr="00F71BDA" w:rsidRDefault="00E23F95" w:rsidP="00E23F95">
      <w:pPr>
        <w:spacing w:line="240" w:lineRule="auto"/>
        <w:ind w:firstLine="708"/>
        <w:jc w:val="both"/>
        <w:rPr>
          <w:rFonts w:ascii="Trebuchet MS" w:hAnsi="Trebuchet MS"/>
          <w:b/>
          <w:color w:val="FF0000"/>
        </w:rPr>
      </w:pPr>
      <w:r w:rsidRPr="00F71BDA">
        <w:rPr>
          <w:rFonts w:ascii="Trebuchet MS" w:hAnsi="Trebuchet MS"/>
          <w:b/>
          <w:color w:val="FF0000"/>
        </w:rPr>
        <w:t>ATENȚIE!</w:t>
      </w:r>
    </w:p>
    <w:p w14:paraId="24A5112C" w14:textId="77777777" w:rsidR="00E23F95" w:rsidRPr="008F394B" w:rsidRDefault="00E23F95" w:rsidP="00E23F95">
      <w:pPr>
        <w:pStyle w:val="ListParagraph"/>
        <w:numPr>
          <w:ilvl w:val="0"/>
          <w:numId w:val="5"/>
        </w:numPr>
        <w:spacing w:line="240" w:lineRule="auto"/>
        <w:jc w:val="both"/>
        <w:rPr>
          <w:rFonts w:ascii="Trebuchet MS" w:hAnsi="Trebuchet MS"/>
          <w:color w:val="FF0000"/>
          <w:lang w:val="pt-BR"/>
        </w:rPr>
      </w:pPr>
      <w:r w:rsidRPr="008F394B">
        <w:rPr>
          <w:rFonts w:ascii="Trebuchet MS" w:hAnsi="Trebuchet MS"/>
          <w:color w:val="FF0000"/>
          <w:lang w:val="pt-BR"/>
        </w:rPr>
        <w:t xml:space="preserve">Pentru editarea sau ștergerea informațiilor/documentelor amintite se apasă butoanele: </w:t>
      </w:r>
    </w:p>
    <w:p w14:paraId="6B90887E" w14:textId="309E8DFF" w:rsidR="00E23F95" w:rsidRPr="008F394B" w:rsidRDefault="00E23F95" w:rsidP="00E23F95">
      <w:pPr>
        <w:pStyle w:val="ListParagraph"/>
        <w:numPr>
          <w:ilvl w:val="0"/>
          <w:numId w:val="4"/>
        </w:numPr>
        <w:spacing w:line="240" w:lineRule="auto"/>
        <w:ind w:left="1068"/>
        <w:jc w:val="both"/>
        <w:rPr>
          <w:rFonts w:ascii="Trebuchet MS" w:hAnsi="Trebuchet MS"/>
          <w:color w:val="FF0000"/>
          <w:lang w:val="pt-BR"/>
        </w:rPr>
      </w:pPr>
      <w:r w:rsidRPr="008F394B">
        <w:rPr>
          <w:rFonts w:ascii="Trebuchet MS" w:hAnsi="Trebuchet MS"/>
          <w:color w:val="FF0000"/>
          <w:lang w:val="pt-BR"/>
        </w:rPr>
        <w:t>pentru editare</w:t>
      </w:r>
      <w:r w:rsidR="00517BA4" w:rsidRPr="008F394B">
        <w:rPr>
          <w:rFonts w:ascii="Trebuchet MS" w:hAnsi="Trebuchet MS"/>
          <w:color w:val="FF0000"/>
          <w:lang w:val="pt-BR"/>
        </w:rPr>
        <w:t xml:space="preserve"> </w:t>
      </w:r>
      <w:r w:rsidRPr="008F394B">
        <w:rPr>
          <w:rFonts w:ascii="Trebuchet MS" w:hAnsi="Trebuchet MS"/>
          <w:color w:val="FF0000"/>
          <w:lang w:val="pt-BR"/>
        </w:rPr>
        <w:t xml:space="preserve">  </w:t>
      </w:r>
      <w:r w:rsidR="007643C1" w:rsidRPr="008F394B">
        <w:rPr>
          <w:rFonts w:ascii="Trebuchet MS" w:hAnsi="Trebuchet MS"/>
          <w:color w:val="FF0000"/>
          <w:lang w:val="pt-BR"/>
        </w:rPr>
        <w:t>initial pentru a intra in formatul CF se apasa butonul Vizualizeaza iar apoi, pentru editare se apasa butonul Modifica</w:t>
      </w:r>
      <w:r w:rsidR="00517BA4" w:rsidRPr="008F394B">
        <w:rPr>
          <w:rFonts w:ascii="Trebuchet MS" w:hAnsi="Trebuchet MS"/>
          <w:color w:val="FF0000"/>
          <w:lang w:val="pt-BR"/>
        </w:rPr>
        <w:t xml:space="preserve"> </w:t>
      </w:r>
      <w:r w:rsidR="00517BA4" w:rsidRPr="00517BA4">
        <w:rPr>
          <w:rFonts w:ascii="Trebuchet MS" w:hAnsi="Trebuchet MS"/>
          <w:noProof/>
          <w:color w:val="FF0000"/>
          <w:lang w:val="it-IT"/>
        </w:rPr>
        <w:drawing>
          <wp:inline distT="0" distB="0" distL="0" distR="0" wp14:anchorId="4549989C" wp14:editId="16400222">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22D13CDE" w14:textId="77777777" w:rsidR="00E23F95" w:rsidRPr="00F71BDA" w:rsidRDefault="00E23F95" w:rsidP="00E23F95">
      <w:pPr>
        <w:pStyle w:val="ListParagraph"/>
        <w:spacing w:line="240" w:lineRule="auto"/>
        <w:ind w:left="1068"/>
        <w:jc w:val="both"/>
        <w:rPr>
          <w:rFonts w:ascii="Trebuchet MS" w:hAnsi="Trebuchet MS"/>
          <w:color w:val="FF0000"/>
        </w:rPr>
      </w:pPr>
      <w:proofErr w:type="spellStart"/>
      <w:r w:rsidRPr="00F71BDA">
        <w:rPr>
          <w:rFonts w:ascii="Trebuchet MS" w:hAnsi="Trebuchet MS"/>
          <w:color w:val="FF0000"/>
        </w:rPr>
        <w:t>și</w:t>
      </w:r>
      <w:proofErr w:type="spellEnd"/>
      <w:r w:rsidRPr="00F71BDA">
        <w:rPr>
          <w:rFonts w:ascii="Trebuchet MS" w:hAnsi="Trebuchet MS"/>
          <w:color w:val="FF0000"/>
        </w:rPr>
        <w:t xml:space="preserve"> </w:t>
      </w:r>
    </w:p>
    <w:p w14:paraId="5018C420" w14:textId="77777777" w:rsidR="00E23F95" w:rsidRPr="00F71BDA" w:rsidRDefault="00E23F95" w:rsidP="00E23F95">
      <w:pPr>
        <w:pStyle w:val="ListParagraph"/>
        <w:numPr>
          <w:ilvl w:val="0"/>
          <w:numId w:val="4"/>
        </w:numPr>
        <w:spacing w:line="240" w:lineRule="auto"/>
        <w:ind w:left="1068"/>
        <w:jc w:val="both"/>
        <w:rPr>
          <w:rFonts w:ascii="Trebuchet MS" w:hAnsi="Trebuchet MS"/>
          <w:color w:val="FF0000"/>
        </w:rPr>
      </w:pPr>
      <w:r w:rsidRPr="00F71BDA">
        <w:rPr>
          <w:rFonts w:ascii="Trebuchet MS" w:hAnsi="Trebuchet MS"/>
          <w:noProof/>
          <w:lang w:val="ro-RO" w:eastAsia="ro-RO"/>
        </w:rPr>
        <w:drawing>
          <wp:inline distT="0" distB="0" distL="0" distR="0" wp14:anchorId="42391C8D" wp14:editId="24092F4E">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F71BDA">
        <w:rPr>
          <w:rFonts w:ascii="Trebuchet MS" w:hAnsi="Trebuchet MS"/>
          <w:color w:val="FF0000"/>
        </w:rPr>
        <w:t>pentru</w:t>
      </w:r>
      <w:proofErr w:type="spellEnd"/>
      <w:r w:rsidRPr="00F71BDA">
        <w:rPr>
          <w:rFonts w:ascii="Trebuchet MS" w:hAnsi="Trebuchet MS"/>
          <w:color w:val="FF0000"/>
        </w:rPr>
        <w:t xml:space="preserve"> </w:t>
      </w:r>
      <w:proofErr w:type="spellStart"/>
      <w:r w:rsidRPr="00F71BDA">
        <w:rPr>
          <w:rFonts w:ascii="Trebuchet MS" w:hAnsi="Trebuchet MS"/>
          <w:color w:val="FF0000"/>
        </w:rPr>
        <w:t>ștergere</w:t>
      </w:r>
      <w:proofErr w:type="spellEnd"/>
      <w:r w:rsidRPr="00F71BDA">
        <w:rPr>
          <w:rFonts w:ascii="Trebuchet MS" w:hAnsi="Trebuchet MS"/>
          <w:color w:val="FF0000"/>
        </w:rPr>
        <w:t>.</w:t>
      </w:r>
    </w:p>
    <w:p w14:paraId="6128D14C" w14:textId="77777777" w:rsidR="00E23F95" w:rsidRPr="008F394B" w:rsidRDefault="00E23F95" w:rsidP="00E23F95">
      <w:pPr>
        <w:pStyle w:val="ListParagraph"/>
        <w:numPr>
          <w:ilvl w:val="0"/>
          <w:numId w:val="5"/>
        </w:numPr>
        <w:spacing w:line="240" w:lineRule="auto"/>
        <w:jc w:val="both"/>
        <w:rPr>
          <w:rFonts w:ascii="Trebuchet MS" w:hAnsi="Trebuchet MS"/>
          <w:color w:val="FF0000"/>
          <w:lang w:val="pt-BR"/>
        </w:rPr>
      </w:pPr>
      <w:r w:rsidRPr="008F394B">
        <w:rPr>
          <w:rFonts w:ascii="Trebuchet MS" w:hAnsi="Trebuchet MS"/>
          <w:color w:val="FF0000"/>
          <w:lang w:val="pt-BR"/>
        </w:rPr>
        <w:t xml:space="preserve">Înainte de a completa cererea de finanțare, este necesară parcurgerea în întregime a prevederilor Ghidului Solicitantului. </w:t>
      </w:r>
    </w:p>
    <w:p w14:paraId="75F229FF" w14:textId="77777777" w:rsidR="00E23F95" w:rsidRPr="00570100" w:rsidRDefault="00E23F95" w:rsidP="00E23F95">
      <w:pPr>
        <w:pStyle w:val="ListParagraph"/>
        <w:numPr>
          <w:ilvl w:val="0"/>
          <w:numId w:val="5"/>
        </w:numPr>
        <w:spacing w:line="240" w:lineRule="auto"/>
        <w:jc w:val="both"/>
        <w:rPr>
          <w:rFonts w:ascii="Trebuchet MS" w:hAnsi="Trebuchet MS"/>
          <w:color w:val="FF0000"/>
          <w:lang w:val="it-IT"/>
        </w:rPr>
      </w:pPr>
      <w:r w:rsidRPr="008F394B">
        <w:rPr>
          <w:rFonts w:ascii="Trebuchet MS" w:hAnsi="Trebuchet MS"/>
          <w:color w:val="FF0000"/>
          <w:lang w:val="pt-BR"/>
        </w:rPr>
        <w:t xml:space="preserve">După finalizarea completării cererii, pentru transmitere, este necesară blocarea cererii și validarea acesteia. </w:t>
      </w:r>
      <w:r w:rsidRPr="00570100">
        <w:rPr>
          <w:rFonts w:ascii="Trebuchet MS" w:hAnsi="Trebuchet MS"/>
          <w:color w:val="FF0000"/>
          <w:lang w:val="it-IT"/>
        </w:rPr>
        <w:t xml:space="preserve">După blocarea cererii, se generează cererea pdf, se semnează electronic și se atașează la momentul validării. </w:t>
      </w:r>
    </w:p>
    <w:p w14:paraId="66421039" w14:textId="77777777" w:rsidR="00E23F95" w:rsidRPr="00570100" w:rsidRDefault="00E23F95" w:rsidP="00E23F95">
      <w:pPr>
        <w:pStyle w:val="ListParagraph"/>
        <w:spacing w:line="240" w:lineRule="auto"/>
        <w:jc w:val="both"/>
        <w:rPr>
          <w:rFonts w:ascii="Trebuchet MS" w:hAnsi="Trebuchet MS"/>
          <w:color w:val="FF0000"/>
          <w:lang w:val="it-IT"/>
        </w:rPr>
      </w:pPr>
      <w:r w:rsidRPr="00570100">
        <w:rPr>
          <w:rFonts w:ascii="Trebuchet MS" w:hAnsi="Trebuchet MS"/>
          <w:color w:val="FF0000"/>
          <w:lang w:val="it-IT"/>
        </w:rPr>
        <w:t>Validarea cererii este ireversibilă. După blocarea cererii, se mai pot face modificări prin deblocarea acesteia, însă după validare, nu se mai poate face nicio modificare.</w:t>
      </w:r>
    </w:p>
    <w:sdt>
      <w:sdtPr>
        <w:rPr>
          <w:rFonts w:asciiTheme="minorHAnsi" w:eastAsiaTheme="minorHAnsi" w:hAnsiTheme="minorHAnsi" w:cstheme="minorBidi"/>
          <w:color w:val="auto"/>
          <w:sz w:val="22"/>
          <w:szCs w:val="22"/>
          <w:lang w:val="en-GB"/>
        </w:rPr>
        <w:id w:val="-851409595"/>
        <w:docPartObj>
          <w:docPartGallery w:val="Table of Contents"/>
          <w:docPartUnique/>
        </w:docPartObj>
      </w:sdtPr>
      <w:sdtEndPr>
        <w:rPr>
          <w:b/>
          <w:bCs/>
          <w:noProof/>
        </w:rPr>
      </w:sdtEndPr>
      <w:sdtContent>
        <w:p w14:paraId="51EB2C5F" w14:textId="11B84E4E" w:rsidR="00120EBA" w:rsidRDefault="00120EBA">
          <w:pPr>
            <w:pStyle w:val="TOCHeading"/>
          </w:pPr>
          <w:r>
            <w:t>Contents</w:t>
          </w:r>
        </w:p>
        <w:p w14:paraId="25A7AA58" w14:textId="3CDBC724" w:rsidR="00120EBA" w:rsidRDefault="00120EBA">
          <w:pPr>
            <w:pStyle w:val="TOC1"/>
            <w:tabs>
              <w:tab w:val="right" w:leader="dot" w:pos="9487"/>
            </w:tabs>
            <w:rPr>
              <w:rFonts w:eastAsiaTheme="minorEastAsia"/>
              <w:noProof/>
              <w:kern w:val="2"/>
              <w:lang w:val="ro-RO" w:eastAsia="ro-RO"/>
              <w14:ligatures w14:val="standardContextual"/>
            </w:rPr>
          </w:pPr>
          <w:r>
            <w:fldChar w:fldCharType="begin"/>
          </w:r>
          <w:r>
            <w:instrText xml:space="preserve"> TOC \o "1-3" \h \z \u </w:instrText>
          </w:r>
          <w:r>
            <w:fldChar w:fldCharType="separate"/>
          </w:r>
          <w:hyperlink w:anchor="_Toc154662451" w:history="1">
            <w:r w:rsidRPr="00C057C4">
              <w:rPr>
                <w:rStyle w:val="Hyperlink"/>
                <w:noProof/>
              </w:rPr>
              <w:t>DENUMIRE PROIECT</w:t>
            </w:r>
            <w:r>
              <w:rPr>
                <w:noProof/>
                <w:webHidden/>
              </w:rPr>
              <w:tab/>
            </w:r>
            <w:r>
              <w:rPr>
                <w:noProof/>
                <w:webHidden/>
              </w:rPr>
              <w:fldChar w:fldCharType="begin"/>
            </w:r>
            <w:r>
              <w:rPr>
                <w:noProof/>
                <w:webHidden/>
              </w:rPr>
              <w:instrText xml:space="preserve"> PAGEREF _Toc154662451 \h </w:instrText>
            </w:r>
            <w:r>
              <w:rPr>
                <w:noProof/>
                <w:webHidden/>
              </w:rPr>
            </w:r>
            <w:r>
              <w:rPr>
                <w:noProof/>
                <w:webHidden/>
              </w:rPr>
              <w:fldChar w:fldCharType="separate"/>
            </w:r>
            <w:r>
              <w:rPr>
                <w:noProof/>
                <w:webHidden/>
              </w:rPr>
              <w:t>4</w:t>
            </w:r>
            <w:r>
              <w:rPr>
                <w:noProof/>
                <w:webHidden/>
              </w:rPr>
              <w:fldChar w:fldCharType="end"/>
            </w:r>
          </w:hyperlink>
        </w:p>
        <w:p w14:paraId="2C3EAB11" w14:textId="4942071F" w:rsidR="00120EBA" w:rsidRDefault="00000000">
          <w:pPr>
            <w:pStyle w:val="TOC1"/>
            <w:tabs>
              <w:tab w:val="right" w:leader="dot" w:pos="9487"/>
            </w:tabs>
            <w:rPr>
              <w:rFonts w:eastAsiaTheme="minorEastAsia"/>
              <w:noProof/>
              <w:kern w:val="2"/>
              <w:lang w:val="ro-RO" w:eastAsia="ro-RO"/>
              <w14:ligatures w14:val="standardContextual"/>
            </w:rPr>
          </w:pPr>
          <w:hyperlink w:anchor="_Toc154662452" w:history="1">
            <w:r w:rsidR="00120EBA" w:rsidRPr="00C057C4">
              <w:rPr>
                <w:rStyle w:val="Hyperlink"/>
                <w:noProof/>
              </w:rPr>
              <w:t>Sectiunea:  SOLICITANT</w:t>
            </w:r>
            <w:r w:rsidR="00120EBA">
              <w:rPr>
                <w:noProof/>
                <w:webHidden/>
              </w:rPr>
              <w:tab/>
            </w:r>
            <w:r w:rsidR="00120EBA">
              <w:rPr>
                <w:noProof/>
                <w:webHidden/>
              </w:rPr>
              <w:fldChar w:fldCharType="begin"/>
            </w:r>
            <w:r w:rsidR="00120EBA">
              <w:rPr>
                <w:noProof/>
                <w:webHidden/>
              </w:rPr>
              <w:instrText xml:space="preserve"> PAGEREF _Toc154662452 \h </w:instrText>
            </w:r>
            <w:r w:rsidR="00120EBA">
              <w:rPr>
                <w:noProof/>
                <w:webHidden/>
              </w:rPr>
            </w:r>
            <w:r w:rsidR="00120EBA">
              <w:rPr>
                <w:noProof/>
                <w:webHidden/>
              </w:rPr>
              <w:fldChar w:fldCharType="separate"/>
            </w:r>
            <w:r w:rsidR="00120EBA">
              <w:rPr>
                <w:noProof/>
                <w:webHidden/>
              </w:rPr>
              <w:t>4</w:t>
            </w:r>
            <w:r w:rsidR="00120EBA">
              <w:rPr>
                <w:noProof/>
                <w:webHidden/>
              </w:rPr>
              <w:fldChar w:fldCharType="end"/>
            </w:r>
          </w:hyperlink>
        </w:p>
        <w:p w14:paraId="7B356E62" w14:textId="06177B52" w:rsidR="00120EBA" w:rsidRDefault="00000000">
          <w:pPr>
            <w:pStyle w:val="TOC1"/>
            <w:tabs>
              <w:tab w:val="right" w:leader="dot" w:pos="9487"/>
            </w:tabs>
            <w:rPr>
              <w:rFonts w:eastAsiaTheme="minorEastAsia"/>
              <w:noProof/>
              <w:kern w:val="2"/>
              <w:lang w:val="ro-RO" w:eastAsia="ro-RO"/>
              <w14:ligatures w14:val="standardContextual"/>
            </w:rPr>
          </w:pPr>
          <w:hyperlink w:anchor="_Toc154662453" w:history="1">
            <w:r w:rsidR="00120EBA" w:rsidRPr="00C057C4">
              <w:rPr>
                <w:rStyle w:val="Hyperlink"/>
                <w:noProof/>
              </w:rPr>
              <w:t>Sectiunea: RESPONSABIL PROIECT/PERSOANA DE CONTACT</w:t>
            </w:r>
            <w:r w:rsidR="00120EBA">
              <w:rPr>
                <w:noProof/>
                <w:webHidden/>
              </w:rPr>
              <w:tab/>
            </w:r>
            <w:r w:rsidR="00120EBA">
              <w:rPr>
                <w:noProof/>
                <w:webHidden/>
              </w:rPr>
              <w:fldChar w:fldCharType="begin"/>
            </w:r>
            <w:r w:rsidR="00120EBA">
              <w:rPr>
                <w:noProof/>
                <w:webHidden/>
              </w:rPr>
              <w:instrText xml:space="preserve"> PAGEREF _Toc154662453 \h </w:instrText>
            </w:r>
            <w:r w:rsidR="00120EBA">
              <w:rPr>
                <w:noProof/>
                <w:webHidden/>
              </w:rPr>
            </w:r>
            <w:r w:rsidR="00120EBA">
              <w:rPr>
                <w:noProof/>
                <w:webHidden/>
              </w:rPr>
              <w:fldChar w:fldCharType="separate"/>
            </w:r>
            <w:r w:rsidR="00120EBA">
              <w:rPr>
                <w:noProof/>
                <w:webHidden/>
              </w:rPr>
              <w:t>4</w:t>
            </w:r>
            <w:r w:rsidR="00120EBA">
              <w:rPr>
                <w:noProof/>
                <w:webHidden/>
              </w:rPr>
              <w:fldChar w:fldCharType="end"/>
            </w:r>
          </w:hyperlink>
        </w:p>
        <w:p w14:paraId="4BD8A32E" w14:textId="0AE66AAA" w:rsidR="00120EBA" w:rsidRDefault="00000000">
          <w:pPr>
            <w:pStyle w:val="TOC1"/>
            <w:tabs>
              <w:tab w:val="right" w:leader="dot" w:pos="9487"/>
            </w:tabs>
            <w:rPr>
              <w:rFonts w:eastAsiaTheme="minorEastAsia"/>
              <w:noProof/>
              <w:kern w:val="2"/>
              <w:lang w:val="ro-RO" w:eastAsia="ro-RO"/>
              <w14:ligatures w14:val="standardContextual"/>
            </w:rPr>
          </w:pPr>
          <w:hyperlink w:anchor="_Toc154662454" w:history="1">
            <w:r w:rsidR="00120EBA" w:rsidRPr="00C057C4">
              <w:rPr>
                <w:rStyle w:val="Hyperlink"/>
                <w:noProof/>
              </w:rPr>
              <w:t>Sectiunea: ATRIBUTE PROIECT</w:t>
            </w:r>
            <w:r w:rsidR="00120EBA">
              <w:rPr>
                <w:noProof/>
                <w:webHidden/>
              </w:rPr>
              <w:tab/>
            </w:r>
            <w:r w:rsidR="00120EBA">
              <w:rPr>
                <w:noProof/>
                <w:webHidden/>
              </w:rPr>
              <w:fldChar w:fldCharType="begin"/>
            </w:r>
            <w:r w:rsidR="00120EBA">
              <w:rPr>
                <w:noProof/>
                <w:webHidden/>
              </w:rPr>
              <w:instrText xml:space="preserve"> PAGEREF _Toc154662454 \h </w:instrText>
            </w:r>
            <w:r w:rsidR="00120EBA">
              <w:rPr>
                <w:noProof/>
                <w:webHidden/>
              </w:rPr>
            </w:r>
            <w:r w:rsidR="00120EBA">
              <w:rPr>
                <w:noProof/>
                <w:webHidden/>
              </w:rPr>
              <w:fldChar w:fldCharType="separate"/>
            </w:r>
            <w:r w:rsidR="00120EBA">
              <w:rPr>
                <w:noProof/>
                <w:webHidden/>
              </w:rPr>
              <w:t>4</w:t>
            </w:r>
            <w:r w:rsidR="00120EBA">
              <w:rPr>
                <w:noProof/>
                <w:webHidden/>
              </w:rPr>
              <w:fldChar w:fldCharType="end"/>
            </w:r>
          </w:hyperlink>
        </w:p>
        <w:p w14:paraId="50F90609" w14:textId="64E9F5AA" w:rsidR="00120EBA" w:rsidRDefault="00000000">
          <w:pPr>
            <w:pStyle w:val="TOC1"/>
            <w:tabs>
              <w:tab w:val="right" w:leader="dot" w:pos="9487"/>
            </w:tabs>
            <w:rPr>
              <w:rFonts w:eastAsiaTheme="minorEastAsia"/>
              <w:noProof/>
              <w:kern w:val="2"/>
              <w:lang w:val="ro-RO" w:eastAsia="ro-RO"/>
              <w14:ligatures w14:val="standardContextual"/>
            </w:rPr>
          </w:pPr>
          <w:hyperlink w:anchor="_Toc154662455" w:history="1">
            <w:r w:rsidR="00120EBA" w:rsidRPr="00C057C4">
              <w:rPr>
                <w:rStyle w:val="Hyperlink"/>
                <w:noProof/>
              </w:rPr>
              <w:t>Sectiunea: CAPACITATE SOLICITANT</w:t>
            </w:r>
            <w:r w:rsidR="00120EBA">
              <w:rPr>
                <w:noProof/>
                <w:webHidden/>
              </w:rPr>
              <w:tab/>
            </w:r>
            <w:r w:rsidR="00120EBA">
              <w:rPr>
                <w:noProof/>
                <w:webHidden/>
              </w:rPr>
              <w:fldChar w:fldCharType="begin"/>
            </w:r>
            <w:r w:rsidR="00120EBA">
              <w:rPr>
                <w:noProof/>
                <w:webHidden/>
              </w:rPr>
              <w:instrText xml:space="preserve"> PAGEREF _Toc154662455 \h </w:instrText>
            </w:r>
            <w:r w:rsidR="00120EBA">
              <w:rPr>
                <w:noProof/>
                <w:webHidden/>
              </w:rPr>
            </w:r>
            <w:r w:rsidR="00120EBA">
              <w:rPr>
                <w:noProof/>
                <w:webHidden/>
              </w:rPr>
              <w:fldChar w:fldCharType="separate"/>
            </w:r>
            <w:r w:rsidR="00120EBA">
              <w:rPr>
                <w:noProof/>
                <w:webHidden/>
              </w:rPr>
              <w:t>6</w:t>
            </w:r>
            <w:r w:rsidR="00120EBA">
              <w:rPr>
                <w:noProof/>
                <w:webHidden/>
              </w:rPr>
              <w:fldChar w:fldCharType="end"/>
            </w:r>
          </w:hyperlink>
        </w:p>
        <w:p w14:paraId="7C695770" w14:textId="6AFC8BD8" w:rsidR="00120EBA" w:rsidRDefault="00000000">
          <w:pPr>
            <w:pStyle w:val="TOC1"/>
            <w:tabs>
              <w:tab w:val="right" w:leader="dot" w:pos="9487"/>
            </w:tabs>
            <w:rPr>
              <w:rFonts w:eastAsiaTheme="minorEastAsia"/>
              <w:noProof/>
              <w:kern w:val="2"/>
              <w:lang w:val="ro-RO" w:eastAsia="ro-RO"/>
              <w14:ligatures w14:val="standardContextual"/>
            </w:rPr>
          </w:pPr>
          <w:hyperlink w:anchor="_Toc154662456" w:history="1">
            <w:r w:rsidR="00120EBA" w:rsidRPr="00C057C4">
              <w:rPr>
                <w:rStyle w:val="Hyperlink"/>
                <w:noProof/>
              </w:rPr>
              <w:t>Sectiunea:  LOCALIZARE PROIECT</w:t>
            </w:r>
            <w:r w:rsidR="00120EBA">
              <w:rPr>
                <w:noProof/>
                <w:webHidden/>
              </w:rPr>
              <w:tab/>
            </w:r>
            <w:r w:rsidR="00120EBA">
              <w:rPr>
                <w:noProof/>
                <w:webHidden/>
              </w:rPr>
              <w:fldChar w:fldCharType="begin"/>
            </w:r>
            <w:r w:rsidR="00120EBA">
              <w:rPr>
                <w:noProof/>
                <w:webHidden/>
              </w:rPr>
              <w:instrText xml:space="preserve"> PAGEREF _Toc154662456 \h </w:instrText>
            </w:r>
            <w:r w:rsidR="00120EBA">
              <w:rPr>
                <w:noProof/>
                <w:webHidden/>
              </w:rPr>
            </w:r>
            <w:r w:rsidR="00120EBA">
              <w:rPr>
                <w:noProof/>
                <w:webHidden/>
              </w:rPr>
              <w:fldChar w:fldCharType="separate"/>
            </w:r>
            <w:r w:rsidR="00120EBA">
              <w:rPr>
                <w:noProof/>
                <w:webHidden/>
              </w:rPr>
              <w:t>7</w:t>
            </w:r>
            <w:r w:rsidR="00120EBA">
              <w:rPr>
                <w:noProof/>
                <w:webHidden/>
              </w:rPr>
              <w:fldChar w:fldCharType="end"/>
            </w:r>
          </w:hyperlink>
        </w:p>
        <w:p w14:paraId="704C7186" w14:textId="5BE2FF3C" w:rsidR="00120EBA" w:rsidRDefault="00000000">
          <w:pPr>
            <w:pStyle w:val="TOC1"/>
            <w:tabs>
              <w:tab w:val="right" w:leader="dot" w:pos="9487"/>
            </w:tabs>
            <w:rPr>
              <w:rFonts w:eastAsiaTheme="minorEastAsia"/>
              <w:noProof/>
              <w:kern w:val="2"/>
              <w:lang w:val="ro-RO" w:eastAsia="ro-RO"/>
              <w14:ligatures w14:val="standardContextual"/>
            </w:rPr>
          </w:pPr>
          <w:hyperlink w:anchor="_Toc154662457" w:history="1">
            <w:r w:rsidR="00120EBA" w:rsidRPr="00C057C4">
              <w:rPr>
                <w:rStyle w:val="Hyperlink"/>
                <w:noProof/>
              </w:rPr>
              <w:t>Sectiunea: OBIECTIVE PROIECT</w:t>
            </w:r>
            <w:r w:rsidR="00120EBA">
              <w:rPr>
                <w:noProof/>
                <w:webHidden/>
              </w:rPr>
              <w:tab/>
            </w:r>
            <w:r w:rsidR="00120EBA">
              <w:rPr>
                <w:noProof/>
                <w:webHidden/>
              </w:rPr>
              <w:fldChar w:fldCharType="begin"/>
            </w:r>
            <w:r w:rsidR="00120EBA">
              <w:rPr>
                <w:noProof/>
                <w:webHidden/>
              </w:rPr>
              <w:instrText xml:space="preserve"> PAGEREF _Toc154662457 \h </w:instrText>
            </w:r>
            <w:r w:rsidR="00120EBA">
              <w:rPr>
                <w:noProof/>
                <w:webHidden/>
              </w:rPr>
            </w:r>
            <w:r w:rsidR="00120EBA">
              <w:rPr>
                <w:noProof/>
                <w:webHidden/>
              </w:rPr>
              <w:fldChar w:fldCharType="separate"/>
            </w:r>
            <w:r w:rsidR="00120EBA">
              <w:rPr>
                <w:noProof/>
                <w:webHidden/>
              </w:rPr>
              <w:t>7</w:t>
            </w:r>
            <w:r w:rsidR="00120EBA">
              <w:rPr>
                <w:noProof/>
                <w:webHidden/>
              </w:rPr>
              <w:fldChar w:fldCharType="end"/>
            </w:r>
          </w:hyperlink>
        </w:p>
        <w:p w14:paraId="3FAC1C0A" w14:textId="2D058AAE" w:rsidR="00120EBA" w:rsidRDefault="00000000">
          <w:pPr>
            <w:pStyle w:val="TOC1"/>
            <w:tabs>
              <w:tab w:val="right" w:leader="dot" w:pos="9487"/>
            </w:tabs>
            <w:rPr>
              <w:rFonts w:eastAsiaTheme="minorEastAsia"/>
              <w:noProof/>
              <w:kern w:val="2"/>
              <w:lang w:val="ro-RO" w:eastAsia="ro-RO"/>
              <w14:ligatures w14:val="standardContextual"/>
            </w:rPr>
          </w:pPr>
          <w:hyperlink w:anchor="_Toc154662458" w:history="1">
            <w:r w:rsidR="00120EBA" w:rsidRPr="00C057C4">
              <w:rPr>
                <w:rStyle w:val="Hyperlink"/>
                <w:noProof/>
              </w:rPr>
              <w:t>Sectiunea: JUSTIFICARE/CONTEXT/RELEVANTA/ OPORTUNITATE SI CONTRIBUȚIA LA OBIECTIVUL SPECIFIC</w:t>
            </w:r>
            <w:r w:rsidR="00120EBA">
              <w:rPr>
                <w:noProof/>
                <w:webHidden/>
              </w:rPr>
              <w:tab/>
            </w:r>
            <w:r w:rsidR="00120EBA">
              <w:rPr>
                <w:noProof/>
                <w:webHidden/>
              </w:rPr>
              <w:fldChar w:fldCharType="begin"/>
            </w:r>
            <w:r w:rsidR="00120EBA">
              <w:rPr>
                <w:noProof/>
                <w:webHidden/>
              </w:rPr>
              <w:instrText xml:space="preserve"> PAGEREF _Toc154662458 \h </w:instrText>
            </w:r>
            <w:r w:rsidR="00120EBA">
              <w:rPr>
                <w:noProof/>
                <w:webHidden/>
              </w:rPr>
            </w:r>
            <w:r w:rsidR="00120EBA">
              <w:rPr>
                <w:noProof/>
                <w:webHidden/>
              </w:rPr>
              <w:fldChar w:fldCharType="separate"/>
            </w:r>
            <w:r w:rsidR="00120EBA">
              <w:rPr>
                <w:noProof/>
                <w:webHidden/>
              </w:rPr>
              <w:t>8</w:t>
            </w:r>
            <w:r w:rsidR="00120EBA">
              <w:rPr>
                <w:noProof/>
                <w:webHidden/>
              </w:rPr>
              <w:fldChar w:fldCharType="end"/>
            </w:r>
          </w:hyperlink>
        </w:p>
        <w:p w14:paraId="48BC76EF" w14:textId="24A50285" w:rsidR="00120EBA" w:rsidRDefault="00000000">
          <w:pPr>
            <w:pStyle w:val="TOC1"/>
            <w:tabs>
              <w:tab w:val="right" w:leader="dot" w:pos="9487"/>
            </w:tabs>
            <w:rPr>
              <w:rFonts w:eastAsiaTheme="minorEastAsia"/>
              <w:noProof/>
              <w:kern w:val="2"/>
              <w:lang w:val="ro-RO" w:eastAsia="ro-RO"/>
              <w14:ligatures w14:val="standardContextual"/>
            </w:rPr>
          </w:pPr>
          <w:hyperlink w:anchor="_Toc154662459" w:history="1">
            <w:r w:rsidR="00120EBA" w:rsidRPr="00C057C4">
              <w:rPr>
                <w:rStyle w:val="Hyperlink"/>
                <w:noProof/>
              </w:rPr>
              <w:t>Sectiunea: DESCRIERE INSTRUMENTE FINANCIARE FOLOSITE</w:t>
            </w:r>
            <w:r w:rsidR="00120EBA">
              <w:rPr>
                <w:noProof/>
                <w:webHidden/>
              </w:rPr>
              <w:tab/>
            </w:r>
            <w:r w:rsidR="00120EBA">
              <w:rPr>
                <w:noProof/>
                <w:webHidden/>
              </w:rPr>
              <w:fldChar w:fldCharType="begin"/>
            </w:r>
            <w:r w:rsidR="00120EBA">
              <w:rPr>
                <w:noProof/>
                <w:webHidden/>
              </w:rPr>
              <w:instrText xml:space="preserve"> PAGEREF _Toc154662459 \h </w:instrText>
            </w:r>
            <w:r w:rsidR="00120EBA">
              <w:rPr>
                <w:noProof/>
                <w:webHidden/>
              </w:rPr>
            </w:r>
            <w:r w:rsidR="00120EBA">
              <w:rPr>
                <w:noProof/>
                <w:webHidden/>
              </w:rPr>
              <w:fldChar w:fldCharType="separate"/>
            </w:r>
            <w:r w:rsidR="00120EBA">
              <w:rPr>
                <w:noProof/>
                <w:webHidden/>
              </w:rPr>
              <w:t>8</w:t>
            </w:r>
            <w:r w:rsidR="00120EBA">
              <w:rPr>
                <w:noProof/>
                <w:webHidden/>
              </w:rPr>
              <w:fldChar w:fldCharType="end"/>
            </w:r>
          </w:hyperlink>
        </w:p>
        <w:p w14:paraId="012B9DB9" w14:textId="6541BD6A" w:rsidR="00120EBA" w:rsidRDefault="00000000">
          <w:pPr>
            <w:pStyle w:val="TOC1"/>
            <w:tabs>
              <w:tab w:val="right" w:leader="dot" w:pos="9487"/>
            </w:tabs>
            <w:rPr>
              <w:rFonts w:eastAsiaTheme="minorEastAsia"/>
              <w:noProof/>
              <w:kern w:val="2"/>
              <w:lang w:val="ro-RO" w:eastAsia="ro-RO"/>
              <w14:ligatures w14:val="standardContextual"/>
            </w:rPr>
          </w:pPr>
          <w:hyperlink w:anchor="_Toc154662460" w:history="1">
            <w:r w:rsidR="00120EBA" w:rsidRPr="00C057C4">
              <w:rPr>
                <w:rStyle w:val="Hyperlink"/>
                <w:noProof/>
              </w:rPr>
              <w:t>Sectiunea: CARACTER DURABIL AL PROIECTULUI</w:t>
            </w:r>
            <w:r w:rsidR="00120EBA">
              <w:rPr>
                <w:noProof/>
                <w:webHidden/>
              </w:rPr>
              <w:tab/>
            </w:r>
            <w:r w:rsidR="00120EBA">
              <w:rPr>
                <w:noProof/>
                <w:webHidden/>
              </w:rPr>
              <w:fldChar w:fldCharType="begin"/>
            </w:r>
            <w:r w:rsidR="00120EBA">
              <w:rPr>
                <w:noProof/>
                <w:webHidden/>
              </w:rPr>
              <w:instrText xml:space="preserve"> PAGEREF _Toc154662460 \h </w:instrText>
            </w:r>
            <w:r w:rsidR="00120EBA">
              <w:rPr>
                <w:noProof/>
                <w:webHidden/>
              </w:rPr>
            </w:r>
            <w:r w:rsidR="00120EBA">
              <w:rPr>
                <w:noProof/>
                <w:webHidden/>
              </w:rPr>
              <w:fldChar w:fldCharType="separate"/>
            </w:r>
            <w:r w:rsidR="00120EBA">
              <w:rPr>
                <w:noProof/>
                <w:webHidden/>
              </w:rPr>
              <w:t>8</w:t>
            </w:r>
            <w:r w:rsidR="00120EBA">
              <w:rPr>
                <w:noProof/>
                <w:webHidden/>
              </w:rPr>
              <w:fldChar w:fldCharType="end"/>
            </w:r>
          </w:hyperlink>
        </w:p>
        <w:p w14:paraId="014E6F18" w14:textId="47A0F616" w:rsidR="00120EBA" w:rsidRDefault="00000000">
          <w:pPr>
            <w:pStyle w:val="TOC1"/>
            <w:tabs>
              <w:tab w:val="right" w:leader="dot" w:pos="9487"/>
            </w:tabs>
            <w:rPr>
              <w:rFonts w:eastAsiaTheme="minorEastAsia"/>
              <w:noProof/>
              <w:kern w:val="2"/>
              <w:lang w:val="ro-RO" w:eastAsia="ro-RO"/>
              <w14:ligatures w14:val="standardContextual"/>
            </w:rPr>
          </w:pPr>
          <w:hyperlink w:anchor="_Toc154662461" w:history="1">
            <w:r w:rsidR="00120EBA" w:rsidRPr="00C057C4">
              <w:rPr>
                <w:rStyle w:val="Hyperlink"/>
                <w:noProof/>
              </w:rPr>
              <w:t>Sectiunea: RISCURI</w:t>
            </w:r>
            <w:r w:rsidR="00120EBA">
              <w:rPr>
                <w:noProof/>
                <w:webHidden/>
              </w:rPr>
              <w:tab/>
            </w:r>
            <w:r w:rsidR="00120EBA">
              <w:rPr>
                <w:noProof/>
                <w:webHidden/>
              </w:rPr>
              <w:fldChar w:fldCharType="begin"/>
            </w:r>
            <w:r w:rsidR="00120EBA">
              <w:rPr>
                <w:noProof/>
                <w:webHidden/>
              </w:rPr>
              <w:instrText xml:space="preserve"> PAGEREF _Toc154662461 \h </w:instrText>
            </w:r>
            <w:r w:rsidR="00120EBA">
              <w:rPr>
                <w:noProof/>
                <w:webHidden/>
              </w:rPr>
            </w:r>
            <w:r w:rsidR="00120EBA">
              <w:rPr>
                <w:noProof/>
                <w:webHidden/>
              </w:rPr>
              <w:fldChar w:fldCharType="separate"/>
            </w:r>
            <w:r w:rsidR="00120EBA">
              <w:rPr>
                <w:noProof/>
                <w:webHidden/>
              </w:rPr>
              <w:t>9</w:t>
            </w:r>
            <w:r w:rsidR="00120EBA">
              <w:rPr>
                <w:noProof/>
                <w:webHidden/>
              </w:rPr>
              <w:fldChar w:fldCharType="end"/>
            </w:r>
          </w:hyperlink>
        </w:p>
        <w:p w14:paraId="390897A1" w14:textId="72705515" w:rsidR="00120EBA" w:rsidRDefault="00000000">
          <w:pPr>
            <w:pStyle w:val="TOC1"/>
            <w:tabs>
              <w:tab w:val="right" w:leader="dot" w:pos="9487"/>
            </w:tabs>
            <w:rPr>
              <w:rFonts w:eastAsiaTheme="minorEastAsia"/>
              <w:noProof/>
              <w:kern w:val="2"/>
              <w:lang w:val="ro-RO" w:eastAsia="ro-RO"/>
              <w14:ligatures w14:val="standardContextual"/>
            </w:rPr>
          </w:pPr>
          <w:hyperlink w:anchor="_Toc154662462" w:history="1">
            <w:r w:rsidR="00120EBA" w:rsidRPr="00C057C4">
              <w:rPr>
                <w:rStyle w:val="Hyperlink"/>
                <w:noProof/>
              </w:rPr>
              <w:t>Sectiunea: GRUP TINTA</w:t>
            </w:r>
            <w:r w:rsidR="00120EBA">
              <w:rPr>
                <w:noProof/>
                <w:webHidden/>
              </w:rPr>
              <w:tab/>
            </w:r>
            <w:r w:rsidR="00120EBA">
              <w:rPr>
                <w:noProof/>
                <w:webHidden/>
              </w:rPr>
              <w:fldChar w:fldCharType="begin"/>
            </w:r>
            <w:r w:rsidR="00120EBA">
              <w:rPr>
                <w:noProof/>
                <w:webHidden/>
              </w:rPr>
              <w:instrText xml:space="preserve"> PAGEREF _Toc154662462 \h </w:instrText>
            </w:r>
            <w:r w:rsidR="00120EBA">
              <w:rPr>
                <w:noProof/>
                <w:webHidden/>
              </w:rPr>
            </w:r>
            <w:r w:rsidR="00120EBA">
              <w:rPr>
                <w:noProof/>
                <w:webHidden/>
              </w:rPr>
              <w:fldChar w:fldCharType="separate"/>
            </w:r>
            <w:r w:rsidR="00120EBA">
              <w:rPr>
                <w:noProof/>
                <w:webHidden/>
              </w:rPr>
              <w:t>9</w:t>
            </w:r>
            <w:r w:rsidR="00120EBA">
              <w:rPr>
                <w:noProof/>
                <w:webHidden/>
              </w:rPr>
              <w:fldChar w:fldCharType="end"/>
            </w:r>
          </w:hyperlink>
        </w:p>
        <w:p w14:paraId="19ADCB66" w14:textId="089BB538" w:rsidR="00120EBA" w:rsidRDefault="00000000">
          <w:pPr>
            <w:pStyle w:val="TOC1"/>
            <w:tabs>
              <w:tab w:val="right" w:leader="dot" w:pos="9487"/>
            </w:tabs>
            <w:rPr>
              <w:rFonts w:eastAsiaTheme="minorEastAsia"/>
              <w:noProof/>
              <w:kern w:val="2"/>
              <w:lang w:val="ro-RO" w:eastAsia="ro-RO"/>
              <w14:ligatures w14:val="standardContextual"/>
            </w:rPr>
          </w:pPr>
          <w:hyperlink w:anchor="_Toc154662463" w:history="1">
            <w:r w:rsidR="00120EBA" w:rsidRPr="00C057C4">
              <w:rPr>
                <w:rStyle w:val="Hyperlink"/>
                <w:noProof/>
              </w:rPr>
              <w:t>Sectiunea: PRINCIPII ORIZONTALE</w:t>
            </w:r>
            <w:r w:rsidR="00120EBA">
              <w:rPr>
                <w:noProof/>
                <w:webHidden/>
              </w:rPr>
              <w:tab/>
            </w:r>
            <w:r w:rsidR="00120EBA">
              <w:rPr>
                <w:noProof/>
                <w:webHidden/>
              </w:rPr>
              <w:fldChar w:fldCharType="begin"/>
            </w:r>
            <w:r w:rsidR="00120EBA">
              <w:rPr>
                <w:noProof/>
                <w:webHidden/>
              </w:rPr>
              <w:instrText xml:space="preserve"> PAGEREF _Toc154662463 \h </w:instrText>
            </w:r>
            <w:r w:rsidR="00120EBA">
              <w:rPr>
                <w:noProof/>
                <w:webHidden/>
              </w:rPr>
            </w:r>
            <w:r w:rsidR="00120EBA">
              <w:rPr>
                <w:noProof/>
                <w:webHidden/>
              </w:rPr>
              <w:fldChar w:fldCharType="separate"/>
            </w:r>
            <w:r w:rsidR="00120EBA">
              <w:rPr>
                <w:noProof/>
                <w:webHidden/>
              </w:rPr>
              <w:t>10</w:t>
            </w:r>
            <w:r w:rsidR="00120EBA">
              <w:rPr>
                <w:noProof/>
                <w:webHidden/>
              </w:rPr>
              <w:fldChar w:fldCharType="end"/>
            </w:r>
          </w:hyperlink>
        </w:p>
        <w:p w14:paraId="3B60D35C" w14:textId="5289BFD6" w:rsidR="00120EBA" w:rsidRDefault="00000000">
          <w:pPr>
            <w:pStyle w:val="TOC1"/>
            <w:tabs>
              <w:tab w:val="right" w:leader="dot" w:pos="9487"/>
            </w:tabs>
            <w:rPr>
              <w:rFonts w:eastAsiaTheme="minorEastAsia"/>
              <w:noProof/>
              <w:kern w:val="2"/>
              <w:lang w:val="ro-RO" w:eastAsia="ro-RO"/>
              <w14:ligatures w14:val="standardContextual"/>
            </w:rPr>
          </w:pPr>
          <w:hyperlink w:anchor="_Toc154662464" w:history="1">
            <w:r w:rsidR="00120EBA" w:rsidRPr="00C057C4">
              <w:rPr>
                <w:rStyle w:val="Hyperlink"/>
                <w:noProof/>
              </w:rPr>
              <w:t>Sectiunea: COERENTA CU POLITICA DE MEDIU</w:t>
            </w:r>
            <w:r w:rsidR="00120EBA">
              <w:rPr>
                <w:noProof/>
                <w:webHidden/>
              </w:rPr>
              <w:tab/>
            </w:r>
            <w:r w:rsidR="00120EBA">
              <w:rPr>
                <w:noProof/>
                <w:webHidden/>
              </w:rPr>
              <w:fldChar w:fldCharType="begin"/>
            </w:r>
            <w:r w:rsidR="00120EBA">
              <w:rPr>
                <w:noProof/>
                <w:webHidden/>
              </w:rPr>
              <w:instrText xml:space="preserve"> PAGEREF _Toc154662464 \h </w:instrText>
            </w:r>
            <w:r w:rsidR="00120EBA">
              <w:rPr>
                <w:noProof/>
                <w:webHidden/>
              </w:rPr>
            </w:r>
            <w:r w:rsidR="00120EBA">
              <w:rPr>
                <w:noProof/>
                <w:webHidden/>
              </w:rPr>
              <w:fldChar w:fldCharType="separate"/>
            </w:r>
            <w:r w:rsidR="00120EBA">
              <w:rPr>
                <w:noProof/>
                <w:webHidden/>
              </w:rPr>
              <w:t>12</w:t>
            </w:r>
            <w:r w:rsidR="00120EBA">
              <w:rPr>
                <w:noProof/>
                <w:webHidden/>
              </w:rPr>
              <w:fldChar w:fldCharType="end"/>
            </w:r>
          </w:hyperlink>
        </w:p>
        <w:p w14:paraId="0C9938F5" w14:textId="255E28DD" w:rsidR="00120EBA" w:rsidRDefault="00000000">
          <w:pPr>
            <w:pStyle w:val="TOC1"/>
            <w:tabs>
              <w:tab w:val="right" w:leader="dot" w:pos="9487"/>
            </w:tabs>
            <w:rPr>
              <w:rFonts w:eastAsiaTheme="minorEastAsia"/>
              <w:noProof/>
              <w:kern w:val="2"/>
              <w:lang w:val="ro-RO" w:eastAsia="ro-RO"/>
              <w14:ligatures w14:val="standardContextual"/>
            </w:rPr>
          </w:pPr>
          <w:hyperlink w:anchor="_Toc154662465" w:history="1">
            <w:r w:rsidR="00120EBA" w:rsidRPr="00C057C4">
              <w:rPr>
                <w:rStyle w:val="Hyperlink"/>
                <w:noProof/>
              </w:rPr>
              <w:t>Sectiunea: SCHIMBARI CLIMATICE SI DEZASTRE</w:t>
            </w:r>
            <w:r w:rsidR="00120EBA">
              <w:rPr>
                <w:noProof/>
                <w:webHidden/>
              </w:rPr>
              <w:tab/>
            </w:r>
            <w:r w:rsidR="00120EBA">
              <w:rPr>
                <w:noProof/>
                <w:webHidden/>
              </w:rPr>
              <w:fldChar w:fldCharType="begin"/>
            </w:r>
            <w:r w:rsidR="00120EBA">
              <w:rPr>
                <w:noProof/>
                <w:webHidden/>
              </w:rPr>
              <w:instrText xml:space="preserve"> PAGEREF _Toc154662465 \h </w:instrText>
            </w:r>
            <w:r w:rsidR="00120EBA">
              <w:rPr>
                <w:noProof/>
                <w:webHidden/>
              </w:rPr>
            </w:r>
            <w:r w:rsidR="00120EBA">
              <w:rPr>
                <w:noProof/>
                <w:webHidden/>
              </w:rPr>
              <w:fldChar w:fldCharType="separate"/>
            </w:r>
            <w:r w:rsidR="00120EBA">
              <w:rPr>
                <w:noProof/>
                <w:webHidden/>
              </w:rPr>
              <w:t>12</w:t>
            </w:r>
            <w:r w:rsidR="00120EBA">
              <w:rPr>
                <w:noProof/>
                <w:webHidden/>
              </w:rPr>
              <w:fldChar w:fldCharType="end"/>
            </w:r>
          </w:hyperlink>
        </w:p>
        <w:p w14:paraId="6D2ABBE2" w14:textId="7F1B8807" w:rsidR="00120EBA" w:rsidRDefault="00000000">
          <w:pPr>
            <w:pStyle w:val="TOC1"/>
            <w:tabs>
              <w:tab w:val="right" w:leader="dot" w:pos="9487"/>
            </w:tabs>
            <w:rPr>
              <w:rFonts w:eastAsiaTheme="minorEastAsia"/>
              <w:noProof/>
              <w:kern w:val="2"/>
              <w:lang w:val="ro-RO" w:eastAsia="ro-RO"/>
              <w14:ligatures w14:val="standardContextual"/>
            </w:rPr>
          </w:pPr>
          <w:hyperlink w:anchor="_Toc154662466" w:history="1">
            <w:r w:rsidR="00120EBA" w:rsidRPr="00C057C4">
              <w:rPr>
                <w:rStyle w:val="Hyperlink"/>
                <w:noProof/>
              </w:rPr>
              <w:t>Sectiunea: DIRECTIVA SEA</w:t>
            </w:r>
            <w:r w:rsidR="00120EBA">
              <w:rPr>
                <w:noProof/>
                <w:webHidden/>
              </w:rPr>
              <w:tab/>
            </w:r>
            <w:r w:rsidR="00120EBA">
              <w:rPr>
                <w:noProof/>
                <w:webHidden/>
              </w:rPr>
              <w:fldChar w:fldCharType="begin"/>
            </w:r>
            <w:r w:rsidR="00120EBA">
              <w:rPr>
                <w:noProof/>
                <w:webHidden/>
              </w:rPr>
              <w:instrText xml:space="preserve"> PAGEREF _Toc154662466 \h </w:instrText>
            </w:r>
            <w:r w:rsidR="00120EBA">
              <w:rPr>
                <w:noProof/>
                <w:webHidden/>
              </w:rPr>
            </w:r>
            <w:r w:rsidR="00120EBA">
              <w:rPr>
                <w:noProof/>
                <w:webHidden/>
              </w:rPr>
              <w:fldChar w:fldCharType="separate"/>
            </w:r>
            <w:r w:rsidR="00120EBA">
              <w:rPr>
                <w:noProof/>
                <w:webHidden/>
              </w:rPr>
              <w:t>12</w:t>
            </w:r>
            <w:r w:rsidR="00120EBA">
              <w:rPr>
                <w:noProof/>
                <w:webHidden/>
              </w:rPr>
              <w:fldChar w:fldCharType="end"/>
            </w:r>
          </w:hyperlink>
        </w:p>
        <w:p w14:paraId="1B76C5BD" w14:textId="1C84BB8C" w:rsidR="00120EBA" w:rsidRDefault="00000000">
          <w:pPr>
            <w:pStyle w:val="TOC1"/>
            <w:tabs>
              <w:tab w:val="right" w:leader="dot" w:pos="9487"/>
            </w:tabs>
            <w:rPr>
              <w:rFonts w:eastAsiaTheme="minorEastAsia"/>
              <w:noProof/>
              <w:kern w:val="2"/>
              <w:lang w:val="ro-RO" w:eastAsia="ro-RO"/>
              <w14:ligatures w14:val="standardContextual"/>
            </w:rPr>
          </w:pPr>
          <w:hyperlink w:anchor="_Toc154662467" w:history="1">
            <w:r w:rsidR="00120EBA" w:rsidRPr="00C057C4">
              <w:rPr>
                <w:rStyle w:val="Hyperlink"/>
                <w:noProof/>
              </w:rPr>
              <w:t>Sectiunea: DIRECTIVA EIM</w:t>
            </w:r>
            <w:r w:rsidR="00120EBA">
              <w:rPr>
                <w:noProof/>
                <w:webHidden/>
              </w:rPr>
              <w:tab/>
            </w:r>
            <w:r w:rsidR="00120EBA">
              <w:rPr>
                <w:noProof/>
                <w:webHidden/>
              </w:rPr>
              <w:fldChar w:fldCharType="begin"/>
            </w:r>
            <w:r w:rsidR="00120EBA">
              <w:rPr>
                <w:noProof/>
                <w:webHidden/>
              </w:rPr>
              <w:instrText xml:space="preserve"> PAGEREF _Toc154662467 \h </w:instrText>
            </w:r>
            <w:r w:rsidR="00120EBA">
              <w:rPr>
                <w:noProof/>
                <w:webHidden/>
              </w:rPr>
            </w:r>
            <w:r w:rsidR="00120EBA">
              <w:rPr>
                <w:noProof/>
                <w:webHidden/>
              </w:rPr>
              <w:fldChar w:fldCharType="separate"/>
            </w:r>
            <w:r w:rsidR="00120EBA">
              <w:rPr>
                <w:noProof/>
                <w:webHidden/>
              </w:rPr>
              <w:t>13</w:t>
            </w:r>
            <w:r w:rsidR="00120EBA">
              <w:rPr>
                <w:noProof/>
                <w:webHidden/>
              </w:rPr>
              <w:fldChar w:fldCharType="end"/>
            </w:r>
          </w:hyperlink>
        </w:p>
        <w:p w14:paraId="368CA838" w14:textId="60F9352D" w:rsidR="00120EBA" w:rsidRDefault="00000000">
          <w:pPr>
            <w:pStyle w:val="TOC1"/>
            <w:tabs>
              <w:tab w:val="right" w:leader="dot" w:pos="9487"/>
            </w:tabs>
            <w:rPr>
              <w:rFonts w:eastAsiaTheme="minorEastAsia"/>
              <w:noProof/>
              <w:kern w:val="2"/>
              <w:lang w:val="ro-RO" w:eastAsia="ro-RO"/>
              <w14:ligatures w14:val="standardContextual"/>
            </w:rPr>
          </w:pPr>
          <w:hyperlink w:anchor="_Toc154662468" w:history="1">
            <w:r w:rsidR="00120EBA" w:rsidRPr="00C057C4">
              <w:rPr>
                <w:rStyle w:val="Hyperlink"/>
                <w:noProof/>
              </w:rPr>
              <w:t>Sectiunea: DIRECTIVA PRIVIND HABITATELE</w:t>
            </w:r>
            <w:r w:rsidR="00120EBA">
              <w:rPr>
                <w:noProof/>
                <w:webHidden/>
              </w:rPr>
              <w:tab/>
            </w:r>
            <w:r w:rsidR="00120EBA">
              <w:rPr>
                <w:noProof/>
                <w:webHidden/>
              </w:rPr>
              <w:fldChar w:fldCharType="begin"/>
            </w:r>
            <w:r w:rsidR="00120EBA">
              <w:rPr>
                <w:noProof/>
                <w:webHidden/>
              </w:rPr>
              <w:instrText xml:space="preserve"> PAGEREF _Toc154662468 \h </w:instrText>
            </w:r>
            <w:r w:rsidR="00120EBA">
              <w:rPr>
                <w:noProof/>
                <w:webHidden/>
              </w:rPr>
            </w:r>
            <w:r w:rsidR="00120EBA">
              <w:rPr>
                <w:noProof/>
                <w:webHidden/>
              </w:rPr>
              <w:fldChar w:fldCharType="separate"/>
            </w:r>
            <w:r w:rsidR="00120EBA">
              <w:rPr>
                <w:noProof/>
                <w:webHidden/>
              </w:rPr>
              <w:t>13</w:t>
            </w:r>
            <w:r w:rsidR="00120EBA">
              <w:rPr>
                <w:noProof/>
                <w:webHidden/>
              </w:rPr>
              <w:fldChar w:fldCharType="end"/>
            </w:r>
          </w:hyperlink>
        </w:p>
        <w:p w14:paraId="4D1E4DE6" w14:textId="056B2E28" w:rsidR="00120EBA" w:rsidRDefault="00000000">
          <w:pPr>
            <w:pStyle w:val="TOC1"/>
            <w:tabs>
              <w:tab w:val="right" w:leader="dot" w:pos="9487"/>
            </w:tabs>
            <w:rPr>
              <w:rFonts w:eastAsiaTheme="minorEastAsia"/>
              <w:noProof/>
              <w:kern w:val="2"/>
              <w:lang w:val="ro-RO" w:eastAsia="ro-RO"/>
              <w14:ligatures w14:val="standardContextual"/>
            </w:rPr>
          </w:pPr>
          <w:hyperlink w:anchor="_Toc154662469" w:history="1">
            <w:r w:rsidR="00120EBA" w:rsidRPr="00C057C4">
              <w:rPr>
                <w:rStyle w:val="Hyperlink"/>
                <w:noProof/>
              </w:rPr>
              <w:t>Sectiunea: DIRECTIVA CADRU PRIVIND APA</w:t>
            </w:r>
            <w:r w:rsidR="00120EBA">
              <w:rPr>
                <w:noProof/>
                <w:webHidden/>
              </w:rPr>
              <w:tab/>
            </w:r>
            <w:r w:rsidR="00120EBA">
              <w:rPr>
                <w:noProof/>
                <w:webHidden/>
              </w:rPr>
              <w:fldChar w:fldCharType="begin"/>
            </w:r>
            <w:r w:rsidR="00120EBA">
              <w:rPr>
                <w:noProof/>
                <w:webHidden/>
              </w:rPr>
              <w:instrText xml:space="preserve"> PAGEREF _Toc154662469 \h </w:instrText>
            </w:r>
            <w:r w:rsidR="00120EBA">
              <w:rPr>
                <w:noProof/>
                <w:webHidden/>
              </w:rPr>
            </w:r>
            <w:r w:rsidR="00120EBA">
              <w:rPr>
                <w:noProof/>
                <w:webHidden/>
              </w:rPr>
              <w:fldChar w:fldCharType="separate"/>
            </w:r>
            <w:r w:rsidR="00120EBA">
              <w:rPr>
                <w:noProof/>
                <w:webHidden/>
              </w:rPr>
              <w:t>13</w:t>
            </w:r>
            <w:r w:rsidR="00120EBA">
              <w:rPr>
                <w:noProof/>
                <w:webHidden/>
              </w:rPr>
              <w:fldChar w:fldCharType="end"/>
            </w:r>
          </w:hyperlink>
        </w:p>
        <w:p w14:paraId="1E9F5D6E" w14:textId="69C01926" w:rsidR="00120EBA" w:rsidRDefault="00000000">
          <w:pPr>
            <w:pStyle w:val="TOC1"/>
            <w:tabs>
              <w:tab w:val="right" w:leader="dot" w:pos="9487"/>
            </w:tabs>
            <w:rPr>
              <w:rFonts w:eastAsiaTheme="minorEastAsia"/>
              <w:noProof/>
              <w:kern w:val="2"/>
              <w:lang w:val="ro-RO" w:eastAsia="ro-RO"/>
              <w14:ligatures w14:val="standardContextual"/>
            </w:rPr>
          </w:pPr>
          <w:hyperlink w:anchor="_Toc154662470" w:history="1">
            <w:r w:rsidR="00120EBA" w:rsidRPr="00C057C4">
              <w:rPr>
                <w:rStyle w:val="Hyperlink"/>
                <w:noProof/>
              </w:rPr>
              <w:t>Sectiunea: ALTE DIRECTIVE DE MEDIU</w:t>
            </w:r>
            <w:r w:rsidR="00120EBA">
              <w:rPr>
                <w:noProof/>
                <w:webHidden/>
              </w:rPr>
              <w:tab/>
            </w:r>
            <w:r w:rsidR="00120EBA">
              <w:rPr>
                <w:noProof/>
                <w:webHidden/>
              </w:rPr>
              <w:fldChar w:fldCharType="begin"/>
            </w:r>
            <w:r w:rsidR="00120EBA">
              <w:rPr>
                <w:noProof/>
                <w:webHidden/>
              </w:rPr>
              <w:instrText xml:space="preserve"> PAGEREF _Toc154662470 \h </w:instrText>
            </w:r>
            <w:r w:rsidR="00120EBA">
              <w:rPr>
                <w:noProof/>
                <w:webHidden/>
              </w:rPr>
            </w:r>
            <w:r w:rsidR="00120EBA">
              <w:rPr>
                <w:noProof/>
                <w:webHidden/>
              </w:rPr>
              <w:fldChar w:fldCharType="separate"/>
            </w:r>
            <w:r w:rsidR="00120EBA">
              <w:rPr>
                <w:noProof/>
                <w:webHidden/>
              </w:rPr>
              <w:t>13</w:t>
            </w:r>
            <w:r w:rsidR="00120EBA">
              <w:rPr>
                <w:noProof/>
                <w:webHidden/>
              </w:rPr>
              <w:fldChar w:fldCharType="end"/>
            </w:r>
          </w:hyperlink>
        </w:p>
        <w:p w14:paraId="62CFF583" w14:textId="360E461C" w:rsidR="00120EBA" w:rsidRDefault="00000000">
          <w:pPr>
            <w:pStyle w:val="TOC1"/>
            <w:tabs>
              <w:tab w:val="right" w:leader="dot" w:pos="9487"/>
            </w:tabs>
            <w:rPr>
              <w:rFonts w:eastAsiaTheme="minorEastAsia"/>
              <w:noProof/>
              <w:kern w:val="2"/>
              <w:lang w:val="ro-RO" w:eastAsia="ro-RO"/>
              <w14:ligatures w14:val="standardContextual"/>
            </w:rPr>
          </w:pPr>
          <w:hyperlink w:anchor="_Toc154662471" w:history="1">
            <w:r w:rsidR="00120EBA" w:rsidRPr="00C057C4">
              <w:rPr>
                <w:rStyle w:val="Hyperlink"/>
                <w:noProof/>
              </w:rPr>
              <w:t>Sectiunea: METODOLOGIA DE IMPLEMENTARE PROIECT</w:t>
            </w:r>
            <w:r w:rsidR="00120EBA">
              <w:rPr>
                <w:noProof/>
                <w:webHidden/>
              </w:rPr>
              <w:tab/>
            </w:r>
            <w:r w:rsidR="00120EBA">
              <w:rPr>
                <w:noProof/>
                <w:webHidden/>
              </w:rPr>
              <w:fldChar w:fldCharType="begin"/>
            </w:r>
            <w:r w:rsidR="00120EBA">
              <w:rPr>
                <w:noProof/>
                <w:webHidden/>
              </w:rPr>
              <w:instrText xml:space="preserve"> PAGEREF _Toc154662471 \h </w:instrText>
            </w:r>
            <w:r w:rsidR="00120EBA">
              <w:rPr>
                <w:noProof/>
                <w:webHidden/>
              </w:rPr>
            </w:r>
            <w:r w:rsidR="00120EBA">
              <w:rPr>
                <w:noProof/>
                <w:webHidden/>
              </w:rPr>
              <w:fldChar w:fldCharType="separate"/>
            </w:r>
            <w:r w:rsidR="00120EBA">
              <w:rPr>
                <w:noProof/>
                <w:webHidden/>
              </w:rPr>
              <w:t>13</w:t>
            </w:r>
            <w:r w:rsidR="00120EBA">
              <w:rPr>
                <w:noProof/>
                <w:webHidden/>
              </w:rPr>
              <w:fldChar w:fldCharType="end"/>
            </w:r>
          </w:hyperlink>
        </w:p>
        <w:p w14:paraId="5F0A9767" w14:textId="2BF821A0" w:rsidR="00120EBA" w:rsidRDefault="00000000">
          <w:pPr>
            <w:pStyle w:val="TOC1"/>
            <w:tabs>
              <w:tab w:val="right" w:leader="dot" w:pos="9487"/>
            </w:tabs>
            <w:rPr>
              <w:rFonts w:eastAsiaTheme="minorEastAsia"/>
              <w:noProof/>
              <w:kern w:val="2"/>
              <w:lang w:val="ro-RO" w:eastAsia="ro-RO"/>
              <w14:ligatures w14:val="standardContextual"/>
            </w:rPr>
          </w:pPr>
          <w:hyperlink w:anchor="_Toc154662472" w:history="1">
            <w:r w:rsidR="00120EBA" w:rsidRPr="00C057C4">
              <w:rPr>
                <w:rStyle w:val="Hyperlink"/>
                <w:noProof/>
              </w:rPr>
              <w:t>Sectiunea: SPECIALIZARE INTELIGENTA</w:t>
            </w:r>
            <w:r w:rsidR="00120EBA">
              <w:rPr>
                <w:noProof/>
                <w:webHidden/>
              </w:rPr>
              <w:tab/>
            </w:r>
            <w:r w:rsidR="00120EBA">
              <w:rPr>
                <w:noProof/>
                <w:webHidden/>
              </w:rPr>
              <w:fldChar w:fldCharType="begin"/>
            </w:r>
            <w:r w:rsidR="00120EBA">
              <w:rPr>
                <w:noProof/>
                <w:webHidden/>
              </w:rPr>
              <w:instrText xml:space="preserve"> PAGEREF _Toc154662472 \h </w:instrText>
            </w:r>
            <w:r w:rsidR="00120EBA">
              <w:rPr>
                <w:noProof/>
                <w:webHidden/>
              </w:rPr>
            </w:r>
            <w:r w:rsidR="00120EBA">
              <w:rPr>
                <w:noProof/>
                <w:webHidden/>
              </w:rPr>
              <w:fldChar w:fldCharType="separate"/>
            </w:r>
            <w:r w:rsidR="00120EBA">
              <w:rPr>
                <w:noProof/>
                <w:webHidden/>
              </w:rPr>
              <w:t>14</w:t>
            </w:r>
            <w:r w:rsidR="00120EBA">
              <w:rPr>
                <w:noProof/>
                <w:webHidden/>
              </w:rPr>
              <w:fldChar w:fldCharType="end"/>
            </w:r>
          </w:hyperlink>
        </w:p>
        <w:p w14:paraId="345F2B14" w14:textId="4424A4A0" w:rsidR="00120EBA" w:rsidRDefault="00000000">
          <w:pPr>
            <w:pStyle w:val="TOC1"/>
            <w:tabs>
              <w:tab w:val="right" w:leader="dot" w:pos="9487"/>
            </w:tabs>
            <w:rPr>
              <w:rFonts w:eastAsiaTheme="minorEastAsia"/>
              <w:noProof/>
              <w:kern w:val="2"/>
              <w:lang w:val="ro-RO" w:eastAsia="ro-RO"/>
              <w14:ligatures w14:val="standardContextual"/>
            </w:rPr>
          </w:pPr>
          <w:hyperlink w:anchor="_Toc154662473" w:history="1">
            <w:r w:rsidR="00120EBA" w:rsidRPr="00C057C4">
              <w:rPr>
                <w:rStyle w:val="Hyperlink"/>
                <w:noProof/>
              </w:rPr>
              <w:t>Sectiunea: MATURITATEA PROIECTULUI</w:t>
            </w:r>
            <w:r w:rsidR="00120EBA">
              <w:rPr>
                <w:noProof/>
                <w:webHidden/>
              </w:rPr>
              <w:tab/>
            </w:r>
            <w:r w:rsidR="00120EBA">
              <w:rPr>
                <w:noProof/>
                <w:webHidden/>
              </w:rPr>
              <w:fldChar w:fldCharType="begin"/>
            </w:r>
            <w:r w:rsidR="00120EBA">
              <w:rPr>
                <w:noProof/>
                <w:webHidden/>
              </w:rPr>
              <w:instrText xml:space="preserve"> PAGEREF _Toc154662473 \h </w:instrText>
            </w:r>
            <w:r w:rsidR="00120EBA">
              <w:rPr>
                <w:noProof/>
                <w:webHidden/>
              </w:rPr>
            </w:r>
            <w:r w:rsidR="00120EBA">
              <w:rPr>
                <w:noProof/>
                <w:webHidden/>
              </w:rPr>
              <w:fldChar w:fldCharType="separate"/>
            </w:r>
            <w:r w:rsidR="00120EBA">
              <w:rPr>
                <w:noProof/>
                <w:webHidden/>
              </w:rPr>
              <w:t>14</w:t>
            </w:r>
            <w:r w:rsidR="00120EBA">
              <w:rPr>
                <w:noProof/>
                <w:webHidden/>
              </w:rPr>
              <w:fldChar w:fldCharType="end"/>
            </w:r>
          </w:hyperlink>
        </w:p>
        <w:p w14:paraId="42045DE1" w14:textId="5AB729A4" w:rsidR="00120EBA" w:rsidRDefault="00000000">
          <w:pPr>
            <w:pStyle w:val="TOC1"/>
            <w:tabs>
              <w:tab w:val="right" w:leader="dot" w:pos="9487"/>
            </w:tabs>
            <w:rPr>
              <w:rFonts w:eastAsiaTheme="minorEastAsia"/>
              <w:noProof/>
              <w:kern w:val="2"/>
              <w:lang w:val="ro-RO" w:eastAsia="ro-RO"/>
              <w14:ligatures w14:val="standardContextual"/>
            </w:rPr>
          </w:pPr>
          <w:hyperlink w:anchor="_Toc154662474" w:history="1">
            <w:r w:rsidR="00120EBA" w:rsidRPr="00C057C4">
              <w:rPr>
                <w:rStyle w:val="Hyperlink"/>
                <w:noProof/>
              </w:rPr>
              <w:t>Sectiunea: DESCRIEREA INVESTITIEI</w:t>
            </w:r>
            <w:r w:rsidR="00120EBA">
              <w:rPr>
                <w:noProof/>
                <w:webHidden/>
              </w:rPr>
              <w:tab/>
            </w:r>
            <w:r w:rsidR="00120EBA">
              <w:rPr>
                <w:noProof/>
                <w:webHidden/>
              </w:rPr>
              <w:fldChar w:fldCharType="begin"/>
            </w:r>
            <w:r w:rsidR="00120EBA">
              <w:rPr>
                <w:noProof/>
                <w:webHidden/>
              </w:rPr>
              <w:instrText xml:space="preserve"> PAGEREF _Toc154662474 \h </w:instrText>
            </w:r>
            <w:r w:rsidR="00120EBA">
              <w:rPr>
                <w:noProof/>
                <w:webHidden/>
              </w:rPr>
            </w:r>
            <w:r w:rsidR="00120EBA">
              <w:rPr>
                <w:noProof/>
                <w:webHidden/>
              </w:rPr>
              <w:fldChar w:fldCharType="separate"/>
            </w:r>
            <w:r w:rsidR="00120EBA">
              <w:rPr>
                <w:noProof/>
                <w:webHidden/>
              </w:rPr>
              <w:t>14</w:t>
            </w:r>
            <w:r w:rsidR="00120EBA">
              <w:rPr>
                <w:noProof/>
                <w:webHidden/>
              </w:rPr>
              <w:fldChar w:fldCharType="end"/>
            </w:r>
          </w:hyperlink>
        </w:p>
        <w:p w14:paraId="3C9262BF" w14:textId="10705F1D" w:rsidR="00120EBA" w:rsidRDefault="00000000">
          <w:pPr>
            <w:pStyle w:val="TOC1"/>
            <w:tabs>
              <w:tab w:val="right" w:leader="dot" w:pos="9487"/>
            </w:tabs>
            <w:rPr>
              <w:rFonts w:eastAsiaTheme="minorEastAsia"/>
              <w:noProof/>
              <w:kern w:val="2"/>
              <w:lang w:val="ro-RO" w:eastAsia="ro-RO"/>
              <w14:ligatures w14:val="standardContextual"/>
            </w:rPr>
          </w:pPr>
          <w:hyperlink w:anchor="_Toc154662475" w:history="1">
            <w:r w:rsidR="00120EBA" w:rsidRPr="00C057C4">
              <w:rPr>
                <w:rStyle w:val="Hyperlink"/>
                <w:noProof/>
              </w:rPr>
              <w:t>Sectiunea: DESCRIEREA FAZELOR PROIECTULUI</w:t>
            </w:r>
            <w:r w:rsidR="00120EBA">
              <w:rPr>
                <w:noProof/>
                <w:webHidden/>
              </w:rPr>
              <w:tab/>
            </w:r>
            <w:r w:rsidR="00120EBA">
              <w:rPr>
                <w:noProof/>
                <w:webHidden/>
              </w:rPr>
              <w:fldChar w:fldCharType="begin"/>
            </w:r>
            <w:r w:rsidR="00120EBA">
              <w:rPr>
                <w:noProof/>
                <w:webHidden/>
              </w:rPr>
              <w:instrText xml:space="preserve"> PAGEREF _Toc154662475 \h </w:instrText>
            </w:r>
            <w:r w:rsidR="00120EBA">
              <w:rPr>
                <w:noProof/>
                <w:webHidden/>
              </w:rPr>
            </w:r>
            <w:r w:rsidR="00120EBA">
              <w:rPr>
                <w:noProof/>
                <w:webHidden/>
              </w:rPr>
              <w:fldChar w:fldCharType="separate"/>
            </w:r>
            <w:r w:rsidR="00120EBA">
              <w:rPr>
                <w:noProof/>
                <w:webHidden/>
              </w:rPr>
              <w:t>14</w:t>
            </w:r>
            <w:r w:rsidR="00120EBA">
              <w:rPr>
                <w:noProof/>
                <w:webHidden/>
              </w:rPr>
              <w:fldChar w:fldCharType="end"/>
            </w:r>
          </w:hyperlink>
        </w:p>
        <w:p w14:paraId="56E30357" w14:textId="3A219835" w:rsidR="00120EBA" w:rsidRDefault="00000000">
          <w:pPr>
            <w:pStyle w:val="TOC1"/>
            <w:tabs>
              <w:tab w:val="right" w:leader="dot" w:pos="9487"/>
            </w:tabs>
            <w:rPr>
              <w:rFonts w:eastAsiaTheme="minorEastAsia"/>
              <w:noProof/>
              <w:kern w:val="2"/>
              <w:lang w:val="ro-RO" w:eastAsia="ro-RO"/>
              <w14:ligatures w14:val="standardContextual"/>
            </w:rPr>
          </w:pPr>
          <w:hyperlink w:anchor="_Toc154662476" w:history="1">
            <w:r w:rsidR="00120EBA" w:rsidRPr="00C057C4">
              <w:rPr>
                <w:rStyle w:val="Hyperlink"/>
                <w:noProof/>
              </w:rPr>
              <w:t>Sectiunea: DESCRIERE PROIECT INCLUS IN TEN</w:t>
            </w:r>
            <w:r w:rsidR="00120EBA">
              <w:rPr>
                <w:noProof/>
                <w:webHidden/>
              </w:rPr>
              <w:tab/>
            </w:r>
            <w:r w:rsidR="00120EBA">
              <w:rPr>
                <w:noProof/>
                <w:webHidden/>
              </w:rPr>
              <w:fldChar w:fldCharType="begin"/>
            </w:r>
            <w:r w:rsidR="00120EBA">
              <w:rPr>
                <w:noProof/>
                <w:webHidden/>
              </w:rPr>
              <w:instrText xml:space="preserve"> PAGEREF _Toc154662476 \h </w:instrText>
            </w:r>
            <w:r w:rsidR="00120EBA">
              <w:rPr>
                <w:noProof/>
                <w:webHidden/>
              </w:rPr>
            </w:r>
            <w:r w:rsidR="00120EBA">
              <w:rPr>
                <w:noProof/>
                <w:webHidden/>
              </w:rPr>
              <w:fldChar w:fldCharType="separate"/>
            </w:r>
            <w:r w:rsidR="00120EBA">
              <w:rPr>
                <w:noProof/>
                <w:webHidden/>
              </w:rPr>
              <w:t>14</w:t>
            </w:r>
            <w:r w:rsidR="00120EBA">
              <w:rPr>
                <w:noProof/>
                <w:webHidden/>
              </w:rPr>
              <w:fldChar w:fldCharType="end"/>
            </w:r>
          </w:hyperlink>
        </w:p>
        <w:p w14:paraId="5E040528" w14:textId="6010D022" w:rsidR="00120EBA" w:rsidRDefault="00000000">
          <w:pPr>
            <w:pStyle w:val="TOC1"/>
            <w:tabs>
              <w:tab w:val="right" w:leader="dot" w:pos="9487"/>
            </w:tabs>
            <w:rPr>
              <w:rFonts w:eastAsiaTheme="minorEastAsia"/>
              <w:noProof/>
              <w:kern w:val="2"/>
              <w:lang w:val="ro-RO" w:eastAsia="ro-RO"/>
              <w14:ligatures w14:val="standardContextual"/>
            </w:rPr>
          </w:pPr>
          <w:hyperlink w:anchor="_Toc154662477" w:history="1">
            <w:r w:rsidR="00120EBA" w:rsidRPr="00C057C4">
              <w:rPr>
                <w:rStyle w:val="Hyperlink"/>
                <w:noProof/>
              </w:rPr>
              <w:t>Sectiunea: DOCUMENTAȚII TEHNICO-ECONOMICE</w:t>
            </w:r>
            <w:r w:rsidR="00120EBA">
              <w:rPr>
                <w:noProof/>
                <w:webHidden/>
              </w:rPr>
              <w:tab/>
            </w:r>
            <w:r w:rsidR="00120EBA">
              <w:rPr>
                <w:noProof/>
                <w:webHidden/>
              </w:rPr>
              <w:fldChar w:fldCharType="begin"/>
            </w:r>
            <w:r w:rsidR="00120EBA">
              <w:rPr>
                <w:noProof/>
                <w:webHidden/>
              </w:rPr>
              <w:instrText xml:space="preserve"> PAGEREF _Toc154662477 \h </w:instrText>
            </w:r>
            <w:r w:rsidR="00120EBA">
              <w:rPr>
                <w:noProof/>
                <w:webHidden/>
              </w:rPr>
            </w:r>
            <w:r w:rsidR="00120EBA">
              <w:rPr>
                <w:noProof/>
                <w:webHidden/>
              </w:rPr>
              <w:fldChar w:fldCharType="separate"/>
            </w:r>
            <w:r w:rsidR="00120EBA">
              <w:rPr>
                <w:noProof/>
                <w:webHidden/>
              </w:rPr>
              <w:t>14</w:t>
            </w:r>
            <w:r w:rsidR="00120EBA">
              <w:rPr>
                <w:noProof/>
                <w:webHidden/>
              </w:rPr>
              <w:fldChar w:fldCharType="end"/>
            </w:r>
          </w:hyperlink>
        </w:p>
        <w:p w14:paraId="5B46C697" w14:textId="22A153F5" w:rsidR="00120EBA" w:rsidRDefault="00000000">
          <w:pPr>
            <w:pStyle w:val="TOC1"/>
            <w:tabs>
              <w:tab w:val="right" w:leader="dot" w:pos="9487"/>
            </w:tabs>
            <w:rPr>
              <w:rFonts w:eastAsiaTheme="minorEastAsia"/>
              <w:noProof/>
              <w:kern w:val="2"/>
              <w:lang w:val="ro-RO" w:eastAsia="ro-RO"/>
              <w14:ligatures w14:val="standardContextual"/>
            </w:rPr>
          </w:pPr>
          <w:hyperlink w:anchor="_Toc154662478" w:history="1">
            <w:r w:rsidR="00120EBA" w:rsidRPr="00C057C4">
              <w:rPr>
                <w:rStyle w:val="Hyperlink"/>
                <w:noProof/>
              </w:rPr>
              <w:t>Sectiunea: ACB – ANALIZA FINANCIARA</w:t>
            </w:r>
            <w:r w:rsidR="00120EBA">
              <w:rPr>
                <w:noProof/>
                <w:webHidden/>
              </w:rPr>
              <w:tab/>
            </w:r>
            <w:r w:rsidR="00120EBA">
              <w:rPr>
                <w:noProof/>
                <w:webHidden/>
              </w:rPr>
              <w:fldChar w:fldCharType="begin"/>
            </w:r>
            <w:r w:rsidR="00120EBA">
              <w:rPr>
                <w:noProof/>
                <w:webHidden/>
              </w:rPr>
              <w:instrText xml:space="preserve"> PAGEREF _Toc154662478 \h </w:instrText>
            </w:r>
            <w:r w:rsidR="00120EBA">
              <w:rPr>
                <w:noProof/>
                <w:webHidden/>
              </w:rPr>
            </w:r>
            <w:r w:rsidR="00120EBA">
              <w:rPr>
                <w:noProof/>
                <w:webHidden/>
              </w:rPr>
              <w:fldChar w:fldCharType="separate"/>
            </w:r>
            <w:r w:rsidR="00120EBA">
              <w:rPr>
                <w:noProof/>
                <w:webHidden/>
              </w:rPr>
              <w:t>14</w:t>
            </w:r>
            <w:r w:rsidR="00120EBA">
              <w:rPr>
                <w:noProof/>
                <w:webHidden/>
              </w:rPr>
              <w:fldChar w:fldCharType="end"/>
            </w:r>
          </w:hyperlink>
        </w:p>
        <w:p w14:paraId="453D80BF" w14:textId="0A4FB488" w:rsidR="00120EBA" w:rsidRDefault="00000000">
          <w:pPr>
            <w:pStyle w:val="TOC1"/>
            <w:tabs>
              <w:tab w:val="right" w:leader="dot" w:pos="9487"/>
            </w:tabs>
            <w:rPr>
              <w:rFonts w:eastAsiaTheme="minorEastAsia"/>
              <w:noProof/>
              <w:kern w:val="2"/>
              <w:lang w:val="ro-RO" w:eastAsia="ro-RO"/>
              <w14:ligatures w14:val="standardContextual"/>
            </w:rPr>
          </w:pPr>
          <w:hyperlink w:anchor="_Toc154662479" w:history="1">
            <w:r w:rsidR="00120EBA" w:rsidRPr="00C057C4">
              <w:rPr>
                <w:rStyle w:val="Hyperlink"/>
                <w:noProof/>
              </w:rPr>
              <w:t>Sectiunea: ACB – ANALIZA ECONOMICA</w:t>
            </w:r>
            <w:r w:rsidR="00120EBA">
              <w:rPr>
                <w:noProof/>
                <w:webHidden/>
              </w:rPr>
              <w:tab/>
            </w:r>
            <w:r w:rsidR="00120EBA">
              <w:rPr>
                <w:noProof/>
                <w:webHidden/>
              </w:rPr>
              <w:fldChar w:fldCharType="begin"/>
            </w:r>
            <w:r w:rsidR="00120EBA">
              <w:rPr>
                <w:noProof/>
                <w:webHidden/>
              </w:rPr>
              <w:instrText xml:space="preserve"> PAGEREF _Toc154662479 \h </w:instrText>
            </w:r>
            <w:r w:rsidR="00120EBA">
              <w:rPr>
                <w:noProof/>
                <w:webHidden/>
              </w:rPr>
            </w:r>
            <w:r w:rsidR="00120EBA">
              <w:rPr>
                <w:noProof/>
                <w:webHidden/>
              </w:rPr>
              <w:fldChar w:fldCharType="separate"/>
            </w:r>
            <w:r w:rsidR="00120EBA">
              <w:rPr>
                <w:noProof/>
                <w:webHidden/>
              </w:rPr>
              <w:t>15</w:t>
            </w:r>
            <w:r w:rsidR="00120EBA">
              <w:rPr>
                <w:noProof/>
                <w:webHidden/>
              </w:rPr>
              <w:fldChar w:fldCharType="end"/>
            </w:r>
          </w:hyperlink>
        </w:p>
        <w:p w14:paraId="6380FCD2" w14:textId="19C61D3F" w:rsidR="00120EBA" w:rsidRDefault="00000000">
          <w:pPr>
            <w:pStyle w:val="TOC1"/>
            <w:tabs>
              <w:tab w:val="right" w:leader="dot" w:pos="9487"/>
            </w:tabs>
            <w:rPr>
              <w:rFonts w:eastAsiaTheme="minorEastAsia"/>
              <w:noProof/>
              <w:kern w:val="2"/>
              <w:lang w:val="ro-RO" w:eastAsia="ro-RO"/>
              <w14:ligatures w14:val="standardContextual"/>
            </w:rPr>
          </w:pPr>
          <w:hyperlink w:anchor="_Toc154662480" w:history="1">
            <w:r w:rsidR="00120EBA" w:rsidRPr="00C057C4">
              <w:rPr>
                <w:rStyle w:val="Hyperlink"/>
                <w:noProof/>
              </w:rPr>
              <w:t>Sectiunea: ACB – ANALIZA DE SENZITIVITATE</w:t>
            </w:r>
            <w:r w:rsidR="00120EBA">
              <w:rPr>
                <w:noProof/>
                <w:webHidden/>
              </w:rPr>
              <w:tab/>
            </w:r>
            <w:r w:rsidR="00120EBA">
              <w:rPr>
                <w:noProof/>
                <w:webHidden/>
              </w:rPr>
              <w:fldChar w:fldCharType="begin"/>
            </w:r>
            <w:r w:rsidR="00120EBA">
              <w:rPr>
                <w:noProof/>
                <w:webHidden/>
              </w:rPr>
              <w:instrText xml:space="preserve"> PAGEREF _Toc154662480 \h </w:instrText>
            </w:r>
            <w:r w:rsidR="00120EBA">
              <w:rPr>
                <w:noProof/>
                <w:webHidden/>
              </w:rPr>
            </w:r>
            <w:r w:rsidR="00120EBA">
              <w:rPr>
                <w:noProof/>
                <w:webHidden/>
              </w:rPr>
              <w:fldChar w:fldCharType="separate"/>
            </w:r>
            <w:r w:rsidR="00120EBA">
              <w:rPr>
                <w:noProof/>
                <w:webHidden/>
              </w:rPr>
              <w:t>15</w:t>
            </w:r>
            <w:r w:rsidR="00120EBA">
              <w:rPr>
                <w:noProof/>
                <w:webHidden/>
              </w:rPr>
              <w:fldChar w:fldCharType="end"/>
            </w:r>
          </w:hyperlink>
        </w:p>
        <w:p w14:paraId="666FF188" w14:textId="5D6B265A" w:rsidR="00120EBA" w:rsidRDefault="00000000">
          <w:pPr>
            <w:pStyle w:val="TOC1"/>
            <w:tabs>
              <w:tab w:val="right" w:leader="dot" w:pos="9487"/>
            </w:tabs>
            <w:rPr>
              <w:rFonts w:eastAsiaTheme="minorEastAsia"/>
              <w:noProof/>
              <w:kern w:val="2"/>
              <w:lang w:val="ro-RO" w:eastAsia="ro-RO"/>
              <w14:ligatures w14:val="standardContextual"/>
            </w:rPr>
          </w:pPr>
          <w:hyperlink w:anchor="_Toc154662481" w:history="1">
            <w:r w:rsidR="00120EBA" w:rsidRPr="00C057C4">
              <w:rPr>
                <w:rStyle w:val="Hyperlink"/>
                <w:noProof/>
              </w:rPr>
              <w:t>Sectiunea: MEDIU – COSTUL MASURILOR  INCLUSE IN BUGETUL PROIECTULUI</w:t>
            </w:r>
            <w:r w:rsidR="00120EBA">
              <w:rPr>
                <w:noProof/>
                <w:webHidden/>
              </w:rPr>
              <w:tab/>
            </w:r>
            <w:r w:rsidR="00120EBA">
              <w:rPr>
                <w:noProof/>
                <w:webHidden/>
              </w:rPr>
              <w:fldChar w:fldCharType="begin"/>
            </w:r>
            <w:r w:rsidR="00120EBA">
              <w:rPr>
                <w:noProof/>
                <w:webHidden/>
              </w:rPr>
              <w:instrText xml:space="preserve"> PAGEREF _Toc154662481 \h </w:instrText>
            </w:r>
            <w:r w:rsidR="00120EBA">
              <w:rPr>
                <w:noProof/>
                <w:webHidden/>
              </w:rPr>
            </w:r>
            <w:r w:rsidR="00120EBA">
              <w:rPr>
                <w:noProof/>
                <w:webHidden/>
              </w:rPr>
              <w:fldChar w:fldCharType="separate"/>
            </w:r>
            <w:r w:rsidR="00120EBA">
              <w:rPr>
                <w:noProof/>
                <w:webHidden/>
              </w:rPr>
              <w:t>15</w:t>
            </w:r>
            <w:r w:rsidR="00120EBA">
              <w:rPr>
                <w:noProof/>
                <w:webHidden/>
              </w:rPr>
              <w:fldChar w:fldCharType="end"/>
            </w:r>
          </w:hyperlink>
        </w:p>
        <w:p w14:paraId="6F91E82A" w14:textId="2FA773C3" w:rsidR="00120EBA" w:rsidRDefault="00000000">
          <w:pPr>
            <w:pStyle w:val="TOC1"/>
            <w:tabs>
              <w:tab w:val="right" w:leader="dot" w:pos="9487"/>
            </w:tabs>
            <w:rPr>
              <w:rFonts w:eastAsiaTheme="minorEastAsia"/>
              <w:noProof/>
              <w:kern w:val="2"/>
              <w:lang w:val="ro-RO" w:eastAsia="ro-RO"/>
              <w14:ligatures w14:val="standardContextual"/>
            </w:rPr>
          </w:pPr>
          <w:hyperlink w:anchor="_Toc154662482" w:history="1">
            <w:r w:rsidR="00120EBA" w:rsidRPr="00C057C4">
              <w:rPr>
                <w:rStyle w:val="Hyperlink"/>
                <w:noProof/>
              </w:rPr>
              <w:t>Sectiunea: Calendarul proiectului</w:t>
            </w:r>
            <w:r w:rsidR="00120EBA">
              <w:rPr>
                <w:noProof/>
                <w:webHidden/>
              </w:rPr>
              <w:tab/>
            </w:r>
            <w:r w:rsidR="00120EBA">
              <w:rPr>
                <w:noProof/>
                <w:webHidden/>
              </w:rPr>
              <w:fldChar w:fldCharType="begin"/>
            </w:r>
            <w:r w:rsidR="00120EBA">
              <w:rPr>
                <w:noProof/>
                <w:webHidden/>
              </w:rPr>
              <w:instrText xml:space="preserve"> PAGEREF _Toc154662482 \h </w:instrText>
            </w:r>
            <w:r w:rsidR="00120EBA">
              <w:rPr>
                <w:noProof/>
                <w:webHidden/>
              </w:rPr>
            </w:r>
            <w:r w:rsidR="00120EBA">
              <w:rPr>
                <w:noProof/>
                <w:webHidden/>
              </w:rPr>
              <w:fldChar w:fldCharType="separate"/>
            </w:r>
            <w:r w:rsidR="00120EBA">
              <w:rPr>
                <w:noProof/>
                <w:webHidden/>
              </w:rPr>
              <w:t>15</w:t>
            </w:r>
            <w:r w:rsidR="00120EBA">
              <w:rPr>
                <w:noProof/>
                <w:webHidden/>
              </w:rPr>
              <w:fldChar w:fldCharType="end"/>
            </w:r>
          </w:hyperlink>
        </w:p>
        <w:p w14:paraId="4B847377" w14:textId="0FEEB4B7" w:rsidR="00120EBA" w:rsidRDefault="00000000">
          <w:pPr>
            <w:pStyle w:val="TOC1"/>
            <w:tabs>
              <w:tab w:val="right" w:leader="dot" w:pos="9487"/>
            </w:tabs>
            <w:rPr>
              <w:rFonts w:eastAsiaTheme="minorEastAsia"/>
              <w:noProof/>
              <w:kern w:val="2"/>
              <w:lang w:val="ro-RO" w:eastAsia="ro-RO"/>
              <w14:ligatures w14:val="standardContextual"/>
            </w:rPr>
          </w:pPr>
          <w:hyperlink w:anchor="_Toc154662483" w:history="1">
            <w:r w:rsidR="00120EBA" w:rsidRPr="00C057C4">
              <w:rPr>
                <w:rStyle w:val="Hyperlink"/>
                <w:noProof/>
              </w:rPr>
              <w:t>Sectiunea: Rezumat revizuiri aplicație</w:t>
            </w:r>
            <w:r w:rsidR="00120EBA">
              <w:rPr>
                <w:noProof/>
                <w:webHidden/>
              </w:rPr>
              <w:tab/>
            </w:r>
            <w:r w:rsidR="00120EBA">
              <w:rPr>
                <w:noProof/>
                <w:webHidden/>
              </w:rPr>
              <w:fldChar w:fldCharType="begin"/>
            </w:r>
            <w:r w:rsidR="00120EBA">
              <w:rPr>
                <w:noProof/>
                <w:webHidden/>
              </w:rPr>
              <w:instrText xml:space="preserve"> PAGEREF _Toc154662483 \h </w:instrText>
            </w:r>
            <w:r w:rsidR="00120EBA">
              <w:rPr>
                <w:noProof/>
                <w:webHidden/>
              </w:rPr>
            </w:r>
            <w:r w:rsidR="00120EBA">
              <w:rPr>
                <w:noProof/>
                <w:webHidden/>
              </w:rPr>
              <w:fldChar w:fldCharType="separate"/>
            </w:r>
            <w:r w:rsidR="00120EBA">
              <w:rPr>
                <w:noProof/>
                <w:webHidden/>
              </w:rPr>
              <w:t>15</w:t>
            </w:r>
            <w:r w:rsidR="00120EBA">
              <w:rPr>
                <w:noProof/>
                <w:webHidden/>
              </w:rPr>
              <w:fldChar w:fldCharType="end"/>
            </w:r>
          </w:hyperlink>
        </w:p>
        <w:p w14:paraId="334E7EC3" w14:textId="74E7F41B" w:rsidR="00120EBA" w:rsidRDefault="00000000">
          <w:pPr>
            <w:pStyle w:val="TOC1"/>
            <w:tabs>
              <w:tab w:val="right" w:leader="dot" w:pos="9487"/>
            </w:tabs>
            <w:rPr>
              <w:rFonts w:eastAsiaTheme="minorEastAsia"/>
              <w:noProof/>
              <w:kern w:val="2"/>
              <w:lang w:val="ro-RO" w:eastAsia="ro-RO"/>
              <w14:ligatures w14:val="standardContextual"/>
            </w:rPr>
          </w:pPr>
          <w:hyperlink w:anchor="_Toc154662484" w:history="1">
            <w:r w:rsidR="00120EBA" w:rsidRPr="00C057C4">
              <w:rPr>
                <w:rStyle w:val="Hyperlink"/>
                <w:noProof/>
              </w:rPr>
              <w:t>Sectiunea: Descriere PPP</w:t>
            </w:r>
            <w:r w:rsidR="00120EBA">
              <w:rPr>
                <w:noProof/>
                <w:webHidden/>
              </w:rPr>
              <w:tab/>
            </w:r>
            <w:r w:rsidR="00120EBA">
              <w:rPr>
                <w:noProof/>
                <w:webHidden/>
              </w:rPr>
              <w:fldChar w:fldCharType="begin"/>
            </w:r>
            <w:r w:rsidR="00120EBA">
              <w:rPr>
                <w:noProof/>
                <w:webHidden/>
              </w:rPr>
              <w:instrText xml:space="preserve"> PAGEREF _Toc154662484 \h </w:instrText>
            </w:r>
            <w:r w:rsidR="00120EBA">
              <w:rPr>
                <w:noProof/>
                <w:webHidden/>
              </w:rPr>
            </w:r>
            <w:r w:rsidR="00120EBA">
              <w:rPr>
                <w:noProof/>
                <w:webHidden/>
              </w:rPr>
              <w:fldChar w:fldCharType="separate"/>
            </w:r>
            <w:r w:rsidR="00120EBA">
              <w:rPr>
                <w:noProof/>
                <w:webHidden/>
              </w:rPr>
              <w:t>15</w:t>
            </w:r>
            <w:r w:rsidR="00120EBA">
              <w:rPr>
                <w:noProof/>
                <w:webHidden/>
              </w:rPr>
              <w:fldChar w:fldCharType="end"/>
            </w:r>
          </w:hyperlink>
        </w:p>
        <w:p w14:paraId="6561D335" w14:textId="0D0FB76D" w:rsidR="00120EBA" w:rsidRDefault="00000000">
          <w:pPr>
            <w:pStyle w:val="TOC1"/>
            <w:tabs>
              <w:tab w:val="right" w:leader="dot" w:pos="9487"/>
            </w:tabs>
            <w:rPr>
              <w:rFonts w:eastAsiaTheme="minorEastAsia"/>
              <w:noProof/>
              <w:kern w:val="2"/>
              <w:lang w:val="ro-RO" w:eastAsia="ro-RO"/>
              <w14:ligatures w14:val="standardContextual"/>
            </w:rPr>
          </w:pPr>
          <w:hyperlink w:anchor="_Toc154662485" w:history="1">
            <w:r w:rsidR="00120EBA" w:rsidRPr="00C057C4">
              <w:rPr>
                <w:rStyle w:val="Hyperlink"/>
                <w:noProof/>
              </w:rPr>
              <w:t>Sectiunea: Indicatori de realizare și de rezultat (program)</w:t>
            </w:r>
            <w:r w:rsidR="00120EBA">
              <w:rPr>
                <w:noProof/>
                <w:webHidden/>
              </w:rPr>
              <w:tab/>
            </w:r>
            <w:r w:rsidR="00120EBA">
              <w:rPr>
                <w:noProof/>
                <w:webHidden/>
              </w:rPr>
              <w:fldChar w:fldCharType="begin"/>
            </w:r>
            <w:r w:rsidR="00120EBA">
              <w:rPr>
                <w:noProof/>
                <w:webHidden/>
              </w:rPr>
              <w:instrText xml:space="preserve"> PAGEREF _Toc154662485 \h </w:instrText>
            </w:r>
            <w:r w:rsidR="00120EBA">
              <w:rPr>
                <w:noProof/>
                <w:webHidden/>
              </w:rPr>
            </w:r>
            <w:r w:rsidR="00120EBA">
              <w:rPr>
                <w:noProof/>
                <w:webHidden/>
              </w:rPr>
              <w:fldChar w:fldCharType="separate"/>
            </w:r>
            <w:r w:rsidR="00120EBA">
              <w:rPr>
                <w:noProof/>
                <w:webHidden/>
              </w:rPr>
              <w:t>15</w:t>
            </w:r>
            <w:r w:rsidR="00120EBA">
              <w:rPr>
                <w:noProof/>
                <w:webHidden/>
              </w:rPr>
              <w:fldChar w:fldCharType="end"/>
            </w:r>
          </w:hyperlink>
        </w:p>
        <w:p w14:paraId="74F08652" w14:textId="2A3834FF" w:rsidR="00120EBA" w:rsidRDefault="00000000">
          <w:pPr>
            <w:pStyle w:val="TOC1"/>
            <w:tabs>
              <w:tab w:val="right" w:leader="dot" w:pos="9487"/>
            </w:tabs>
            <w:rPr>
              <w:rFonts w:eastAsiaTheme="minorEastAsia"/>
              <w:noProof/>
              <w:kern w:val="2"/>
              <w:lang w:val="ro-RO" w:eastAsia="ro-RO"/>
              <w14:ligatures w14:val="standardContextual"/>
            </w:rPr>
          </w:pPr>
          <w:hyperlink w:anchor="_Toc154662486" w:history="1">
            <w:r w:rsidR="00120EBA" w:rsidRPr="00C057C4">
              <w:rPr>
                <w:rStyle w:val="Hyperlink"/>
                <w:noProof/>
              </w:rPr>
              <w:t>Sectiunea: Indicatori suplimentari proiect</w:t>
            </w:r>
            <w:r w:rsidR="00120EBA">
              <w:rPr>
                <w:noProof/>
                <w:webHidden/>
              </w:rPr>
              <w:tab/>
            </w:r>
            <w:r w:rsidR="00120EBA">
              <w:rPr>
                <w:noProof/>
                <w:webHidden/>
              </w:rPr>
              <w:fldChar w:fldCharType="begin"/>
            </w:r>
            <w:r w:rsidR="00120EBA">
              <w:rPr>
                <w:noProof/>
                <w:webHidden/>
              </w:rPr>
              <w:instrText xml:space="preserve"> PAGEREF _Toc154662486 \h </w:instrText>
            </w:r>
            <w:r w:rsidR="00120EBA">
              <w:rPr>
                <w:noProof/>
                <w:webHidden/>
              </w:rPr>
            </w:r>
            <w:r w:rsidR="00120EBA">
              <w:rPr>
                <w:noProof/>
                <w:webHidden/>
              </w:rPr>
              <w:fldChar w:fldCharType="separate"/>
            </w:r>
            <w:r w:rsidR="00120EBA">
              <w:rPr>
                <w:noProof/>
                <w:webHidden/>
              </w:rPr>
              <w:t>16</w:t>
            </w:r>
            <w:r w:rsidR="00120EBA">
              <w:rPr>
                <w:noProof/>
                <w:webHidden/>
              </w:rPr>
              <w:fldChar w:fldCharType="end"/>
            </w:r>
          </w:hyperlink>
        </w:p>
        <w:p w14:paraId="4A5DF179" w14:textId="00C3373E" w:rsidR="00120EBA" w:rsidRDefault="00000000">
          <w:pPr>
            <w:pStyle w:val="TOC1"/>
            <w:tabs>
              <w:tab w:val="right" w:leader="dot" w:pos="9487"/>
            </w:tabs>
            <w:rPr>
              <w:rFonts w:eastAsiaTheme="minorEastAsia"/>
              <w:noProof/>
              <w:kern w:val="2"/>
              <w:lang w:val="ro-RO" w:eastAsia="ro-RO"/>
              <w14:ligatures w14:val="standardContextual"/>
            </w:rPr>
          </w:pPr>
          <w:hyperlink w:anchor="_Toc154662487" w:history="1">
            <w:r w:rsidR="00120EBA" w:rsidRPr="00C057C4">
              <w:rPr>
                <w:rStyle w:val="Hyperlink"/>
                <w:noProof/>
              </w:rPr>
              <w:t>Sectiunea: Plan de achiziții</w:t>
            </w:r>
            <w:r w:rsidR="00120EBA">
              <w:rPr>
                <w:noProof/>
                <w:webHidden/>
              </w:rPr>
              <w:tab/>
            </w:r>
            <w:r w:rsidR="00120EBA">
              <w:rPr>
                <w:noProof/>
                <w:webHidden/>
              </w:rPr>
              <w:fldChar w:fldCharType="begin"/>
            </w:r>
            <w:r w:rsidR="00120EBA">
              <w:rPr>
                <w:noProof/>
                <w:webHidden/>
              </w:rPr>
              <w:instrText xml:space="preserve"> PAGEREF _Toc154662487 \h </w:instrText>
            </w:r>
            <w:r w:rsidR="00120EBA">
              <w:rPr>
                <w:noProof/>
                <w:webHidden/>
              </w:rPr>
            </w:r>
            <w:r w:rsidR="00120EBA">
              <w:rPr>
                <w:noProof/>
                <w:webHidden/>
              </w:rPr>
              <w:fldChar w:fldCharType="separate"/>
            </w:r>
            <w:r w:rsidR="00120EBA">
              <w:rPr>
                <w:noProof/>
                <w:webHidden/>
              </w:rPr>
              <w:t>16</w:t>
            </w:r>
            <w:r w:rsidR="00120EBA">
              <w:rPr>
                <w:noProof/>
                <w:webHidden/>
              </w:rPr>
              <w:fldChar w:fldCharType="end"/>
            </w:r>
          </w:hyperlink>
        </w:p>
        <w:p w14:paraId="11058833" w14:textId="78995B6B" w:rsidR="00120EBA" w:rsidRDefault="00000000">
          <w:pPr>
            <w:pStyle w:val="TOC1"/>
            <w:tabs>
              <w:tab w:val="right" w:leader="dot" w:pos="9487"/>
            </w:tabs>
            <w:rPr>
              <w:rFonts w:eastAsiaTheme="minorEastAsia"/>
              <w:noProof/>
              <w:kern w:val="2"/>
              <w:lang w:val="ro-RO" w:eastAsia="ro-RO"/>
              <w14:ligatures w14:val="standardContextual"/>
            </w:rPr>
          </w:pPr>
          <w:hyperlink w:anchor="_Toc154662488" w:history="1">
            <w:r w:rsidR="00120EBA" w:rsidRPr="00C057C4">
              <w:rPr>
                <w:rStyle w:val="Hyperlink"/>
                <w:noProof/>
              </w:rPr>
              <w:t>Sectiunea: Resurse umane implicate</w:t>
            </w:r>
            <w:r w:rsidR="00120EBA">
              <w:rPr>
                <w:noProof/>
                <w:webHidden/>
              </w:rPr>
              <w:tab/>
            </w:r>
            <w:r w:rsidR="00120EBA">
              <w:rPr>
                <w:noProof/>
                <w:webHidden/>
              </w:rPr>
              <w:fldChar w:fldCharType="begin"/>
            </w:r>
            <w:r w:rsidR="00120EBA">
              <w:rPr>
                <w:noProof/>
                <w:webHidden/>
              </w:rPr>
              <w:instrText xml:space="preserve"> PAGEREF _Toc154662488 \h </w:instrText>
            </w:r>
            <w:r w:rsidR="00120EBA">
              <w:rPr>
                <w:noProof/>
                <w:webHidden/>
              </w:rPr>
            </w:r>
            <w:r w:rsidR="00120EBA">
              <w:rPr>
                <w:noProof/>
                <w:webHidden/>
              </w:rPr>
              <w:fldChar w:fldCharType="separate"/>
            </w:r>
            <w:r w:rsidR="00120EBA">
              <w:rPr>
                <w:noProof/>
                <w:webHidden/>
              </w:rPr>
              <w:t>16</w:t>
            </w:r>
            <w:r w:rsidR="00120EBA">
              <w:rPr>
                <w:noProof/>
                <w:webHidden/>
              </w:rPr>
              <w:fldChar w:fldCharType="end"/>
            </w:r>
          </w:hyperlink>
        </w:p>
        <w:p w14:paraId="1C46CCD1" w14:textId="11332688" w:rsidR="00120EBA" w:rsidRDefault="00000000">
          <w:pPr>
            <w:pStyle w:val="TOC1"/>
            <w:tabs>
              <w:tab w:val="right" w:leader="dot" w:pos="9487"/>
            </w:tabs>
            <w:rPr>
              <w:rFonts w:eastAsiaTheme="minorEastAsia"/>
              <w:noProof/>
              <w:kern w:val="2"/>
              <w:lang w:val="ro-RO" w:eastAsia="ro-RO"/>
              <w14:ligatures w14:val="standardContextual"/>
            </w:rPr>
          </w:pPr>
          <w:hyperlink w:anchor="_Toc154662489" w:history="1">
            <w:r w:rsidR="00120EBA" w:rsidRPr="00C057C4">
              <w:rPr>
                <w:rStyle w:val="Hyperlink"/>
                <w:noProof/>
              </w:rPr>
              <w:t>Sectiunea: Rezultate așteptate / Realizări așteptate</w:t>
            </w:r>
            <w:r w:rsidR="00120EBA">
              <w:rPr>
                <w:noProof/>
                <w:webHidden/>
              </w:rPr>
              <w:tab/>
            </w:r>
            <w:r w:rsidR="00120EBA">
              <w:rPr>
                <w:noProof/>
                <w:webHidden/>
              </w:rPr>
              <w:fldChar w:fldCharType="begin"/>
            </w:r>
            <w:r w:rsidR="00120EBA">
              <w:rPr>
                <w:noProof/>
                <w:webHidden/>
              </w:rPr>
              <w:instrText xml:space="preserve"> PAGEREF _Toc154662489 \h </w:instrText>
            </w:r>
            <w:r w:rsidR="00120EBA">
              <w:rPr>
                <w:noProof/>
                <w:webHidden/>
              </w:rPr>
            </w:r>
            <w:r w:rsidR="00120EBA">
              <w:rPr>
                <w:noProof/>
                <w:webHidden/>
              </w:rPr>
              <w:fldChar w:fldCharType="separate"/>
            </w:r>
            <w:r w:rsidR="00120EBA">
              <w:rPr>
                <w:noProof/>
                <w:webHidden/>
              </w:rPr>
              <w:t>18</w:t>
            </w:r>
            <w:r w:rsidR="00120EBA">
              <w:rPr>
                <w:noProof/>
                <w:webHidden/>
              </w:rPr>
              <w:fldChar w:fldCharType="end"/>
            </w:r>
          </w:hyperlink>
        </w:p>
        <w:p w14:paraId="632C41EB" w14:textId="7FA38FC6" w:rsidR="00120EBA" w:rsidRDefault="00000000">
          <w:pPr>
            <w:pStyle w:val="TOC1"/>
            <w:tabs>
              <w:tab w:val="right" w:leader="dot" w:pos="9487"/>
            </w:tabs>
            <w:rPr>
              <w:rFonts w:eastAsiaTheme="minorEastAsia"/>
              <w:noProof/>
              <w:kern w:val="2"/>
              <w:lang w:val="ro-RO" w:eastAsia="ro-RO"/>
              <w14:ligatures w14:val="standardContextual"/>
            </w:rPr>
          </w:pPr>
          <w:hyperlink w:anchor="_Toc154662490" w:history="1">
            <w:r w:rsidR="00120EBA" w:rsidRPr="00C057C4">
              <w:rPr>
                <w:rStyle w:val="Hyperlink"/>
                <w:noProof/>
              </w:rPr>
              <w:t>Sectiunea: Activități</w:t>
            </w:r>
            <w:r w:rsidR="00120EBA">
              <w:rPr>
                <w:noProof/>
                <w:webHidden/>
              </w:rPr>
              <w:tab/>
            </w:r>
            <w:r w:rsidR="00120EBA">
              <w:rPr>
                <w:noProof/>
                <w:webHidden/>
              </w:rPr>
              <w:fldChar w:fldCharType="begin"/>
            </w:r>
            <w:r w:rsidR="00120EBA">
              <w:rPr>
                <w:noProof/>
                <w:webHidden/>
              </w:rPr>
              <w:instrText xml:space="preserve"> PAGEREF _Toc154662490 \h </w:instrText>
            </w:r>
            <w:r w:rsidR="00120EBA">
              <w:rPr>
                <w:noProof/>
                <w:webHidden/>
              </w:rPr>
            </w:r>
            <w:r w:rsidR="00120EBA">
              <w:rPr>
                <w:noProof/>
                <w:webHidden/>
              </w:rPr>
              <w:fldChar w:fldCharType="separate"/>
            </w:r>
            <w:r w:rsidR="00120EBA">
              <w:rPr>
                <w:noProof/>
                <w:webHidden/>
              </w:rPr>
              <w:t>19</w:t>
            </w:r>
            <w:r w:rsidR="00120EBA">
              <w:rPr>
                <w:noProof/>
                <w:webHidden/>
              </w:rPr>
              <w:fldChar w:fldCharType="end"/>
            </w:r>
          </w:hyperlink>
        </w:p>
        <w:p w14:paraId="33E9C5F7" w14:textId="7A6312B6" w:rsidR="00120EBA" w:rsidRDefault="00000000">
          <w:pPr>
            <w:pStyle w:val="TOC1"/>
            <w:tabs>
              <w:tab w:val="right" w:leader="dot" w:pos="9487"/>
            </w:tabs>
            <w:rPr>
              <w:rFonts w:eastAsiaTheme="minorEastAsia"/>
              <w:noProof/>
              <w:kern w:val="2"/>
              <w:lang w:val="ro-RO" w:eastAsia="ro-RO"/>
              <w14:ligatures w14:val="standardContextual"/>
            </w:rPr>
          </w:pPr>
          <w:hyperlink w:anchor="_Toc154662491" w:history="1">
            <w:r w:rsidR="00120EBA" w:rsidRPr="00C057C4">
              <w:rPr>
                <w:rStyle w:val="Hyperlink"/>
                <w:noProof/>
              </w:rPr>
              <w:t>Sectiunea: Indicatori de etapa</w:t>
            </w:r>
            <w:r w:rsidR="00120EBA">
              <w:rPr>
                <w:noProof/>
                <w:webHidden/>
              </w:rPr>
              <w:tab/>
            </w:r>
            <w:r w:rsidR="00120EBA">
              <w:rPr>
                <w:noProof/>
                <w:webHidden/>
              </w:rPr>
              <w:fldChar w:fldCharType="begin"/>
            </w:r>
            <w:r w:rsidR="00120EBA">
              <w:rPr>
                <w:noProof/>
                <w:webHidden/>
              </w:rPr>
              <w:instrText xml:space="preserve"> PAGEREF _Toc154662491 \h </w:instrText>
            </w:r>
            <w:r w:rsidR="00120EBA">
              <w:rPr>
                <w:noProof/>
                <w:webHidden/>
              </w:rPr>
            </w:r>
            <w:r w:rsidR="00120EBA">
              <w:rPr>
                <w:noProof/>
                <w:webHidden/>
              </w:rPr>
              <w:fldChar w:fldCharType="separate"/>
            </w:r>
            <w:r w:rsidR="00120EBA">
              <w:rPr>
                <w:noProof/>
                <w:webHidden/>
              </w:rPr>
              <w:t>20</w:t>
            </w:r>
            <w:r w:rsidR="00120EBA">
              <w:rPr>
                <w:noProof/>
                <w:webHidden/>
              </w:rPr>
              <w:fldChar w:fldCharType="end"/>
            </w:r>
          </w:hyperlink>
        </w:p>
        <w:p w14:paraId="2A5C564B" w14:textId="1EAA3AAC" w:rsidR="00120EBA" w:rsidRDefault="00000000">
          <w:pPr>
            <w:pStyle w:val="TOC1"/>
            <w:tabs>
              <w:tab w:val="right" w:leader="dot" w:pos="9487"/>
            </w:tabs>
            <w:rPr>
              <w:rFonts w:eastAsiaTheme="minorEastAsia"/>
              <w:noProof/>
              <w:kern w:val="2"/>
              <w:lang w:val="ro-RO" w:eastAsia="ro-RO"/>
              <w14:ligatures w14:val="standardContextual"/>
            </w:rPr>
          </w:pPr>
          <w:hyperlink w:anchor="_Toc154662492" w:history="1">
            <w:r w:rsidR="00120EBA" w:rsidRPr="00C057C4">
              <w:rPr>
                <w:rStyle w:val="Hyperlink"/>
                <w:noProof/>
              </w:rPr>
              <w:t>Sectiunea: Buget proiect</w:t>
            </w:r>
            <w:r w:rsidR="00120EBA">
              <w:rPr>
                <w:noProof/>
                <w:webHidden/>
              </w:rPr>
              <w:tab/>
            </w:r>
            <w:r w:rsidR="00120EBA">
              <w:rPr>
                <w:noProof/>
                <w:webHidden/>
              </w:rPr>
              <w:fldChar w:fldCharType="begin"/>
            </w:r>
            <w:r w:rsidR="00120EBA">
              <w:rPr>
                <w:noProof/>
                <w:webHidden/>
              </w:rPr>
              <w:instrText xml:space="preserve"> PAGEREF _Toc154662492 \h </w:instrText>
            </w:r>
            <w:r w:rsidR="00120EBA">
              <w:rPr>
                <w:noProof/>
                <w:webHidden/>
              </w:rPr>
            </w:r>
            <w:r w:rsidR="00120EBA">
              <w:rPr>
                <w:noProof/>
                <w:webHidden/>
              </w:rPr>
              <w:fldChar w:fldCharType="separate"/>
            </w:r>
            <w:r w:rsidR="00120EBA">
              <w:rPr>
                <w:noProof/>
                <w:webHidden/>
              </w:rPr>
              <w:t>21</w:t>
            </w:r>
            <w:r w:rsidR="00120EBA">
              <w:rPr>
                <w:noProof/>
                <w:webHidden/>
              </w:rPr>
              <w:fldChar w:fldCharType="end"/>
            </w:r>
          </w:hyperlink>
        </w:p>
        <w:p w14:paraId="3367529D" w14:textId="36363B8C" w:rsidR="00120EBA" w:rsidRDefault="00000000">
          <w:pPr>
            <w:pStyle w:val="TOC1"/>
            <w:tabs>
              <w:tab w:val="right" w:leader="dot" w:pos="9487"/>
            </w:tabs>
            <w:rPr>
              <w:rFonts w:eastAsiaTheme="minorEastAsia"/>
              <w:noProof/>
              <w:kern w:val="2"/>
              <w:lang w:val="ro-RO" w:eastAsia="ro-RO"/>
              <w14:ligatures w14:val="standardContextual"/>
            </w:rPr>
          </w:pPr>
          <w:hyperlink w:anchor="_Toc154662493" w:history="1">
            <w:r w:rsidR="00120EBA" w:rsidRPr="00C057C4">
              <w:rPr>
                <w:rStyle w:val="Hyperlink"/>
                <w:noProof/>
              </w:rPr>
              <w:t>Sectiunea: Buget – zona vizată de proiect</w:t>
            </w:r>
            <w:r w:rsidR="00120EBA">
              <w:rPr>
                <w:noProof/>
                <w:webHidden/>
              </w:rPr>
              <w:tab/>
            </w:r>
            <w:r w:rsidR="00120EBA">
              <w:rPr>
                <w:noProof/>
                <w:webHidden/>
              </w:rPr>
              <w:fldChar w:fldCharType="begin"/>
            </w:r>
            <w:r w:rsidR="00120EBA">
              <w:rPr>
                <w:noProof/>
                <w:webHidden/>
              </w:rPr>
              <w:instrText xml:space="preserve"> PAGEREF _Toc154662493 \h </w:instrText>
            </w:r>
            <w:r w:rsidR="00120EBA">
              <w:rPr>
                <w:noProof/>
                <w:webHidden/>
              </w:rPr>
            </w:r>
            <w:r w:rsidR="00120EBA">
              <w:rPr>
                <w:noProof/>
                <w:webHidden/>
              </w:rPr>
              <w:fldChar w:fldCharType="separate"/>
            </w:r>
            <w:r w:rsidR="00120EBA">
              <w:rPr>
                <w:noProof/>
                <w:webHidden/>
              </w:rPr>
              <w:t>23</w:t>
            </w:r>
            <w:r w:rsidR="00120EBA">
              <w:rPr>
                <w:noProof/>
                <w:webHidden/>
              </w:rPr>
              <w:fldChar w:fldCharType="end"/>
            </w:r>
          </w:hyperlink>
        </w:p>
        <w:p w14:paraId="1DD922EF" w14:textId="18E7F467" w:rsidR="00120EBA" w:rsidRDefault="00000000">
          <w:pPr>
            <w:pStyle w:val="TOC1"/>
            <w:tabs>
              <w:tab w:val="right" w:leader="dot" w:pos="9487"/>
            </w:tabs>
            <w:rPr>
              <w:rFonts w:eastAsiaTheme="minorEastAsia"/>
              <w:noProof/>
              <w:kern w:val="2"/>
              <w:lang w:val="ro-RO" w:eastAsia="ro-RO"/>
              <w14:ligatures w14:val="standardContextual"/>
            </w:rPr>
          </w:pPr>
          <w:hyperlink w:anchor="_Toc154662494" w:history="1">
            <w:r w:rsidR="00120EBA" w:rsidRPr="00C057C4">
              <w:rPr>
                <w:rStyle w:val="Hyperlink"/>
                <w:noProof/>
              </w:rPr>
              <w:t>Sectiunea: Buget - Domeniu de intervenție</w:t>
            </w:r>
            <w:r w:rsidR="00120EBA">
              <w:rPr>
                <w:noProof/>
                <w:webHidden/>
              </w:rPr>
              <w:tab/>
            </w:r>
            <w:r w:rsidR="00120EBA">
              <w:rPr>
                <w:noProof/>
                <w:webHidden/>
              </w:rPr>
              <w:fldChar w:fldCharType="begin"/>
            </w:r>
            <w:r w:rsidR="00120EBA">
              <w:rPr>
                <w:noProof/>
                <w:webHidden/>
              </w:rPr>
              <w:instrText xml:space="preserve"> PAGEREF _Toc154662494 \h </w:instrText>
            </w:r>
            <w:r w:rsidR="00120EBA">
              <w:rPr>
                <w:noProof/>
                <w:webHidden/>
              </w:rPr>
            </w:r>
            <w:r w:rsidR="00120EBA">
              <w:rPr>
                <w:noProof/>
                <w:webHidden/>
              </w:rPr>
              <w:fldChar w:fldCharType="separate"/>
            </w:r>
            <w:r w:rsidR="00120EBA">
              <w:rPr>
                <w:noProof/>
                <w:webHidden/>
              </w:rPr>
              <w:t>23</w:t>
            </w:r>
            <w:r w:rsidR="00120EBA">
              <w:rPr>
                <w:noProof/>
                <w:webHidden/>
              </w:rPr>
              <w:fldChar w:fldCharType="end"/>
            </w:r>
          </w:hyperlink>
        </w:p>
        <w:p w14:paraId="2E1DF2C2" w14:textId="7D9E8F5D" w:rsidR="00120EBA" w:rsidRDefault="00000000">
          <w:pPr>
            <w:pStyle w:val="TOC1"/>
            <w:tabs>
              <w:tab w:val="right" w:leader="dot" w:pos="9487"/>
            </w:tabs>
            <w:rPr>
              <w:rFonts w:eastAsiaTheme="minorEastAsia"/>
              <w:noProof/>
              <w:kern w:val="2"/>
              <w:lang w:val="ro-RO" w:eastAsia="ro-RO"/>
              <w14:ligatures w14:val="standardContextual"/>
            </w:rPr>
          </w:pPr>
          <w:hyperlink w:anchor="_Toc154662495" w:history="1">
            <w:r w:rsidR="00120EBA" w:rsidRPr="00C057C4">
              <w:rPr>
                <w:rStyle w:val="Hyperlink"/>
                <w:noProof/>
              </w:rPr>
              <w:t>Sectiunea: Buget - Formă de sprijin</w:t>
            </w:r>
            <w:r w:rsidR="00120EBA">
              <w:rPr>
                <w:noProof/>
                <w:webHidden/>
              </w:rPr>
              <w:tab/>
            </w:r>
            <w:r w:rsidR="00120EBA">
              <w:rPr>
                <w:noProof/>
                <w:webHidden/>
              </w:rPr>
              <w:fldChar w:fldCharType="begin"/>
            </w:r>
            <w:r w:rsidR="00120EBA">
              <w:rPr>
                <w:noProof/>
                <w:webHidden/>
              </w:rPr>
              <w:instrText xml:space="preserve"> PAGEREF _Toc154662495 \h </w:instrText>
            </w:r>
            <w:r w:rsidR="00120EBA">
              <w:rPr>
                <w:noProof/>
                <w:webHidden/>
              </w:rPr>
            </w:r>
            <w:r w:rsidR="00120EBA">
              <w:rPr>
                <w:noProof/>
                <w:webHidden/>
              </w:rPr>
              <w:fldChar w:fldCharType="separate"/>
            </w:r>
            <w:r w:rsidR="00120EBA">
              <w:rPr>
                <w:noProof/>
                <w:webHidden/>
              </w:rPr>
              <w:t>24</w:t>
            </w:r>
            <w:r w:rsidR="00120EBA">
              <w:rPr>
                <w:noProof/>
                <w:webHidden/>
              </w:rPr>
              <w:fldChar w:fldCharType="end"/>
            </w:r>
          </w:hyperlink>
        </w:p>
        <w:p w14:paraId="4DF6BE57" w14:textId="567B2A97" w:rsidR="00120EBA" w:rsidRDefault="00000000">
          <w:pPr>
            <w:pStyle w:val="TOC1"/>
            <w:tabs>
              <w:tab w:val="right" w:leader="dot" w:pos="9487"/>
            </w:tabs>
            <w:rPr>
              <w:rFonts w:eastAsiaTheme="minorEastAsia"/>
              <w:noProof/>
              <w:kern w:val="2"/>
              <w:lang w:val="ro-RO" w:eastAsia="ro-RO"/>
              <w14:ligatures w14:val="standardContextual"/>
            </w:rPr>
          </w:pPr>
          <w:hyperlink w:anchor="_Toc154662496" w:history="1">
            <w:r w:rsidR="00120EBA" w:rsidRPr="00C057C4">
              <w:rPr>
                <w:rStyle w:val="Hyperlink"/>
                <w:noProof/>
              </w:rPr>
              <w:t>Sectiunea: Buget – Dimensiune punere în practică teritorială.</w:t>
            </w:r>
            <w:r w:rsidR="00120EBA">
              <w:rPr>
                <w:noProof/>
                <w:webHidden/>
              </w:rPr>
              <w:tab/>
            </w:r>
            <w:r w:rsidR="00120EBA">
              <w:rPr>
                <w:noProof/>
                <w:webHidden/>
              </w:rPr>
              <w:fldChar w:fldCharType="begin"/>
            </w:r>
            <w:r w:rsidR="00120EBA">
              <w:rPr>
                <w:noProof/>
                <w:webHidden/>
              </w:rPr>
              <w:instrText xml:space="preserve"> PAGEREF _Toc154662496 \h </w:instrText>
            </w:r>
            <w:r w:rsidR="00120EBA">
              <w:rPr>
                <w:noProof/>
                <w:webHidden/>
              </w:rPr>
            </w:r>
            <w:r w:rsidR="00120EBA">
              <w:rPr>
                <w:noProof/>
                <w:webHidden/>
              </w:rPr>
              <w:fldChar w:fldCharType="separate"/>
            </w:r>
            <w:r w:rsidR="00120EBA">
              <w:rPr>
                <w:noProof/>
                <w:webHidden/>
              </w:rPr>
              <w:t>24</w:t>
            </w:r>
            <w:r w:rsidR="00120EBA">
              <w:rPr>
                <w:noProof/>
                <w:webHidden/>
              </w:rPr>
              <w:fldChar w:fldCharType="end"/>
            </w:r>
          </w:hyperlink>
        </w:p>
        <w:p w14:paraId="0DF0DC7C" w14:textId="650AF3C6" w:rsidR="00120EBA" w:rsidRDefault="00000000">
          <w:pPr>
            <w:pStyle w:val="TOC1"/>
            <w:tabs>
              <w:tab w:val="right" w:leader="dot" w:pos="9487"/>
            </w:tabs>
            <w:rPr>
              <w:rFonts w:eastAsiaTheme="minorEastAsia"/>
              <w:noProof/>
              <w:kern w:val="2"/>
              <w:lang w:val="ro-RO" w:eastAsia="ro-RO"/>
              <w14:ligatures w14:val="standardContextual"/>
            </w:rPr>
          </w:pPr>
          <w:hyperlink w:anchor="_Toc154662497" w:history="1">
            <w:r w:rsidR="00120EBA" w:rsidRPr="00C057C4">
              <w:rPr>
                <w:rStyle w:val="Hyperlink"/>
                <w:noProof/>
              </w:rPr>
              <w:t>Sectiunea: Buget - Activitate economică</w:t>
            </w:r>
            <w:r w:rsidR="00120EBA">
              <w:rPr>
                <w:noProof/>
                <w:webHidden/>
              </w:rPr>
              <w:tab/>
            </w:r>
            <w:r w:rsidR="00120EBA">
              <w:rPr>
                <w:noProof/>
                <w:webHidden/>
              </w:rPr>
              <w:fldChar w:fldCharType="begin"/>
            </w:r>
            <w:r w:rsidR="00120EBA">
              <w:rPr>
                <w:noProof/>
                <w:webHidden/>
              </w:rPr>
              <w:instrText xml:space="preserve"> PAGEREF _Toc154662497 \h </w:instrText>
            </w:r>
            <w:r w:rsidR="00120EBA">
              <w:rPr>
                <w:noProof/>
                <w:webHidden/>
              </w:rPr>
            </w:r>
            <w:r w:rsidR="00120EBA">
              <w:rPr>
                <w:noProof/>
                <w:webHidden/>
              </w:rPr>
              <w:fldChar w:fldCharType="separate"/>
            </w:r>
            <w:r w:rsidR="00120EBA">
              <w:rPr>
                <w:noProof/>
                <w:webHidden/>
              </w:rPr>
              <w:t>24</w:t>
            </w:r>
            <w:r w:rsidR="00120EBA">
              <w:rPr>
                <w:noProof/>
                <w:webHidden/>
              </w:rPr>
              <w:fldChar w:fldCharType="end"/>
            </w:r>
          </w:hyperlink>
        </w:p>
        <w:p w14:paraId="6C474275" w14:textId="06201C47" w:rsidR="00120EBA" w:rsidRDefault="00000000">
          <w:pPr>
            <w:pStyle w:val="TOC1"/>
            <w:tabs>
              <w:tab w:val="right" w:leader="dot" w:pos="9487"/>
            </w:tabs>
            <w:rPr>
              <w:rFonts w:eastAsiaTheme="minorEastAsia"/>
              <w:noProof/>
              <w:kern w:val="2"/>
              <w:lang w:val="ro-RO" w:eastAsia="ro-RO"/>
              <w14:ligatures w14:val="standardContextual"/>
            </w:rPr>
          </w:pPr>
          <w:hyperlink w:anchor="_Toc154662498" w:history="1">
            <w:r w:rsidR="00120EBA" w:rsidRPr="00C057C4">
              <w:rPr>
                <w:rStyle w:val="Hyperlink"/>
                <w:noProof/>
              </w:rPr>
              <w:t>Sectiunea: Buget – Dimensiune Localizare</w:t>
            </w:r>
            <w:r w:rsidR="00120EBA">
              <w:rPr>
                <w:noProof/>
                <w:webHidden/>
              </w:rPr>
              <w:tab/>
            </w:r>
            <w:r w:rsidR="00120EBA">
              <w:rPr>
                <w:noProof/>
                <w:webHidden/>
              </w:rPr>
              <w:fldChar w:fldCharType="begin"/>
            </w:r>
            <w:r w:rsidR="00120EBA">
              <w:rPr>
                <w:noProof/>
                <w:webHidden/>
              </w:rPr>
              <w:instrText xml:space="preserve"> PAGEREF _Toc154662498 \h </w:instrText>
            </w:r>
            <w:r w:rsidR="00120EBA">
              <w:rPr>
                <w:noProof/>
                <w:webHidden/>
              </w:rPr>
            </w:r>
            <w:r w:rsidR="00120EBA">
              <w:rPr>
                <w:noProof/>
                <w:webHidden/>
              </w:rPr>
              <w:fldChar w:fldCharType="separate"/>
            </w:r>
            <w:r w:rsidR="00120EBA">
              <w:rPr>
                <w:noProof/>
                <w:webHidden/>
              </w:rPr>
              <w:t>24</w:t>
            </w:r>
            <w:r w:rsidR="00120EBA">
              <w:rPr>
                <w:noProof/>
                <w:webHidden/>
              </w:rPr>
              <w:fldChar w:fldCharType="end"/>
            </w:r>
          </w:hyperlink>
        </w:p>
        <w:p w14:paraId="04CD724D" w14:textId="534C297E" w:rsidR="00120EBA" w:rsidRDefault="00000000">
          <w:pPr>
            <w:pStyle w:val="TOC1"/>
            <w:tabs>
              <w:tab w:val="right" w:leader="dot" w:pos="9487"/>
            </w:tabs>
            <w:rPr>
              <w:rFonts w:eastAsiaTheme="minorEastAsia"/>
              <w:noProof/>
              <w:kern w:val="2"/>
              <w:lang w:val="ro-RO" w:eastAsia="ro-RO"/>
              <w14:ligatures w14:val="standardContextual"/>
            </w:rPr>
          </w:pPr>
          <w:hyperlink w:anchor="_Toc154662499" w:history="1">
            <w:r w:rsidR="00120EBA" w:rsidRPr="00C057C4">
              <w:rPr>
                <w:rStyle w:val="Hyperlink"/>
                <w:noProof/>
              </w:rPr>
              <w:t>Sectiunea: Buget - Teme secundare în cadrul FSE+</w:t>
            </w:r>
            <w:r w:rsidR="00120EBA">
              <w:rPr>
                <w:noProof/>
                <w:webHidden/>
              </w:rPr>
              <w:tab/>
            </w:r>
            <w:r w:rsidR="00120EBA">
              <w:rPr>
                <w:noProof/>
                <w:webHidden/>
              </w:rPr>
              <w:fldChar w:fldCharType="begin"/>
            </w:r>
            <w:r w:rsidR="00120EBA">
              <w:rPr>
                <w:noProof/>
                <w:webHidden/>
              </w:rPr>
              <w:instrText xml:space="preserve"> PAGEREF _Toc154662499 \h </w:instrText>
            </w:r>
            <w:r w:rsidR="00120EBA">
              <w:rPr>
                <w:noProof/>
                <w:webHidden/>
              </w:rPr>
            </w:r>
            <w:r w:rsidR="00120EBA">
              <w:rPr>
                <w:noProof/>
                <w:webHidden/>
              </w:rPr>
              <w:fldChar w:fldCharType="separate"/>
            </w:r>
            <w:r w:rsidR="00120EBA">
              <w:rPr>
                <w:noProof/>
                <w:webHidden/>
              </w:rPr>
              <w:t>24</w:t>
            </w:r>
            <w:r w:rsidR="00120EBA">
              <w:rPr>
                <w:noProof/>
                <w:webHidden/>
              </w:rPr>
              <w:fldChar w:fldCharType="end"/>
            </w:r>
          </w:hyperlink>
        </w:p>
        <w:p w14:paraId="58A6A7BF" w14:textId="666F96D2" w:rsidR="00120EBA" w:rsidRDefault="00000000">
          <w:pPr>
            <w:pStyle w:val="TOC1"/>
            <w:tabs>
              <w:tab w:val="right" w:leader="dot" w:pos="9487"/>
            </w:tabs>
            <w:rPr>
              <w:rFonts w:eastAsiaTheme="minorEastAsia"/>
              <w:noProof/>
              <w:kern w:val="2"/>
              <w:lang w:val="ro-RO" w:eastAsia="ro-RO"/>
              <w14:ligatures w14:val="standardContextual"/>
            </w:rPr>
          </w:pPr>
          <w:hyperlink w:anchor="_Toc154662500" w:history="1">
            <w:r w:rsidR="00120EBA" w:rsidRPr="00C057C4">
              <w:rPr>
                <w:rStyle w:val="Hyperlink"/>
                <w:noProof/>
              </w:rPr>
              <w:t>Sectiunea: Buget - Dimensiunea egalității de gen</w:t>
            </w:r>
            <w:r w:rsidR="00120EBA">
              <w:rPr>
                <w:noProof/>
                <w:webHidden/>
              </w:rPr>
              <w:tab/>
            </w:r>
            <w:r w:rsidR="00120EBA">
              <w:rPr>
                <w:noProof/>
                <w:webHidden/>
              </w:rPr>
              <w:fldChar w:fldCharType="begin"/>
            </w:r>
            <w:r w:rsidR="00120EBA">
              <w:rPr>
                <w:noProof/>
                <w:webHidden/>
              </w:rPr>
              <w:instrText xml:space="preserve"> PAGEREF _Toc154662500 \h </w:instrText>
            </w:r>
            <w:r w:rsidR="00120EBA">
              <w:rPr>
                <w:noProof/>
                <w:webHidden/>
              </w:rPr>
            </w:r>
            <w:r w:rsidR="00120EBA">
              <w:rPr>
                <w:noProof/>
                <w:webHidden/>
              </w:rPr>
              <w:fldChar w:fldCharType="separate"/>
            </w:r>
            <w:r w:rsidR="00120EBA">
              <w:rPr>
                <w:noProof/>
                <w:webHidden/>
              </w:rPr>
              <w:t>24</w:t>
            </w:r>
            <w:r w:rsidR="00120EBA">
              <w:rPr>
                <w:noProof/>
                <w:webHidden/>
              </w:rPr>
              <w:fldChar w:fldCharType="end"/>
            </w:r>
          </w:hyperlink>
        </w:p>
        <w:p w14:paraId="0C7E37EF" w14:textId="4C8C1BCA" w:rsidR="00120EBA" w:rsidRDefault="00000000">
          <w:pPr>
            <w:pStyle w:val="TOC1"/>
            <w:tabs>
              <w:tab w:val="right" w:leader="dot" w:pos="9487"/>
            </w:tabs>
            <w:rPr>
              <w:rFonts w:eastAsiaTheme="minorEastAsia"/>
              <w:noProof/>
              <w:kern w:val="2"/>
              <w:lang w:val="ro-RO" w:eastAsia="ro-RO"/>
              <w14:ligatures w14:val="standardContextual"/>
            </w:rPr>
          </w:pPr>
          <w:hyperlink w:anchor="_Toc154662501" w:history="1">
            <w:r w:rsidR="00120EBA" w:rsidRPr="00C057C4">
              <w:rPr>
                <w:rStyle w:val="Hyperlink"/>
                <w:noProof/>
              </w:rPr>
              <w:t>Sectiunea: Buget - Strategii macroregionale si bazin maritim</w:t>
            </w:r>
            <w:r w:rsidR="00120EBA">
              <w:rPr>
                <w:noProof/>
                <w:webHidden/>
              </w:rPr>
              <w:tab/>
            </w:r>
            <w:r w:rsidR="00120EBA">
              <w:rPr>
                <w:noProof/>
                <w:webHidden/>
              </w:rPr>
              <w:fldChar w:fldCharType="begin"/>
            </w:r>
            <w:r w:rsidR="00120EBA">
              <w:rPr>
                <w:noProof/>
                <w:webHidden/>
              </w:rPr>
              <w:instrText xml:space="preserve"> PAGEREF _Toc154662501 \h </w:instrText>
            </w:r>
            <w:r w:rsidR="00120EBA">
              <w:rPr>
                <w:noProof/>
                <w:webHidden/>
              </w:rPr>
            </w:r>
            <w:r w:rsidR="00120EBA">
              <w:rPr>
                <w:noProof/>
                <w:webHidden/>
              </w:rPr>
              <w:fldChar w:fldCharType="separate"/>
            </w:r>
            <w:r w:rsidR="00120EBA">
              <w:rPr>
                <w:noProof/>
                <w:webHidden/>
              </w:rPr>
              <w:t>25</w:t>
            </w:r>
            <w:r w:rsidR="00120EBA">
              <w:rPr>
                <w:noProof/>
                <w:webHidden/>
              </w:rPr>
              <w:fldChar w:fldCharType="end"/>
            </w:r>
          </w:hyperlink>
        </w:p>
        <w:p w14:paraId="613494BA" w14:textId="12A26BD8" w:rsidR="00120EBA" w:rsidRDefault="00000000">
          <w:pPr>
            <w:pStyle w:val="TOC1"/>
            <w:tabs>
              <w:tab w:val="right" w:leader="dot" w:pos="9487"/>
            </w:tabs>
            <w:rPr>
              <w:rFonts w:eastAsiaTheme="minorEastAsia"/>
              <w:noProof/>
              <w:kern w:val="2"/>
              <w:lang w:val="ro-RO" w:eastAsia="ro-RO"/>
              <w14:ligatures w14:val="standardContextual"/>
            </w:rPr>
          </w:pPr>
          <w:hyperlink w:anchor="_Toc154662502" w:history="1">
            <w:r w:rsidR="00120EBA" w:rsidRPr="00C057C4">
              <w:rPr>
                <w:rStyle w:val="Hyperlink"/>
                <w:noProof/>
              </w:rPr>
              <w:t>Sectiune: Criterii evaluare ETF</w:t>
            </w:r>
            <w:r w:rsidR="00120EBA">
              <w:rPr>
                <w:noProof/>
                <w:webHidden/>
              </w:rPr>
              <w:tab/>
            </w:r>
            <w:r w:rsidR="00120EBA">
              <w:rPr>
                <w:noProof/>
                <w:webHidden/>
              </w:rPr>
              <w:fldChar w:fldCharType="begin"/>
            </w:r>
            <w:r w:rsidR="00120EBA">
              <w:rPr>
                <w:noProof/>
                <w:webHidden/>
              </w:rPr>
              <w:instrText xml:space="preserve"> PAGEREF _Toc154662502 \h </w:instrText>
            </w:r>
            <w:r w:rsidR="00120EBA">
              <w:rPr>
                <w:noProof/>
                <w:webHidden/>
              </w:rPr>
            </w:r>
            <w:r w:rsidR="00120EBA">
              <w:rPr>
                <w:noProof/>
                <w:webHidden/>
              </w:rPr>
              <w:fldChar w:fldCharType="separate"/>
            </w:r>
            <w:r w:rsidR="00120EBA">
              <w:rPr>
                <w:noProof/>
                <w:webHidden/>
              </w:rPr>
              <w:t>25</w:t>
            </w:r>
            <w:r w:rsidR="00120EBA">
              <w:rPr>
                <w:noProof/>
                <w:webHidden/>
              </w:rPr>
              <w:fldChar w:fldCharType="end"/>
            </w:r>
          </w:hyperlink>
        </w:p>
        <w:p w14:paraId="393A99A8" w14:textId="0A78C724" w:rsidR="00120EBA" w:rsidRDefault="00000000">
          <w:pPr>
            <w:pStyle w:val="TOC1"/>
            <w:tabs>
              <w:tab w:val="right" w:leader="dot" w:pos="9487"/>
            </w:tabs>
            <w:rPr>
              <w:rFonts w:eastAsiaTheme="minorEastAsia"/>
              <w:noProof/>
              <w:kern w:val="2"/>
              <w:lang w:val="ro-RO" w:eastAsia="ro-RO"/>
              <w14:ligatures w14:val="standardContextual"/>
            </w:rPr>
          </w:pPr>
          <w:hyperlink w:anchor="_Toc154662503" w:history="1">
            <w:r w:rsidR="00120EBA" w:rsidRPr="00C057C4">
              <w:rPr>
                <w:rStyle w:val="Hyperlink"/>
                <w:noProof/>
              </w:rPr>
              <w:t>Sectiunea: Declaratia unica</w:t>
            </w:r>
            <w:r w:rsidR="00120EBA">
              <w:rPr>
                <w:noProof/>
                <w:webHidden/>
              </w:rPr>
              <w:tab/>
            </w:r>
            <w:r w:rsidR="00120EBA">
              <w:rPr>
                <w:noProof/>
                <w:webHidden/>
              </w:rPr>
              <w:fldChar w:fldCharType="begin"/>
            </w:r>
            <w:r w:rsidR="00120EBA">
              <w:rPr>
                <w:noProof/>
                <w:webHidden/>
              </w:rPr>
              <w:instrText xml:space="preserve"> PAGEREF _Toc154662503 \h </w:instrText>
            </w:r>
            <w:r w:rsidR="00120EBA">
              <w:rPr>
                <w:noProof/>
                <w:webHidden/>
              </w:rPr>
            </w:r>
            <w:r w:rsidR="00120EBA">
              <w:rPr>
                <w:noProof/>
                <w:webHidden/>
              </w:rPr>
              <w:fldChar w:fldCharType="separate"/>
            </w:r>
            <w:r w:rsidR="00120EBA">
              <w:rPr>
                <w:noProof/>
                <w:webHidden/>
              </w:rPr>
              <w:t>25</w:t>
            </w:r>
            <w:r w:rsidR="00120EBA">
              <w:rPr>
                <w:noProof/>
                <w:webHidden/>
              </w:rPr>
              <w:fldChar w:fldCharType="end"/>
            </w:r>
          </w:hyperlink>
        </w:p>
        <w:p w14:paraId="1825A610" w14:textId="7EA1FDA2" w:rsidR="00120EBA" w:rsidRDefault="00000000">
          <w:pPr>
            <w:pStyle w:val="TOC1"/>
            <w:tabs>
              <w:tab w:val="right" w:leader="dot" w:pos="9487"/>
            </w:tabs>
            <w:rPr>
              <w:rFonts w:eastAsiaTheme="minorEastAsia"/>
              <w:noProof/>
              <w:kern w:val="2"/>
              <w:lang w:val="ro-RO" w:eastAsia="ro-RO"/>
              <w14:ligatures w14:val="standardContextual"/>
            </w:rPr>
          </w:pPr>
          <w:hyperlink w:anchor="_Toc154662504" w:history="1">
            <w:r w:rsidR="00120EBA" w:rsidRPr="00C057C4">
              <w:rPr>
                <w:rStyle w:val="Hyperlink"/>
                <w:noProof/>
              </w:rPr>
              <w:t>Sectiunea: Graficul de depunere a cererilor de prefinanțare/ plată/ rambursare</w:t>
            </w:r>
            <w:r w:rsidR="00120EBA">
              <w:rPr>
                <w:noProof/>
                <w:webHidden/>
              </w:rPr>
              <w:tab/>
            </w:r>
            <w:r w:rsidR="00120EBA">
              <w:rPr>
                <w:noProof/>
                <w:webHidden/>
              </w:rPr>
              <w:fldChar w:fldCharType="begin"/>
            </w:r>
            <w:r w:rsidR="00120EBA">
              <w:rPr>
                <w:noProof/>
                <w:webHidden/>
              </w:rPr>
              <w:instrText xml:space="preserve"> PAGEREF _Toc154662504 \h </w:instrText>
            </w:r>
            <w:r w:rsidR="00120EBA">
              <w:rPr>
                <w:noProof/>
                <w:webHidden/>
              </w:rPr>
            </w:r>
            <w:r w:rsidR="00120EBA">
              <w:rPr>
                <w:noProof/>
                <w:webHidden/>
              </w:rPr>
              <w:fldChar w:fldCharType="separate"/>
            </w:r>
            <w:r w:rsidR="00120EBA">
              <w:rPr>
                <w:noProof/>
                <w:webHidden/>
              </w:rPr>
              <w:t>25</w:t>
            </w:r>
            <w:r w:rsidR="00120EBA">
              <w:rPr>
                <w:noProof/>
                <w:webHidden/>
              </w:rPr>
              <w:fldChar w:fldCharType="end"/>
            </w:r>
          </w:hyperlink>
        </w:p>
        <w:p w14:paraId="77607A18" w14:textId="45593AA6" w:rsidR="00120EBA" w:rsidRDefault="00000000">
          <w:pPr>
            <w:pStyle w:val="TOC1"/>
            <w:tabs>
              <w:tab w:val="right" w:leader="dot" w:pos="9487"/>
            </w:tabs>
            <w:rPr>
              <w:rFonts w:eastAsiaTheme="minorEastAsia"/>
              <w:noProof/>
              <w:kern w:val="2"/>
              <w:lang w:val="ro-RO" w:eastAsia="ro-RO"/>
              <w14:ligatures w14:val="standardContextual"/>
            </w:rPr>
          </w:pPr>
          <w:hyperlink w:anchor="_Toc154662505" w:history="1">
            <w:r w:rsidR="00120EBA" w:rsidRPr="00C057C4">
              <w:rPr>
                <w:rStyle w:val="Hyperlink"/>
                <w:noProof/>
              </w:rPr>
              <w:t>Sectiunea: Alte informații</w:t>
            </w:r>
            <w:r w:rsidR="00120EBA">
              <w:rPr>
                <w:noProof/>
                <w:webHidden/>
              </w:rPr>
              <w:tab/>
            </w:r>
            <w:r w:rsidR="00120EBA">
              <w:rPr>
                <w:noProof/>
                <w:webHidden/>
              </w:rPr>
              <w:fldChar w:fldCharType="begin"/>
            </w:r>
            <w:r w:rsidR="00120EBA">
              <w:rPr>
                <w:noProof/>
                <w:webHidden/>
              </w:rPr>
              <w:instrText xml:space="preserve"> PAGEREF _Toc154662505 \h </w:instrText>
            </w:r>
            <w:r w:rsidR="00120EBA">
              <w:rPr>
                <w:noProof/>
                <w:webHidden/>
              </w:rPr>
            </w:r>
            <w:r w:rsidR="00120EBA">
              <w:rPr>
                <w:noProof/>
                <w:webHidden/>
              </w:rPr>
              <w:fldChar w:fldCharType="separate"/>
            </w:r>
            <w:r w:rsidR="00120EBA">
              <w:rPr>
                <w:noProof/>
                <w:webHidden/>
              </w:rPr>
              <w:t>25</w:t>
            </w:r>
            <w:r w:rsidR="00120EBA">
              <w:rPr>
                <w:noProof/>
                <w:webHidden/>
              </w:rPr>
              <w:fldChar w:fldCharType="end"/>
            </w:r>
          </w:hyperlink>
        </w:p>
        <w:p w14:paraId="4B38D318" w14:textId="27F073E3" w:rsidR="00120EBA" w:rsidRDefault="00000000">
          <w:pPr>
            <w:pStyle w:val="TOC1"/>
            <w:tabs>
              <w:tab w:val="right" w:leader="dot" w:pos="9487"/>
            </w:tabs>
            <w:rPr>
              <w:rFonts w:eastAsiaTheme="minorEastAsia"/>
              <w:noProof/>
              <w:kern w:val="2"/>
              <w:lang w:val="ro-RO" w:eastAsia="ro-RO"/>
              <w14:ligatures w14:val="standardContextual"/>
            </w:rPr>
          </w:pPr>
          <w:hyperlink w:anchor="_Toc154662506" w:history="1">
            <w:r w:rsidR="00120EBA" w:rsidRPr="00C057C4">
              <w:rPr>
                <w:rStyle w:val="Hyperlink"/>
                <w:noProof/>
              </w:rPr>
              <w:t>Anexele cererii de finanțare</w:t>
            </w:r>
            <w:r w:rsidR="00120EBA">
              <w:rPr>
                <w:noProof/>
                <w:webHidden/>
              </w:rPr>
              <w:tab/>
            </w:r>
            <w:r w:rsidR="00120EBA">
              <w:rPr>
                <w:noProof/>
                <w:webHidden/>
              </w:rPr>
              <w:fldChar w:fldCharType="begin"/>
            </w:r>
            <w:r w:rsidR="00120EBA">
              <w:rPr>
                <w:noProof/>
                <w:webHidden/>
              </w:rPr>
              <w:instrText xml:space="preserve"> PAGEREF _Toc154662506 \h </w:instrText>
            </w:r>
            <w:r w:rsidR="00120EBA">
              <w:rPr>
                <w:noProof/>
                <w:webHidden/>
              </w:rPr>
            </w:r>
            <w:r w:rsidR="00120EBA">
              <w:rPr>
                <w:noProof/>
                <w:webHidden/>
              </w:rPr>
              <w:fldChar w:fldCharType="separate"/>
            </w:r>
            <w:r w:rsidR="00120EBA">
              <w:rPr>
                <w:noProof/>
                <w:webHidden/>
              </w:rPr>
              <w:t>25</w:t>
            </w:r>
            <w:r w:rsidR="00120EBA">
              <w:rPr>
                <w:noProof/>
                <w:webHidden/>
              </w:rPr>
              <w:fldChar w:fldCharType="end"/>
            </w:r>
          </w:hyperlink>
        </w:p>
        <w:p w14:paraId="46121CFE" w14:textId="5E071A9B" w:rsidR="00120EBA" w:rsidRDefault="00120EBA">
          <w:r>
            <w:rPr>
              <w:b/>
              <w:bCs/>
              <w:noProof/>
            </w:rPr>
            <w:fldChar w:fldCharType="end"/>
          </w:r>
        </w:p>
      </w:sdtContent>
    </w:sdt>
    <w:p w14:paraId="3807CE02" w14:textId="158F3125" w:rsidR="00120EBA" w:rsidRDefault="00120EBA">
      <w:pPr>
        <w:rPr>
          <w:rFonts w:ascii="Trebuchet MS" w:hAnsi="Trebuchet MS" w:cs="EUAlbertina"/>
          <w:sz w:val="24"/>
          <w:szCs w:val="24"/>
          <w:lang w:val="ro-RO"/>
        </w:rPr>
      </w:pPr>
      <w:r>
        <w:rPr>
          <w:rFonts w:ascii="Trebuchet MS" w:hAnsi="Trebuchet MS"/>
        </w:rPr>
        <w:br w:type="page"/>
      </w:r>
    </w:p>
    <w:p w14:paraId="2245F330" w14:textId="402DCC6A" w:rsidR="00512BF6" w:rsidRPr="00120EBA" w:rsidRDefault="00512BF6" w:rsidP="00120EBA">
      <w:pPr>
        <w:pStyle w:val="Heading1"/>
      </w:pPr>
      <w:bookmarkStart w:id="4" w:name="_Toc154662451"/>
      <w:r w:rsidRPr="00120EBA">
        <w:lastRenderedPageBreak/>
        <w:t>DENUMIRE PROIECT</w:t>
      </w:r>
      <w:bookmarkEnd w:id="4"/>
      <w:r w:rsidRPr="00120EBA">
        <w:t xml:space="preserve"> </w:t>
      </w:r>
    </w:p>
    <w:tbl>
      <w:tblPr>
        <w:tblStyle w:val="TableGrid"/>
        <w:tblW w:w="0" w:type="auto"/>
        <w:tblInd w:w="-5" w:type="dxa"/>
        <w:tblLook w:val="04A0" w:firstRow="1" w:lastRow="0" w:firstColumn="1" w:lastColumn="0" w:noHBand="0" w:noVBand="1"/>
      </w:tblPr>
      <w:tblGrid>
        <w:gridCol w:w="9021"/>
      </w:tblGrid>
      <w:tr w:rsidR="00471DD1" w:rsidRPr="008F394B" w14:paraId="432F382B" w14:textId="77777777" w:rsidTr="00F85428">
        <w:tc>
          <w:tcPr>
            <w:tcW w:w="9021" w:type="dxa"/>
          </w:tcPr>
          <w:p w14:paraId="708F43F6" w14:textId="7969A372" w:rsidR="00512BF6" w:rsidRPr="008F394B" w:rsidRDefault="00570100" w:rsidP="00E91385">
            <w:pPr>
              <w:jc w:val="both"/>
              <w:rPr>
                <w:rFonts w:ascii="Trebuchet MS" w:hAnsi="Trebuchet MS"/>
                <w:sz w:val="24"/>
                <w:szCs w:val="24"/>
                <w:lang w:val="ro-RO"/>
              </w:rPr>
            </w:pPr>
            <w:r w:rsidRPr="008F394B">
              <w:rPr>
                <w:rFonts w:ascii="Trebuchet MS" w:eastAsia="Calibri" w:hAnsi="Trebuchet MS" w:cs="Times New Roman"/>
                <w:lang w:val="ro-RO"/>
              </w:rPr>
              <w:t>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120EBA">
      <w:pPr>
        <w:pStyle w:val="Heading1"/>
      </w:pPr>
      <w:bookmarkStart w:id="5" w:name="_Toc154662452"/>
      <w:proofErr w:type="spellStart"/>
      <w:r w:rsidRPr="00D8454E">
        <w:t>Sectiunea</w:t>
      </w:r>
      <w:proofErr w:type="spellEnd"/>
      <w:r w:rsidRPr="00D8454E">
        <w:t>:  SOLICITANT</w:t>
      </w:r>
      <w:bookmarkEnd w:id="5"/>
    </w:p>
    <w:tbl>
      <w:tblPr>
        <w:tblStyle w:val="TableGrid"/>
        <w:tblW w:w="0" w:type="auto"/>
        <w:tblInd w:w="-5" w:type="dxa"/>
        <w:tblLook w:val="04A0" w:firstRow="1" w:lastRow="0" w:firstColumn="1" w:lastColumn="0" w:noHBand="0" w:noVBand="1"/>
      </w:tblPr>
      <w:tblGrid>
        <w:gridCol w:w="9021"/>
      </w:tblGrid>
      <w:tr w:rsidR="00253622" w:rsidRPr="008F394B" w14:paraId="52FB2D12" w14:textId="77777777" w:rsidTr="00F85428">
        <w:tc>
          <w:tcPr>
            <w:tcW w:w="9021" w:type="dxa"/>
          </w:tcPr>
          <w:p w14:paraId="594C3FC8" w14:textId="77777777" w:rsidR="00512BF6" w:rsidRDefault="00253622" w:rsidP="000E6E46">
            <w:pPr>
              <w:rPr>
                <w:rFonts w:ascii="Trebuchet MS" w:hAnsi="Trebuchet MS"/>
                <w:color w:val="C00000"/>
                <w:sz w:val="24"/>
                <w:szCs w:val="24"/>
                <w:lang w:val="ro-RO"/>
              </w:rPr>
            </w:pPr>
            <w:bookmarkStart w:id="6" w:name="_Hlk122425232"/>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0730E1" w:rsidRPr="007537FC">
              <w:rPr>
                <w:rFonts w:ascii="Trebuchet MS" w:hAnsi="Trebuchet MS"/>
                <w:color w:val="C00000"/>
                <w:sz w:val="24"/>
                <w:szCs w:val="24"/>
                <w:lang w:val="ro-RO"/>
              </w:rPr>
              <w:t>include date financiar</w:t>
            </w:r>
            <w:r w:rsidR="00161442" w:rsidRPr="007537FC">
              <w:rPr>
                <w:rFonts w:ascii="Trebuchet MS" w:hAnsi="Trebuchet MS"/>
                <w:color w:val="C00000"/>
                <w:sz w:val="24"/>
                <w:szCs w:val="24"/>
                <w:lang w:val="ro-RO"/>
              </w:rPr>
              <w:t>e</w:t>
            </w:r>
            <w:r w:rsidR="000730E1" w:rsidRPr="007537FC">
              <w:rPr>
                <w:rFonts w:ascii="Trebuchet MS" w:hAnsi="Trebuchet MS"/>
                <w:color w:val="C00000"/>
                <w:sz w:val="24"/>
                <w:szCs w:val="24"/>
                <w:lang w:val="ro-RO"/>
              </w:rPr>
              <w:t xml:space="preserve">, date entitate, </w:t>
            </w:r>
            <w:proofErr w:type="spellStart"/>
            <w:r w:rsidR="000730E1" w:rsidRPr="007537FC">
              <w:rPr>
                <w:rFonts w:ascii="Trebuchet MS" w:hAnsi="Trebuchet MS"/>
                <w:color w:val="C00000"/>
                <w:sz w:val="24"/>
                <w:szCs w:val="24"/>
                <w:lang w:val="ro-RO"/>
              </w:rPr>
              <w:t>finantari</w:t>
            </w:r>
            <w:proofErr w:type="spellEnd"/>
            <w:r w:rsidR="000730E1" w:rsidRPr="007537FC">
              <w:rPr>
                <w:rFonts w:ascii="Trebuchet MS" w:hAnsi="Trebuchet MS"/>
                <w:color w:val="C00000"/>
                <w:sz w:val="24"/>
                <w:szCs w:val="24"/>
                <w:lang w:val="ro-RO"/>
              </w:rPr>
              <w:t xml:space="preserve"> anterioare din care</w:t>
            </w:r>
            <w:r w:rsidR="00161442" w:rsidRPr="007537FC">
              <w:rPr>
                <w:rFonts w:ascii="Trebuchet MS" w:hAnsi="Trebuchet MS"/>
                <w:color w:val="C00000"/>
                <w:sz w:val="24"/>
                <w:szCs w:val="24"/>
                <w:lang w:val="ro-RO"/>
              </w:rPr>
              <w:t>:</w:t>
            </w:r>
            <w:r w:rsidR="000730E1" w:rsidRPr="007537FC">
              <w:rPr>
                <w:rFonts w:ascii="Trebuchet MS" w:hAnsi="Trebuchet MS"/>
                <w:color w:val="C00000"/>
                <w:sz w:val="24"/>
                <w:szCs w:val="24"/>
                <w:lang w:val="ro-RO"/>
              </w:rPr>
              <w:t xml:space="preserve"> </w:t>
            </w:r>
            <w:proofErr w:type="spellStart"/>
            <w:r w:rsidR="000730E1" w:rsidRPr="007537FC">
              <w:rPr>
                <w:rFonts w:ascii="Trebuchet MS" w:hAnsi="Trebuchet MS"/>
                <w:color w:val="C00000"/>
                <w:sz w:val="24"/>
                <w:szCs w:val="24"/>
                <w:lang w:val="ro-RO"/>
              </w:rPr>
              <w:t>finantari</w:t>
            </w:r>
            <w:proofErr w:type="spellEnd"/>
            <w:r w:rsidR="000730E1" w:rsidRPr="007537FC">
              <w:rPr>
                <w:rFonts w:ascii="Trebuchet MS" w:hAnsi="Trebuchet MS"/>
                <w:color w:val="C00000"/>
                <w:sz w:val="24"/>
                <w:szCs w:val="24"/>
                <w:lang w:val="ro-RO"/>
              </w:rPr>
              <w:t xml:space="preserve"> complementare</w:t>
            </w:r>
          </w:p>
          <w:p w14:paraId="5D37BB57" w14:textId="77777777" w:rsidR="00E23F95" w:rsidRDefault="00E23F95" w:rsidP="000E6E46">
            <w:pPr>
              <w:rPr>
                <w:rFonts w:ascii="Trebuchet MS" w:hAnsi="Trebuchet MS"/>
                <w:color w:val="C00000"/>
                <w:sz w:val="24"/>
                <w:szCs w:val="24"/>
                <w:lang w:val="ro-RO"/>
              </w:rPr>
            </w:pPr>
          </w:p>
          <w:p w14:paraId="224F9101" w14:textId="3557E124" w:rsidR="00E23F95" w:rsidRPr="00E91385" w:rsidRDefault="00E23F95" w:rsidP="00E23F95">
            <w:pPr>
              <w:jc w:val="both"/>
              <w:rPr>
                <w:rFonts w:ascii="Trebuchet MS" w:hAnsi="Trebuchet MS"/>
                <w:lang w:val="it-IT"/>
              </w:rPr>
            </w:pPr>
            <w:r w:rsidRPr="00E91385">
              <w:rPr>
                <w:rFonts w:ascii="Trebuchet MS" w:hAnsi="Trebuchet MS"/>
                <w:lang w:val="it-IT"/>
              </w:rPr>
              <w:t xml:space="preserve">Funcția Solicitant este completată automat din datele introduse anterior în rubricile aferente, respectiv prin accesarea Profil Persoană Juridică – Modificare Persoană Juridică – </w:t>
            </w:r>
            <w:r w:rsidR="00A26E37">
              <w:rPr>
                <w:rFonts w:ascii="Trebuchet MS" w:hAnsi="Trebuchet MS"/>
                <w:lang w:val="it-IT"/>
              </w:rPr>
              <w:t>Informatii</w:t>
            </w:r>
            <w:r w:rsidR="00A26E37" w:rsidRPr="00E91385">
              <w:rPr>
                <w:rFonts w:ascii="Trebuchet MS" w:hAnsi="Trebuchet MS"/>
                <w:lang w:val="it-IT"/>
              </w:rPr>
              <w:t xml:space="preserve"> </w:t>
            </w:r>
            <w:r w:rsidRPr="00E91385">
              <w:rPr>
                <w:rFonts w:ascii="Trebuchet MS" w:hAnsi="Trebuchet MS"/>
                <w:lang w:val="it-IT"/>
              </w:rPr>
              <w:t xml:space="preserve">Generale / </w:t>
            </w:r>
            <w:r w:rsidR="00A26E37">
              <w:rPr>
                <w:rFonts w:ascii="Trebuchet MS" w:hAnsi="Trebuchet MS"/>
                <w:lang w:val="it-IT"/>
              </w:rPr>
              <w:t>Exercitii</w:t>
            </w:r>
            <w:r w:rsidR="00A26E37" w:rsidRPr="00E91385">
              <w:rPr>
                <w:rFonts w:ascii="Trebuchet MS" w:hAnsi="Trebuchet MS"/>
                <w:lang w:val="it-IT"/>
              </w:rPr>
              <w:t xml:space="preserve"> </w:t>
            </w:r>
            <w:r w:rsidRPr="00E91385">
              <w:rPr>
                <w:rFonts w:ascii="Trebuchet MS" w:hAnsi="Trebuchet MS"/>
                <w:lang w:val="it-IT"/>
              </w:rPr>
              <w:t xml:space="preserve">Financiare / </w:t>
            </w:r>
            <w:r w:rsidR="00A26E37">
              <w:rPr>
                <w:rFonts w:ascii="Trebuchet MS" w:hAnsi="Trebuchet MS"/>
                <w:lang w:val="it-IT"/>
              </w:rPr>
              <w:t>Conturi bancare</w:t>
            </w:r>
            <w:r w:rsidR="00A26E37" w:rsidRPr="00E91385">
              <w:rPr>
                <w:rFonts w:ascii="Trebuchet MS" w:hAnsi="Trebuchet MS"/>
                <w:lang w:val="it-IT"/>
              </w:rPr>
              <w:t xml:space="preserve"> </w:t>
            </w:r>
            <w:r w:rsidRPr="00E91385">
              <w:rPr>
                <w:rFonts w:ascii="Trebuchet MS" w:hAnsi="Trebuchet MS"/>
                <w:lang w:val="it-IT"/>
              </w:rPr>
              <w:t>/ Structura Grupului.</w:t>
            </w:r>
          </w:p>
          <w:p w14:paraId="617AA290" w14:textId="77777777" w:rsidR="00E23F95" w:rsidRPr="008F394B" w:rsidRDefault="00E23F95" w:rsidP="00E23F95">
            <w:pPr>
              <w:jc w:val="both"/>
              <w:rPr>
                <w:rFonts w:ascii="Trebuchet MS" w:hAnsi="Trebuchet MS"/>
                <w:lang w:val="pt-BR"/>
              </w:rPr>
            </w:pPr>
            <w:r w:rsidRPr="008F394B">
              <w:rPr>
                <w:rFonts w:ascii="Trebuchet MS" w:hAnsi="Trebuchet MS"/>
                <w:lang w:val="pt-BR"/>
              </w:rPr>
              <w:t>Informația se poate modifica doar de către reprezentantul legal/împuternicit.</w:t>
            </w:r>
          </w:p>
          <w:p w14:paraId="38BB47ED" w14:textId="77777777" w:rsidR="00E23F95" w:rsidRPr="008F394B" w:rsidRDefault="00E23F95" w:rsidP="00E23F95">
            <w:pPr>
              <w:jc w:val="both"/>
              <w:rPr>
                <w:rFonts w:ascii="Trebuchet MS" w:hAnsi="Trebuchet MS"/>
                <w:lang w:val="pt-BR"/>
              </w:rPr>
            </w:pPr>
            <w:r w:rsidRPr="008F394B">
              <w:rPr>
                <w:rFonts w:ascii="Trebuchet MS" w:hAnsi="Trebuchet MS"/>
                <w:lang w:val="pt-BR"/>
              </w:rPr>
              <w:t>Se completează de către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03C3323B" w14:textId="77777777" w:rsidR="00E23F95" w:rsidRPr="008F394B" w:rsidRDefault="00E23F95" w:rsidP="00E23F95">
            <w:pPr>
              <w:jc w:val="both"/>
              <w:rPr>
                <w:rFonts w:ascii="Trebuchet MS" w:hAnsi="Trebuchet MS"/>
                <w:color w:val="FF0000"/>
                <w:lang w:val="pt-BR"/>
              </w:rPr>
            </w:pPr>
          </w:p>
          <w:p w14:paraId="726AC0D2" w14:textId="3F838335" w:rsidR="00E23F95" w:rsidRPr="00E91385" w:rsidRDefault="00E23F95" w:rsidP="00E23F95">
            <w:pPr>
              <w:jc w:val="both"/>
              <w:rPr>
                <w:rFonts w:ascii="Trebuchet MS" w:hAnsi="Trebuchet MS"/>
                <w:lang w:val="it-IT"/>
              </w:rPr>
            </w:pPr>
            <w:r w:rsidRPr="00E91385">
              <w:rPr>
                <w:rFonts w:ascii="Trebuchet MS" w:hAnsi="Trebuchet MS"/>
                <w:lang w:val="it-IT"/>
              </w:rPr>
              <w:t xml:space="preserve">Solicitanții eligibili sunt definiți, pentru fiecare acțiune în parte, în Ghidul Solicitantului - CAPITOLUL </w:t>
            </w:r>
            <w:r w:rsidR="00A26E37">
              <w:rPr>
                <w:rFonts w:ascii="Trebuchet MS" w:hAnsi="Trebuchet MS"/>
                <w:lang w:val="it-IT"/>
              </w:rPr>
              <w:t>5</w:t>
            </w:r>
            <w:r w:rsidRPr="00E91385">
              <w:rPr>
                <w:rFonts w:ascii="Trebuchet MS" w:hAnsi="Trebuchet MS"/>
                <w:lang w:val="it-IT"/>
              </w:rPr>
              <w:t xml:space="preserve">. </w:t>
            </w:r>
            <w:r w:rsidR="00A26E37">
              <w:rPr>
                <w:rFonts w:ascii="Trebuchet MS" w:hAnsi="Trebuchet MS"/>
                <w:lang w:val="it-IT"/>
              </w:rPr>
              <w:t>Conditii de eligibilitate</w:t>
            </w:r>
            <w:r w:rsidRPr="00E91385">
              <w:rPr>
                <w:rFonts w:ascii="Trebuchet MS" w:hAnsi="Trebuchet MS"/>
                <w:lang w:val="it-IT"/>
              </w:rPr>
              <w:t xml:space="preserve"> - Secțiunea 2</w:t>
            </w:r>
            <w:r w:rsidR="00A26E37">
              <w:rPr>
                <w:rFonts w:ascii="Trebuchet MS" w:hAnsi="Trebuchet MS"/>
                <w:lang w:val="it-IT"/>
              </w:rPr>
              <w:t>5</w:t>
            </w:r>
            <w:r w:rsidRPr="00E91385">
              <w:rPr>
                <w:rFonts w:ascii="Trebuchet MS" w:hAnsi="Trebuchet MS"/>
                <w:lang w:val="it-IT"/>
              </w:rPr>
              <w:t>1</w:t>
            </w:r>
            <w:r w:rsidR="00A26E37">
              <w:rPr>
                <w:rFonts w:ascii="Trebuchet MS" w:hAnsi="Trebuchet MS"/>
                <w:lang w:val="it-IT"/>
              </w:rPr>
              <w:t xml:space="preserve"> </w:t>
            </w:r>
            <w:r w:rsidRPr="00E91385">
              <w:rPr>
                <w:rFonts w:ascii="Trebuchet MS" w:hAnsi="Trebuchet MS"/>
                <w:lang w:val="it-IT"/>
              </w:rPr>
              <w:t xml:space="preserve"> </w:t>
            </w:r>
            <w:r w:rsidR="00A26E37">
              <w:rPr>
                <w:rFonts w:ascii="Trebuchet MS" w:hAnsi="Trebuchet MS"/>
                <w:lang w:val="it-IT"/>
              </w:rPr>
              <w:t>Eligibilitatea solicitantului si a partenerilor</w:t>
            </w:r>
            <w:r w:rsidRPr="00E91385">
              <w:rPr>
                <w:rFonts w:ascii="Trebuchet MS" w:hAnsi="Trebuchet MS"/>
                <w:lang w:val="it-IT"/>
              </w:rPr>
              <w:t xml:space="preserve"> - care poate fi accesat la adresa http://mfe.gov.ro/minister/autoritati-de-management/am-poat/. </w:t>
            </w:r>
          </w:p>
          <w:p w14:paraId="5E252B4E" w14:textId="387F5552" w:rsidR="00E23F95" w:rsidRPr="00E91385" w:rsidRDefault="00E23F95" w:rsidP="00E91385">
            <w:pPr>
              <w:jc w:val="both"/>
              <w:rPr>
                <w:rFonts w:ascii="Trebuchet MS" w:hAnsi="Trebuchet MS"/>
                <w:lang w:val="it-IT"/>
              </w:rPr>
            </w:pPr>
            <w:r w:rsidRPr="00E91385">
              <w:rPr>
                <w:rFonts w:ascii="Trebuchet MS" w:hAnsi="Trebuchet MS"/>
                <w:lang w:val="it-IT"/>
              </w:rPr>
              <w:t xml:space="preserve">Cererile de finanțare depuse de alți solicitanți decât cei eligibili prevăzuți pentru acțiunea respectivă în Ghidul Solicitantului vor fi declarate neeligibile. </w:t>
            </w:r>
          </w:p>
        </w:tc>
      </w:tr>
      <w:bookmarkEnd w:id="6"/>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120EBA" w:rsidRDefault="004B5E2F" w:rsidP="00120EBA">
      <w:pPr>
        <w:pStyle w:val="Heading1"/>
      </w:pPr>
      <w:bookmarkStart w:id="7" w:name="_Toc154662453"/>
      <w:proofErr w:type="spellStart"/>
      <w:r w:rsidRPr="00120EBA">
        <w:t>Sectiunea</w:t>
      </w:r>
      <w:proofErr w:type="spellEnd"/>
      <w:r w:rsidRPr="00120EBA">
        <w:t>: RESPONSABIL PROIECT/PERSOANA DE CONTACT</w:t>
      </w:r>
      <w:bookmarkEnd w:id="7"/>
    </w:p>
    <w:tbl>
      <w:tblPr>
        <w:tblStyle w:val="TableGrid"/>
        <w:tblW w:w="0" w:type="auto"/>
        <w:tblInd w:w="-5" w:type="dxa"/>
        <w:tblLook w:val="04A0" w:firstRow="1" w:lastRow="0" w:firstColumn="1" w:lastColumn="0" w:noHBand="0" w:noVBand="1"/>
      </w:tblPr>
      <w:tblGrid>
        <w:gridCol w:w="9021"/>
      </w:tblGrid>
      <w:tr w:rsidR="00253622" w:rsidRPr="00283046" w14:paraId="6E6D8C5B" w14:textId="77777777" w:rsidTr="00F85428">
        <w:tc>
          <w:tcPr>
            <w:tcW w:w="9021" w:type="dxa"/>
          </w:tcPr>
          <w:p w14:paraId="04E39FF1" w14:textId="53B93810" w:rsidR="001F3D35" w:rsidRDefault="00253622" w:rsidP="003D3BF8">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02B5CA44" w14:textId="77777777" w:rsidR="003D3BF8" w:rsidRDefault="003D3BF8" w:rsidP="001F3D35">
            <w:pPr>
              <w:shd w:val="clear" w:color="auto" w:fill="FBFBFB"/>
              <w:tabs>
                <w:tab w:val="left" w:pos="0"/>
              </w:tabs>
              <w:jc w:val="both"/>
              <w:rPr>
                <w:rFonts w:ascii="Trebuchet MS" w:eastAsia="Times New Roman" w:hAnsi="Trebuchet MS" w:cs="Segoe UI"/>
                <w:bCs/>
                <w:lang w:val="it-IT" w:eastAsia="ro-RO"/>
              </w:rPr>
            </w:pPr>
          </w:p>
          <w:p w14:paraId="677B95DE" w14:textId="08F7E6CB" w:rsidR="003D3BF8" w:rsidRDefault="003D3BF8" w:rsidP="003D3BF8">
            <w:pPr>
              <w:shd w:val="clear" w:color="auto" w:fill="FBFBFB"/>
              <w:tabs>
                <w:tab w:val="left" w:pos="0"/>
              </w:tabs>
              <w:jc w:val="both"/>
              <w:rPr>
                <w:rFonts w:ascii="Trebuchet MS" w:eastAsia="Times New Roman" w:hAnsi="Trebuchet MS" w:cs="Segoe UI"/>
                <w:bCs/>
                <w:lang w:val="it-IT" w:eastAsia="ro-RO"/>
              </w:rPr>
            </w:pPr>
            <w:r>
              <w:rPr>
                <w:rFonts w:ascii="Trebuchet MS" w:eastAsia="Times New Roman" w:hAnsi="Trebuchet MS" w:cs="Segoe UI"/>
                <w:bCs/>
                <w:lang w:val="it-IT" w:eastAsia="ro-RO"/>
              </w:rPr>
              <w:t>Informațiile asociate responsabilului de proiect s</w:t>
            </w:r>
            <w:r w:rsidR="001F3D35" w:rsidRPr="00E91385">
              <w:rPr>
                <w:rFonts w:ascii="Trebuchet MS" w:eastAsia="Times New Roman" w:hAnsi="Trebuchet MS" w:cs="Segoe UI"/>
                <w:bCs/>
                <w:lang w:val="it-IT" w:eastAsia="ro-RO"/>
              </w:rPr>
              <w:t xml:space="preserve">e completează cu datele managerului de proiect. Managerul de proiect trebuie să fie din cadrul personalului propriu al solicitantului. </w:t>
            </w:r>
          </w:p>
          <w:p w14:paraId="6DE42564" w14:textId="77777777" w:rsidR="003D3BF8" w:rsidRPr="008F394B" w:rsidRDefault="003D3BF8" w:rsidP="003D3BF8">
            <w:pPr>
              <w:jc w:val="both"/>
              <w:rPr>
                <w:rFonts w:ascii="Trebuchet MS" w:hAnsi="Trebuchet MS"/>
                <w:lang w:val="pt-BR"/>
              </w:rPr>
            </w:pPr>
            <w:r w:rsidRPr="008F394B">
              <w:rPr>
                <w:rFonts w:ascii="Trebuchet MS" w:hAnsi="Trebuchet MS"/>
                <w:lang w:val="pt-BR"/>
              </w:rPr>
              <w:t>Persoana de contact este persoana desemnată de Solicitant să menţină contactul cu Autoritatea de Management în procesul de evaluare şi selecţie a Cererii de finanţare.</w:t>
            </w:r>
          </w:p>
          <w:p w14:paraId="647B6EBA" w14:textId="77777777" w:rsidR="003D3BF8" w:rsidRPr="008F394B" w:rsidRDefault="003D3BF8" w:rsidP="003D3BF8">
            <w:pPr>
              <w:jc w:val="both"/>
              <w:rPr>
                <w:rFonts w:ascii="Trebuchet MS" w:hAnsi="Trebuchet MS"/>
                <w:lang w:val="pt-BR"/>
              </w:rPr>
            </w:pPr>
            <w:r w:rsidRPr="008F394B">
              <w:rPr>
                <w:rFonts w:ascii="Trebuchet MS" w:hAnsi="Trebuchet MS"/>
                <w:lang w:val="pt-BR"/>
              </w:rPr>
              <w:t>Persoana de contact poate fi managerul de proiect sau o altă persoană din echipa de proiect.</w:t>
            </w:r>
          </w:p>
          <w:p w14:paraId="3DBE9574" w14:textId="77777777" w:rsidR="003D3BF8" w:rsidRPr="008F394B" w:rsidRDefault="003D3BF8" w:rsidP="003D3BF8">
            <w:pPr>
              <w:shd w:val="clear" w:color="auto" w:fill="FBFBFB"/>
              <w:tabs>
                <w:tab w:val="left" w:pos="0"/>
              </w:tabs>
              <w:jc w:val="both"/>
              <w:rPr>
                <w:rFonts w:ascii="Trebuchet MS" w:eastAsia="Times New Roman" w:hAnsi="Trebuchet MS" w:cs="Segoe UI"/>
                <w:b/>
                <w:bCs/>
                <w:lang w:val="pt-BR" w:eastAsia="ro-RO"/>
              </w:rPr>
            </w:pPr>
          </w:p>
          <w:p w14:paraId="6DA1ACC2" w14:textId="70F3382A" w:rsidR="001F3D35" w:rsidRPr="00E91385" w:rsidRDefault="001F3D35" w:rsidP="003D3BF8">
            <w:pPr>
              <w:shd w:val="clear" w:color="auto" w:fill="FBFBFB"/>
              <w:tabs>
                <w:tab w:val="left" w:pos="0"/>
              </w:tabs>
              <w:jc w:val="both"/>
              <w:rPr>
                <w:rFonts w:ascii="Trebuchet MS" w:eastAsia="Times New Roman" w:hAnsi="Trebuchet MS" w:cs="Segoe UI"/>
                <w:bCs/>
                <w:lang w:val="it-IT" w:eastAsia="ro-RO"/>
              </w:rPr>
            </w:pPr>
            <w:r w:rsidRPr="00E91385">
              <w:rPr>
                <w:rFonts w:ascii="Trebuchet MS" w:eastAsia="Times New Roman" w:hAnsi="Trebuchet MS" w:cs="Segoe UI"/>
                <w:b/>
                <w:bCs/>
                <w:lang w:val="it-IT" w:eastAsia="ro-RO"/>
              </w:rPr>
              <w:t>Toate</w:t>
            </w:r>
            <w:r w:rsidRPr="00E91385">
              <w:rPr>
                <w:rFonts w:ascii="Trebuchet MS" w:eastAsia="Times New Roman" w:hAnsi="Trebuchet MS" w:cs="Segoe UI"/>
                <w:bCs/>
                <w:lang w:val="it-IT" w:eastAsia="ro-RO"/>
              </w:rPr>
              <w:t xml:space="preserve"> informațiile sunt obligatorii.</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120EBA" w:rsidRDefault="004B5E2F" w:rsidP="00120EBA">
      <w:pPr>
        <w:pStyle w:val="Heading1"/>
      </w:pPr>
      <w:bookmarkStart w:id="8" w:name="_Toc154662454"/>
      <w:proofErr w:type="spellStart"/>
      <w:r w:rsidRPr="00120EBA">
        <w:t>Sectiunea</w:t>
      </w:r>
      <w:proofErr w:type="spellEnd"/>
      <w:r w:rsidRPr="00120EBA">
        <w:t>: ATRIBUTE PROIECT</w:t>
      </w:r>
      <w:bookmarkEnd w:id="8"/>
    </w:p>
    <w:tbl>
      <w:tblPr>
        <w:tblStyle w:val="TableGrid"/>
        <w:tblW w:w="0" w:type="auto"/>
        <w:tblInd w:w="-5" w:type="dxa"/>
        <w:tblLook w:val="04A0" w:firstRow="1" w:lastRow="0" w:firstColumn="1" w:lastColumn="0" w:noHBand="0" w:noVBand="1"/>
      </w:tblPr>
      <w:tblGrid>
        <w:gridCol w:w="9021"/>
      </w:tblGrid>
      <w:tr w:rsidR="00253622" w:rsidRPr="008F394B" w14:paraId="50A391CF" w14:textId="77777777" w:rsidTr="00F85428">
        <w:tc>
          <w:tcPr>
            <w:tcW w:w="9021" w:type="dxa"/>
          </w:tcPr>
          <w:p w14:paraId="7F965D27" w14:textId="6AD39E52" w:rsidR="00F16F79" w:rsidRDefault="00253622" w:rsidP="004F6688">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3BE868D6" w14:textId="77777777" w:rsidR="00F16F79" w:rsidRDefault="00F16F79" w:rsidP="00F16F79">
            <w:pPr>
              <w:spacing w:before="120"/>
              <w:jc w:val="both"/>
              <w:rPr>
                <w:rFonts w:ascii="Trebuchet MS" w:hAnsi="Trebuchet MS"/>
                <w:lang w:val="ro-RO"/>
              </w:rPr>
            </w:pPr>
            <w:r w:rsidRPr="00E91385">
              <w:rPr>
                <w:rFonts w:ascii="Trebuchet MS" w:hAnsi="Trebuchet MS"/>
                <w:lang w:val="ro-RO"/>
              </w:rPr>
              <w:t xml:space="preserve">Vă rugăm să răspundeți la </w:t>
            </w:r>
            <w:r w:rsidRPr="00E91385">
              <w:rPr>
                <w:rFonts w:ascii="Trebuchet MS" w:hAnsi="Trebuchet MS"/>
                <w:b/>
                <w:u w:val="single"/>
                <w:lang w:val="ro-RO"/>
              </w:rPr>
              <w:t>TOATE</w:t>
            </w:r>
            <w:r w:rsidRPr="00E91385">
              <w:rPr>
                <w:rFonts w:ascii="Trebuchet MS" w:hAnsi="Trebuchet MS"/>
                <w:lang w:val="ro-RO"/>
              </w:rPr>
              <w:t xml:space="preserve"> întrebările, în funcție de proiect, prin selectarea opțiunii DA/NU sau selectare din nomenclator.</w:t>
            </w:r>
          </w:p>
          <w:p w14:paraId="6E027AAA" w14:textId="6C38F4EC" w:rsidR="00806BD1" w:rsidRPr="00E91385" w:rsidRDefault="00806BD1" w:rsidP="00F16F79">
            <w:pPr>
              <w:spacing w:before="120"/>
              <w:jc w:val="both"/>
              <w:rPr>
                <w:rFonts w:ascii="Trebuchet MS" w:hAnsi="Trebuchet MS"/>
                <w:b/>
                <w:bCs/>
                <w:lang w:val="ro-RO"/>
              </w:rPr>
            </w:pPr>
            <w:r w:rsidRPr="00E91385">
              <w:rPr>
                <w:rFonts w:ascii="Trebuchet MS" w:hAnsi="Trebuchet MS"/>
                <w:b/>
                <w:bCs/>
                <w:lang w:val="ro-RO"/>
              </w:rPr>
              <w:t>Proiect de importanță strategică</w:t>
            </w:r>
          </w:p>
          <w:p w14:paraId="06334D7E" w14:textId="30476FD6" w:rsidR="00806BD1" w:rsidRDefault="009B1E65" w:rsidP="00F16F79">
            <w:pPr>
              <w:spacing w:before="120"/>
              <w:jc w:val="both"/>
              <w:rPr>
                <w:rFonts w:ascii="Trebuchet MS" w:hAnsi="Trebuchet MS"/>
                <w:lang w:val="ro-RO"/>
              </w:rPr>
            </w:pPr>
            <w:r>
              <w:rPr>
                <w:rFonts w:ascii="Trebuchet MS" w:hAnsi="Trebuchet MS"/>
                <w:lang w:val="ro-RO"/>
              </w:rPr>
              <w:t>Da/Nu</w:t>
            </w:r>
          </w:p>
          <w:p w14:paraId="746770F9" w14:textId="77777777" w:rsidR="00013CD1" w:rsidRPr="008F394B" w:rsidRDefault="00013CD1" w:rsidP="00013CD1">
            <w:pPr>
              <w:jc w:val="both"/>
              <w:rPr>
                <w:rFonts w:ascii="Trebuchet MS" w:hAnsi="Trebuchet MS"/>
                <w:b/>
                <w:color w:val="FF0000"/>
                <w:lang w:val="ro-RO"/>
              </w:rPr>
            </w:pPr>
            <w:r w:rsidRPr="008F394B">
              <w:rPr>
                <w:rFonts w:ascii="Trebuchet MS" w:hAnsi="Trebuchet MS"/>
                <w:b/>
                <w:color w:val="FF0000"/>
                <w:lang w:val="ro-RO"/>
              </w:rPr>
              <w:t>Pentru proiectele POAT depuse în cadrul priorității 1 se va selecta NU.</w:t>
            </w:r>
          </w:p>
          <w:p w14:paraId="163B72B9" w14:textId="21AF846C" w:rsidR="00806BD1" w:rsidRPr="00E91385" w:rsidRDefault="00806BD1" w:rsidP="00F16F79">
            <w:pPr>
              <w:spacing w:before="120"/>
              <w:jc w:val="both"/>
              <w:rPr>
                <w:rFonts w:ascii="Trebuchet MS" w:hAnsi="Trebuchet MS"/>
                <w:b/>
                <w:bCs/>
                <w:lang w:val="ro-RO"/>
              </w:rPr>
            </w:pPr>
            <w:r w:rsidRPr="00E91385">
              <w:rPr>
                <w:rFonts w:ascii="Trebuchet MS" w:hAnsi="Trebuchet MS"/>
                <w:b/>
                <w:bCs/>
                <w:lang w:val="ro-RO"/>
              </w:rPr>
              <w:t>Codul comun de identificare (CCI)</w:t>
            </w:r>
          </w:p>
          <w:p w14:paraId="0052263E" w14:textId="77777777" w:rsidR="00013CD1" w:rsidRPr="00300534" w:rsidRDefault="00013CD1" w:rsidP="00013CD1">
            <w:pPr>
              <w:jc w:val="both"/>
              <w:rPr>
                <w:rFonts w:ascii="Trebuchet MS" w:hAnsi="Trebuchet MS"/>
                <w:b/>
                <w:color w:val="FF0000"/>
                <w:lang w:val="it-IT"/>
              </w:rPr>
            </w:pPr>
            <w:bookmarkStart w:id="9" w:name="_Hlk140236375"/>
            <w:r w:rsidRPr="00300534">
              <w:rPr>
                <w:rFonts w:ascii="Trebuchet MS" w:hAnsi="Trebuchet MS"/>
                <w:b/>
                <w:color w:val="FF0000"/>
                <w:lang w:val="it-IT"/>
              </w:rPr>
              <w:lastRenderedPageBreak/>
              <w:t>Pentru proiectele POAT depuse în cadrul priorității 1 nu se va completa.</w:t>
            </w:r>
          </w:p>
          <w:bookmarkEnd w:id="9"/>
          <w:p w14:paraId="771094E8" w14:textId="77777777" w:rsidR="00A15BE8" w:rsidRDefault="00806BD1" w:rsidP="009B1E65">
            <w:pPr>
              <w:spacing w:before="120"/>
              <w:jc w:val="both"/>
              <w:rPr>
                <w:rFonts w:ascii="Trebuchet MS" w:hAnsi="Trebuchet MS"/>
                <w:b/>
                <w:bCs/>
                <w:lang w:val="it-IT"/>
              </w:rPr>
            </w:pPr>
            <w:r w:rsidRPr="00E91385">
              <w:rPr>
                <w:rFonts w:ascii="Trebuchet MS" w:hAnsi="Trebuchet MS"/>
                <w:b/>
                <w:bCs/>
                <w:lang w:val="it-IT"/>
              </w:rPr>
              <w:t>Proiectul figurează în tipul de acțiuni de importanță strategică</w:t>
            </w:r>
          </w:p>
          <w:p w14:paraId="1E3E46AD" w14:textId="128E4598" w:rsidR="009B1E65" w:rsidRPr="00E91385" w:rsidRDefault="009B1E65" w:rsidP="009B1E65">
            <w:pPr>
              <w:spacing w:before="120"/>
              <w:jc w:val="both"/>
              <w:rPr>
                <w:rFonts w:ascii="Trebuchet MS" w:hAnsi="Trebuchet MS"/>
                <w:b/>
                <w:bCs/>
                <w:lang w:val="it-IT"/>
              </w:rPr>
            </w:pPr>
            <w:r>
              <w:rPr>
                <w:rFonts w:ascii="Trebuchet MS" w:hAnsi="Trebuchet MS"/>
                <w:lang w:val="ro-RO"/>
              </w:rPr>
              <w:t>Da/Nu</w:t>
            </w:r>
          </w:p>
          <w:p w14:paraId="3FB5021F" w14:textId="58DAFE48" w:rsidR="00806BD1" w:rsidRPr="00E91385" w:rsidRDefault="002535D9" w:rsidP="00E91385">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65B5E758" w14:textId="1D93B4CC" w:rsidR="00806BD1" w:rsidRPr="00E91385" w:rsidRDefault="00806BD1" w:rsidP="00806BD1">
            <w:pPr>
              <w:spacing w:before="120"/>
              <w:jc w:val="both"/>
              <w:rPr>
                <w:rFonts w:ascii="Trebuchet MS" w:hAnsi="Trebuchet MS"/>
                <w:b/>
                <w:bCs/>
                <w:lang w:val="ro-RO"/>
              </w:rPr>
            </w:pPr>
            <w:r w:rsidRPr="00E91385">
              <w:rPr>
                <w:rFonts w:ascii="Trebuchet MS" w:hAnsi="Trebuchet MS"/>
                <w:b/>
                <w:bCs/>
                <w:lang w:val="ro-RO"/>
              </w:rPr>
              <w:t xml:space="preserve">Proiect </w:t>
            </w:r>
            <w:proofErr w:type="spellStart"/>
            <w:r w:rsidRPr="00E91385">
              <w:rPr>
                <w:rFonts w:ascii="Trebuchet MS" w:hAnsi="Trebuchet MS"/>
                <w:b/>
                <w:bCs/>
                <w:lang w:val="ro-RO"/>
              </w:rPr>
              <w:t>fazat</w:t>
            </w:r>
            <w:proofErr w:type="spellEnd"/>
          </w:p>
          <w:p w14:paraId="0D11FDF7" w14:textId="77777777" w:rsidR="009B1E65" w:rsidRDefault="009B1E65" w:rsidP="009B1E65">
            <w:pPr>
              <w:spacing w:before="120"/>
              <w:jc w:val="both"/>
              <w:rPr>
                <w:rFonts w:ascii="Trebuchet MS" w:hAnsi="Trebuchet MS"/>
                <w:lang w:val="ro-RO"/>
              </w:rPr>
            </w:pPr>
            <w:r>
              <w:rPr>
                <w:rFonts w:ascii="Trebuchet MS" w:hAnsi="Trebuchet MS"/>
                <w:lang w:val="ro-RO"/>
              </w:rPr>
              <w:t>Da/Nu</w:t>
            </w:r>
          </w:p>
          <w:p w14:paraId="2F5E9304" w14:textId="25563B40" w:rsidR="00013CD1" w:rsidRPr="00300534" w:rsidRDefault="00013CD1" w:rsidP="00013CD1">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72CBAA6C" w14:textId="7873B8BB" w:rsidR="00806BD1" w:rsidRPr="00E91385" w:rsidRDefault="00806BD1" w:rsidP="00806BD1">
            <w:pPr>
              <w:spacing w:before="120"/>
              <w:jc w:val="both"/>
              <w:rPr>
                <w:rFonts w:ascii="Trebuchet MS" w:hAnsi="Trebuchet MS"/>
                <w:b/>
                <w:bCs/>
                <w:lang w:val="ro-RO"/>
              </w:rPr>
            </w:pPr>
            <w:bookmarkStart w:id="10" w:name="_Hlk140484635"/>
            <w:r w:rsidRPr="00E91385">
              <w:rPr>
                <w:rFonts w:ascii="Trebuchet MS" w:hAnsi="Trebuchet MS"/>
                <w:b/>
                <w:bCs/>
                <w:lang w:val="ro-RO"/>
              </w:rPr>
              <w:t>Numărul fazei</w:t>
            </w:r>
          </w:p>
          <w:p w14:paraId="02012A10" w14:textId="77777777" w:rsidR="00013CD1" w:rsidRPr="00300534" w:rsidRDefault="00013CD1" w:rsidP="00013CD1">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bookmarkEnd w:id="10"/>
          <w:p w14:paraId="16D176F5" w14:textId="77777777" w:rsidR="009B1E65" w:rsidRPr="00013CD1" w:rsidRDefault="009B1E65" w:rsidP="00806BD1">
            <w:pPr>
              <w:spacing w:before="120"/>
              <w:jc w:val="both"/>
              <w:rPr>
                <w:rFonts w:ascii="Trebuchet MS" w:hAnsi="Trebuchet MS"/>
                <w:lang w:val="it-IT"/>
              </w:rPr>
            </w:pPr>
          </w:p>
          <w:p w14:paraId="3D57482C" w14:textId="38D7B56F"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Sprijinul public va constitui ajutor de stat</w:t>
            </w:r>
          </w:p>
          <w:p w14:paraId="674B981D" w14:textId="77777777" w:rsidR="009B1E65" w:rsidRDefault="009B1E65" w:rsidP="009B1E65">
            <w:pPr>
              <w:spacing w:before="120"/>
              <w:jc w:val="both"/>
              <w:rPr>
                <w:rFonts w:ascii="Trebuchet MS" w:hAnsi="Trebuchet MS"/>
                <w:lang w:val="ro-RO"/>
              </w:rPr>
            </w:pPr>
            <w:r>
              <w:rPr>
                <w:rFonts w:ascii="Trebuchet MS" w:hAnsi="Trebuchet MS"/>
                <w:lang w:val="ro-RO"/>
              </w:rPr>
              <w:t>Da/Nu</w:t>
            </w:r>
          </w:p>
          <w:p w14:paraId="4D5B43F8" w14:textId="77777777" w:rsidR="0012592C" w:rsidRPr="00300534" w:rsidRDefault="0012592C" w:rsidP="0012592C">
            <w:pPr>
              <w:jc w:val="both"/>
              <w:rPr>
                <w:rFonts w:ascii="Trebuchet MS" w:hAnsi="Trebuchet MS"/>
                <w:b/>
                <w:color w:val="FF0000"/>
                <w:lang w:val="it-IT"/>
              </w:rPr>
            </w:pPr>
            <w:r w:rsidRPr="00300534">
              <w:rPr>
                <w:rFonts w:ascii="Trebuchet MS" w:hAnsi="Trebuchet MS"/>
                <w:b/>
                <w:color w:val="FF0000"/>
                <w:lang w:val="it-IT"/>
              </w:rPr>
              <w:t xml:space="preserve">Pentru proiectele POAT depuse în cadrul priorității 1 </w:t>
            </w:r>
            <w:r>
              <w:rPr>
                <w:rFonts w:ascii="Trebuchet MS" w:hAnsi="Trebuchet MS"/>
                <w:b/>
                <w:color w:val="FF0000"/>
                <w:lang w:val="it-IT"/>
              </w:rPr>
              <w:t>se va selecta NU</w:t>
            </w:r>
            <w:r w:rsidRPr="00300534">
              <w:rPr>
                <w:rFonts w:ascii="Trebuchet MS" w:hAnsi="Trebuchet MS"/>
                <w:b/>
                <w:color w:val="FF0000"/>
                <w:lang w:val="it-IT"/>
              </w:rPr>
              <w:t>.</w:t>
            </w:r>
          </w:p>
          <w:p w14:paraId="684F9439" w14:textId="77777777" w:rsidR="00806BD1" w:rsidRDefault="00806BD1" w:rsidP="00806BD1">
            <w:pPr>
              <w:spacing w:before="120"/>
              <w:jc w:val="both"/>
              <w:rPr>
                <w:rFonts w:ascii="Trebuchet MS" w:hAnsi="Trebuchet MS"/>
                <w:lang w:val="it-IT"/>
              </w:rPr>
            </w:pPr>
          </w:p>
          <w:p w14:paraId="3F3A9FCF" w14:textId="74E2364A"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Sprijinul public va constitui ajutor de minimis</w:t>
            </w:r>
          </w:p>
          <w:p w14:paraId="272DB6F7" w14:textId="7CC3A235" w:rsidR="009B1E65" w:rsidRPr="00E91385" w:rsidRDefault="009B1E65" w:rsidP="00806BD1">
            <w:pPr>
              <w:spacing w:before="120"/>
              <w:jc w:val="both"/>
              <w:rPr>
                <w:rFonts w:ascii="Trebuchet MS" w:hAnsi="Trebuchet MS"/>
                <w:lang w:val="ro-RO"/>
              </w:rPr>
            </w:pPr>
            <w:r>
              <w:rPr>
                <w:rFonts w:ascii="Trebuchet MS" w:hAnsi="Trebuchet MS"/>
                <w:lang w:val="ro-RO"/>
              </w:rPr>
              <w:t>Da/Nu</w:t>
            </w:r>
          </w:p>
          <w:p w14:paraId="3BE30406" w14:textId="77777777" w:rsidR="0012592C" w:rsidRPr="008F394B" w:rsidRDefault="0012592C" w:rsidP="0012592C">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4175E9EB" w14:textId="77777777" w:rsidR="00806BD1" w:rsidRPr="008F394B" w:rsidRDefault="00806BD1" w:rsidP="00806BD1">
            <w:pPr>
              <w:spacing w:before="120"/>
              <w:jc w:val="both"/>
              <w:rPr>
                <w:rFonts w:ascii="Trebuchet MS" w:hAnsi="Trebuchet MS"/>
                <w:lang w:val="pt-BR"/>
              </w:rPr>
            </w:pPr>
          </w:p>
          <w:p w14:paraId="6CFEB50A" w14:textId="4D7C9C4B"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Proiectul este în cadrul unei structuri PPP</w:t>
            </w:r>
          </w:p>
          <w:p w14:paraId="7DB59506" w14:textId="77777777" w:rsidR="009B1E65" w:rsidRDefault="009B1E65" w:rsidP="009B1E65">
            <w:pPr>
              <w:spacing w:before="120"/>
              <w:jc w:val="both"/>
              <w:rPr>
                <w:rFonts w:ascii="Trebuchet MS" w:hAnsi="Trebuchet MS"/>
                <w:lang w:val="ro-RO"/>
              </w:rPr>
            </w:pPr>
            <w:r>
              <w:rPr>
                <w:rFonts w:ascii="Trebuchet MS" w:hAnsi="Trebuchet MS"/>
                <w:lang w:val="ro-RO"/>
              </w:rPr>
              <w:t>Da/Nu</w:t>
            </w:r>
          </w:p>
          <w:p w14:paraId="669435C5" w14:textId="77777777" w:rsidR="0012592C" w:rsidRPr="008F394B" w:rsidRDefault="0012592C" w:rsidP="0012592C">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4613BD88" w14:textId="77777777" w:rsidR="00806BD1" w:rsidRPr="008F394B" w:rsidRDefault="00806BD1" w:rsidP="00806BD1">
            <w:pPr>
              <w:spacing w:before="120"/>
              <w:jc w:val="both"/>
              <w:rPr>
                <w:rFonts w:ascii="Trebuchet MS" w:hAnsi="Trebuchet MS"/>
                <w:lang w:val="pt-BR"/>
              </w:rPr>
            </w:pPr>
          </w:p>
          <w:p w14:paraId="3DE1F3AF" w14:textId="261F159F"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Proiectul este generator de venit</w:t>
            </w:r>
          </w:p>
          <w:p w14:paraId="56F3BC24"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7B348E5A" w14:textId="77777777" w:rsidR="0012592C" w:rsidRPr="008F394B" w:rsidRDefault="0012592C" w:rsidP="0012592C">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45A9BC15" w14:textId="77777777" w:rsidR="00806BD1" w:rsidRPr="008F394B" w:rsidRDefault="00806BD1" w:rsidP="00806BD1">
            <w:pPr>
              <w:spacing w:before="120"/>
              <w:jc w:val="both"/>
              <w:rPr>
                <w:rFonts w:ascii="Trebuchet MS" w:hAnsi="Trebuchet MS"/>
                <w:lang w:val="pt-BR"/>
              </w:rPr>
            </w:pPr>
          </w:p>
          <w:p w14:paraId="2F5293D3" w14:textId="4BD9B838" w:rsidR="00806BD1" w:rsidRPr="008F394B" w:rsidRDefault="00806BD1" w:rsidP="00806BD1">
            <w:pPr>
              <w:spacing w:before="120"/>
              <w:jc w:val="both"/>
              <w:rPr>
                <w:rFonts w:ascii="Trebuchet MS" w:hAnsi="Trebuchet MS"/>
                <w:b/>
                <w:bCs/>
                <w:lang w:val="pt-BR"/>
              </w:rPr>
            </w:pPr>
            <w:bookmarkStart w:id="11" w:name="_Hlk140484719"/>
            <w:r w:rsidRPr="008F394B">
              <w:rPr>
                <w:rFonts w:ascii="Trebuchet MS" w:hAnsi="Trebuchet MS"/>
                <w:b/>
                <w:bCs/>
                <w:lang w:val="pt-BR"/>
              </w:rPr>
              <w:t>Pro rată a venitului net actualizat (%)</w:t>
            </w:r>
          </w:p>
          <w:p w14:paraId="5EBE25E9" w14:textId="77777777" w:rsidR="0069793B" w:rsidRPr="008F394B" w:rsidRDefault="0069793B" w:rsidP="0069793B">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nu se va completa.</w:t>
            </w:r>
          </w:p>
          <w:p w14:paraId="0164A909" w14:textId="77777777" w:rsidR="00806BD1" w:rsidRPr="008F394B" w:rsidRDefault="00806BD1" w:rsidP="00806BD1">
            <w:pPr>
              <w:spacing w:before="120"/>
              <w:jc w:val="both"/>
              <w:rPr>
                <w:rFonts w:ascii="Trebuchet MS" w:hAnsi="Trebuchet MS"/>
                <w:lang w:val="pt-BR"/>
              </w:rPr>
            </w:pPr>
          </w:p>
          <w:p w14:paraId="16FD894C" w14:textId="4559F1BB"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Costuri eligibile actualizate în EURO</w:t>
            </w:r>
          </w:p>
          <w:p w14:paraId="5E12429A" w14:textId="77777777" w:rsidR="0069793B" w:rsidRPr="00300534" w:rsidRDefault="0069793B" w:rsidP="0069793B">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p w14:paraId="091067FF" w14:textId="77777777" w:rsidR="00806BD1" w:rsidRDefault="00806BD1" w:rsidP="00806BD1">
            <w:pPr>
              <w:spacing w:before="120"/>
              <w:jc w:val="both"/>
              <w:rPr>
                <w:rFonts w:ascii="Trebuchet MS" w:hAnsi="Trebuchet MS"/>
                <w:lang w:val="it-IT"/>
              </w:rPr>
            </w:pPr>
          </w:p>
          <w:p w14:paraId="26CED98E" w14:textId="3A08CE0D" w:rsidR="00806BD1" w:rsidRPr="00E91385" w:rsidRDefault="00806BD1" w:rsidP="00806BD1">
            <w:pPr>
              <w:spacing w:before="120"/>
              <w:jc w:val="both"/>
              <w:rPr>
                <w:rFonts w:ascii="Trebuchet MS" w:hAnsi="Trebuchet MS"/>
                <w:b/>
                <w:bCs/>
                <w:lang w:val="it-IT"/>
              </w:rPr>
            </w:pPr>
            <w:r w:rsidRPr="00E91385">
              <w:rPr>
                <w:rFonts w:ascii="Trebuchet MS" w:hAnsi="Trebuchet MS"/>
                <w:b/>
                <w:bCs/>
                <w:lang w:val="it-IT"/>
              </w:rPr>
              <w:t>Costuri eligibile neactualizate în EURO</w:t>
            </w:r>
          </w:p>
          <w:p w14:paraId="5F9FFBCE" w14:textId="77777777" w:rsidR="0069793B" w:rsidRPr="00300534" w:rsidRDefault="0069793B" w:rsidP="0069793B">
            <w:pPr>
              <w:jc w:val="both"/>
              <w:rPr>
                <w:rFonts w:ascii="Trebuchet MS" w:hAnsi="Trebuchet MS"/>
                <w:b/>
                <w:color w:val="FF0000"/>
                <w:lang w:val="it-IT"/>
              </w:rPr>
            </w:pPr>
            <w:r w:rsidRPr="00300534">
              <w:rPr>
                <w:rFonts w:ascii="Trebuchet MS" w:hAnsi="Trebuchet MS"/>
                <w:b/>
                <w:color w:val="FF0000"/>
                <w:lang w:val="it-IT"/>
              </w:rPr>
              <w:t>Pentru proiectele POAT depuse în cadrul priorității 1 nu se va completa.</w:t>
            </w:r>
          </w:p>
          <w:bookmarkEnd w:id="11"/>
          <w:p w14:paraId="74C03666" w14:textId="77777777" w:rsidR="00806BD1" w:rsidRDefault="00806BD1" w:rsidP="00806BD1">
            <w:pPr>
              <w:spacing w:before="120"/>
              <w:jc w:val="both"/>
              <w:rPr>
                <w:rFonts w:ascii="Trebuchet MS" w:hAnsi="Trebuchet MS"/>
                <w:lang w:val="it-IT"/>
              </w:rPr>
            </w:pPr>
          </w:p>
          <w:p w14:paraId="32C07408" w14:textId="738EDABA"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Proiectul este asociat cu site-ul Natura2000</w:t>
            </w:r>
          </w:p>
          <w:p w14:paraId="781F85FF"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2C08F0A0" w14:textId="77777777" w:rsidR="0069793B" w:rsidRPr="008F394B" w:rsidRDefault="0069793B" w:rsidP="0069793B">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1B597ADB" w14:textId="77777777" w:rsidR="00806BD1" w:rsidRPr="008F394B" w:rsidRDefault="00806BD1" w:rsidP="00806BD1">
            <w:pPr>
              <w:spacing w:before="120"/>
              <w:jc w:val="both"/>
              <w:rPr>
                <w:rFonts w:ascii="Trebuchet MS" w:hAnsi="Trebuchet MS"/>
                <w:lang w:val="pt-BR"/>
              </w:rPr>
            </w:pPr>
          </w:p>
          <w:p w14:paraId="33F9EA17" w14:textId="2580AE18"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Contribuție la strategii de dezvoltare integrată teritorială (ITI)</w:t>
            </w:r>
          </w:p>
          <w:p w14:paraId="32770DEC"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054E82E7" w14:textId="77777777" w:rsidR="0069793B" w:rsidRPr="008F394B" w:rsidRDefault="0069793B" w:rsidP="0069793B">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5A9EA138" w14:textId="77777777" w:rsidR="00806BD1" w:rsidRPr="008F394B" w:rsidRDefault="00806BD1" w:rsidP="00806BD1">
            <w:pPr>
              <w:spacing w:before="120"/>
              <w:jc w:val="both"/>
              <w:rPr>
                <w:rFonts w:ascii="Trebuchet MS" w:hAnsi="Trebuchet MS"/>
                <w:lang w:val="pt-BR"/>
              </w:rPr>
            </w:pPr>
          </w:p>
          <w:p w14:paraId="384D6ED2" w14:textId="296C0278" w:rsidR="00806BD1" w:rsidRPr="008F394B" w:rsidRDefault="00806BD1" w:rsidP="00806BD1">
            <w:pPr>
              <w:spacing w:before="120"/>
              <w:jc w:val="both"/>
              <w:rPr>
                <w:rFonts w:ascii="Trebuchet MS" w:hAnsi="Trebuchet MS"/>
                <w:b/>
                <w:bCs/>
                <w:lang w:val="pt-BR"/>
              </w:rPr>
            </w:pPr>
            <w:bookmarkStart w:id="12" w:name="_Hlk140484810"/>
            <w:r w:rsidRPr="008F394B">
              <w:rPr>
                <w:rFonts w:ascii="Trebuchet MS" w:hAnsi="Trebuchet MS"/>
                <w:b/>
                <w:bCs/>
                <w:lang w:val="pt-BR"/>
              </w:rPr>
              <w:t>Strategii ITI</w:t>
            </w:r>
          </w:p>
          <w:p w14:paraId="7A91561C" w14:textId="44DE5838" w:rsidR="00806BD1" w:rsidRPr="008F394B" w:rsidRDefault="0069793B" w:rsidP="00E91385">
            <w:pPr>
              <w:jc w:val="both"/>
              <w:rPr>
                <w:rFonts w:ascii="Trebuchet MS" w:hAnsi="Trebuchet MS"/>
                <w:b/>
                <w:color w:val="FF0000"/>
                <w:lang w:val="pt-BR"/>
              </w:rPr>
            </w:pPr>
            <w:r w:rsidRPr="008F394B">
              <w:rPr>
                <w:rFonts w:ascii="Trebuchet MS" w:hAnsi="Trebuchet MS"/>
                <w:b/>
                <w:color w:val="FF0000"/>
                <w:lang w:val="pt-BR"/>
              </w:rPr>
              <w:lastRenderedPageBreak/>
              <w:t>Pentru proiectele POAT depuse în cadrul priorității 1 nu se va completa.</w:t>
            </w:r>
          </w:p>
          <w:bookmarkEnd w:id="12"/>
          <w:p w14:paraId="39FC3B40" w14:textId="77777777" w:rsidR="00E91385" w:rsidRPr="008F394B" w:rsidRDefault="00E91385" w:rsidP="00E91385">
            <w:pPr>
              <w:jc w:val="both"/>
              <w:rPr>
                <w:rFonts w:ascii="Trebuchet MS" w:hAnsi="Trebuchet MS"/>
                <w:b/>
                <w:color w:val="FF0000"/>
                <w:lang w:val="pt-BR"/>
              </w:rPr>
            </w:pPr>
          </w:p>
          <w:p w14:paraId="40174388" w14:textId="70137575"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Proiectul este instrument financiar</w:t>
            </w:r>
          </w:p>
          <w:p w14:paraId="0DFA8787" w14:textId="61428893" w:rsidR="00806BD1" w:rsidRPr="008F394B" w:rsidRDefault="0069793B" w:rsidP="00E91385">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nu se va completa.</w:t>
            </w:r>
          </w:p>
          <w:p w14:paraId="0B85B156" w14:textId="3FF0610E"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Proiectul contribuie la îndeplinirea condițiilor favorizante</w:t>
            </w:r>
          </w:p>
          <w:p w14:paraId="7DB0559F"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2C99C85F" w14:textId="07776950" w:rsidR="00806BD1" w:rsidRPr="008F394B" w:rsidRDefault="001E7D1F" w:rsidP="00A67368">
            <w:pPr>
              <w:jc w:val="both"/>
              <w:rPr>
                <w:rFonts w:ascii="Trebuchet MS" w:hAnsi="Trebuchet MS"/>
                <w:b/>
                <w:color w:val="FF0000"/>
                <w:lang w:val="pt-BR"/>
              </w:rPr>
            </w:pPr>
            <w:r w:rsidRPr="008F394B">
              <w:rPr>
                <w:rFonts w:ascii="Trebuchet MS" w:hAnsi="Trebuchet MS"/>
                <w:b/>
                <w:color w:val="FF0000"/>
                <w:lang w:val="pt-BR"/>
              </w:rPr>
              <w:t>Pentru proiectele POAT depuse în cadrul priorității 1 se va selecta NU.</w:t>
            </w:r>
          </w:p>
          <w:p w14:paraId="2832C300" w14:textId="4AEB98FB" w:rsidR="00806BD1" w:rsidRPr="008F394B" w:rsidRDefault="00806BD1" w:rsidP="00806BD1">
            <w:pPr>
              <w:spacing w:before="120"/>
              <w:jc w:val="both"/>
              <w:rPr>
                <w:rFonts w:ascii="Trebuchet MS" w:hAnsi="Trebuchet MS"/>
                <w:b/>
                <w:bCs/>
                <w:lang w:val="pt-BR"/>
              </w:rPr>
            </w:pPr>
            <w:r w:rsidRPr="008F394B">
              <w:rPr>
                <w:rFonts w:ascii="Trebuchet MS" w:hAnsi="Trebuchet MS"/>
                <w:b/>
                <w:bCs/>
                <w:lang w:val="pt-BR"/>
              </w:rPr>
              <w:t>Este proiect național</w:t>
            </w:r>
          </w:p>
          <w:p w14:paraId="0E9A3C46" w14:textId="77777777" w:rsidR="002E31EF" w:rsidRDefault="002E31EF" w:rsidP="002E31EF">
            <w:pPr>
              <w:spacing w:before="120"/>
              <w:jc w:val="both"/>
              <w:rPr>
                <w:rFonts w:ascii="Trebuchet MS" w:hAnsi="Trebuchet MS"/>
                <w:lang w:val="ro-RO"/>
              </w:rPr>
            </w:pPr>
            <w:r>
              <w:rPr>
                <w:rFonts w:ascii="Trebuchet MS" w:hAnsi="Trebuchet MS"/>
                <w:lang w:val="ro-RO"/>
              </w:rPr>
              <w:t>Da/Nu</w:t>
            </w:r>
          </w:p>
          <w:p w14:paraId="3531F37E" w14:textId="4EEC07B5" w:rsidR="00806BD1" w:rsidRPr="00E91385" w:rsidRDefault="002E31EF" w:rsidP="00806BD1">
            <w:pPr>
              <w:spacing w:before="120"/>
              <w:jc w:val="both"/>
              <w:rPr>
                <w:rFonts w:ascii="Trebuchet MS" w:hAnsi="Trebuchet MS"/>
                <w:lang w:val="ro-RO"/>
              </w:rPr>
            </w:pPr>
            <w:r w:rsidRPr="00300534">
              <w:rPr>
                <w:rFonts w:ascii="Trebuchet MS" w:hAnsi="Trebuchet MS"/>
                <w:b/>
                <w:bCs/>
                <w:lang w:val="ro-RO"/>
              </w:rPr>
              <w:t xml:space="preserve">Beneficiarii </w:t>
            </w:r>
            <w:proofErr w:type="spellStart"/>
            <w:r w:rsidRPr="00300534">
              <w:rPr>
                <w:rFonts w:ascii="Trebuchet MS" w:hAnsi="Trebuchet MS"/>
                <w:b/>
                <w:bCs/>
                <w:lang w:val="ro-RO"/>
              </w:rPr>
              <w:t>PoAT</w:t>
            </w:r>
            <w:proofErr w:type="spellEnd"/>
            <w:r w:rsidRPr="00300534">
              <w:rPr>
                <w:rFonts w:ascii="Trebuchet MS" w:hAnsi="Trebuchet MS"/>
                <w:b/>
                <w:bCs/>
                <w:lang w:val="ro-RO"/>
              </w:rPr>
              <w:t xml:space="preserve"> vor selecta </w:t>
            </w:r>
            <w:r w:rsidR="001E7D1F">
              <w:rPr>
                <w:rFonts w:ascii="Trebuchet MS" w:hAnsi="Trebuchet MS"/>
                <w:b/>
                <w:bCs/>
                <w:lang w:val="ro-RO"/>
              </w:rPr>
              <w:t>DA</w:t>
            </w:r>
            <w:r>
              <w:rPr>
                <w:rFonts w:ascii="Trebuchet MS" w:hAnsi="Trebuchet MS"/>
                <w:b/>
                <w:bCs/>
                <w:lang w:val="ro-RO"/>
              </w:rPr>
              <w:t>.</w:t>
            </w:r>
          </w:p>
          <w:p w14:paraId="2753912A" w14:textId="08A4F13B" w:rsidR="00806BD1" w:rsidRPr="008F394B" w:rsidRDefault="00806BD1" w:rsidP="00806BD1">
            <w:pPr>
              <w:spacing w:before="120"/>
              <w:jc w:val="both"/>
              <w:rPr>
                <w:rFonts w:ascii="Trebuchet MS" w:hAnsi="Trebuchet MS"/>
                <w:lang w:val="pt-BR"/>
              </w:rPr>
            </w:pPr>
            <w:r w:rsidRPr="008F394B">
              <w:rPr>
                <w:rFonts w:ascii="Trebuchet MS" w:hAnsi="Trebuchet MS"/>
                <w:b/>
                <w:bCs/>
                <w:lang w:val="pt-BR"/>
              </w:rPr>
              <w:t>Informații localizare proiect național</w:t>
            </w:r>
            <w:r w:rsidR="006F565E" w:rsidRPr="008F394B">
              <w:rPr>
                <w:rFonts w:ascii="Trebuchet MS" w:hAnsi="Trebuchet MS"/>
                <w:lang w:val="pt-BR"/>
              </w:rPr>
              <w:t xml:space="preserve"> (1.750 caractere)</w:t>
            </w:r>
          </w:p>
          <w:p w14:paraId="425EF9D7" w14:textId="268F9A42" w:rsidR="00F16F79" w:rsidRPr="008F394B" w:rsidRDefault="006F565E" w:rsidP="00E91385">
            <w:pPr>
              <w:spacing w:before="120"/>
              <w:jc w:val="both"/>
              <w:rPr>
                <w:rFonts w:ascii="Trebuchet MS" w:hAnsi="Trebuchet MS"/>
                <w:b/>
                <w:bCs/>
                <w:i/>
                <w:iCs/>
                <w:color w:val="FF0000"/>
                <w:lang w:val="pt-BR"/>
              </w:rPr>
            </w:pPr>
            <w:r w:rsidRPr="008F394B">
              <w:rPr>
                <w:rFonts w:ascii="Trebuchet MS" w:hAnsi="Trebuchet MS"/>
                <w:b/>
                <w:bCs/>
                <w:color w:val="FF0000"/>
                <w:lang w:val="pt-BR"/>
              </w:rPr>
              <w:t xml:space="preserve">Beneficiarii POAT vor completa acest câmp cu următoarea sintagmă: </w:t>
            </w:r>
            <w:r w:rsidRPr="008F394B">
              <w:rPr>
                <w:rFonts w:ascii="Trebuchet MS" w:hAnsi="Trebuchet MS"/>
                <w:b/>
                <w:bCs/>
                <w:i/>
                <w:iCs/>
                <w:color w:val="FF0000"/>
                <w:lang w:val="pt-BR"/>
              </w:rPr>
              <w:t>Proiectul este de interes national.</w:t>
            </w:r>
          </w:p>
        </w:tc>
      </w:tr>
    </w:tbl>
    <w:p w14:paraId="25C7495C" w14:textId="77777777" w:rsidR="00253622" w:rsidRPr="00D8454E" w:rsidRDefault="00253622" w:rsidP="00D104A7">
      <w:pPr>
        <w:pStyle w:val="ListParagraph"/>
        <w:rPr>
          <w:rFonts w:ascii="Trebuchet MS" w:hAnsi="Trebuchet MS"/>
          <w:sz w:val="24"/>
          <w:szCs w:val="24"/>
          <w:lang w:val="ro-RO"/>
        </w:rPr>
      </w:pPr>
    </w:p>
    <w:p w14:paraId="7CAD3416" w14:textId="5F4DF7A1" w:rsidR="004B5E2F" w:rsidRPr="00120EBA" w:rsidRDefault="004B5E2F" w:rsidP="00120EBA">
      <w:pPr>
        <w:pStyle w:val="Heading1"/>
      </w:pPr>
      <w:bookmarkStart w:id="13" w:name="_Toc154662455"/>
      <w:proofErr w:type="spellStart"/>
      <w:r w:rsidRPr="00120EBA">
        <w:t>Sectiunea</w:t>
      </w:r>
      <w:proofErr w:type="spellEnd"/>
      <w:r w:rsidRPr="00120EBA">
        <w:t>: CAPACITATE SOLIC</w:t>
      </w:r>
      <w:r w:rsidR="00C9030D" w:rsidRPr="00120EBA">
        <w:t>I</w:t>
      </w:r>
      <w:r w:rsidRPr="00120EBA">
        <w:t>TANT</w:t>
      </w:r>
      <w:bookmarkEnd w:id="13"/>
    </w:p>
    <w:tbl>
      <w:tblPr>
        <w:tblStyle w:val="TableGrid"/>
        <w:tblW w:w="0" w:type="auto"/>
        <w:tblInd w:w="-5" w:type="dxa"/>
        <w:tblLook w:val="04A0" w:firstRow="1" w:lastRow="0" w:firstColumn="1" w:lastColumn="0" w:noHBand="0" w:noVBand="1"/>
      </w:tblPr>
      <w:tblGrid>
        <w:gridCol w:w="9026"/>
      </w:tblGrid>
      <w:tr w:rsidR="00253622" w:rsidRPr="008F394B" w14:paraId="545DDD0E" w14:textId="77777777" w:rsidTr="00F85428">
        <w:tc>
          <w:tcPr>
            <w:tcW w:w="9021" w:type="dxa"/>
          </w:tcPr>
          <w:p w14:paraId="0585EA5D" w14:textId="77777777" w:rsidR="00253622" w:rsidRDefault="00253622" w:rsidP="00D104A7">
            <w:pPr>
              <w:ind w:left="360"/>
              <w:rPr>
                <w:rFonts w:ascii="Trebuchet MS" w:hAnsi="Trebuchet MS"/>
                <w:sz w:val="24"/>
                <w:szCs w:val="24"/>
                <w:lang w:val="ro-RO"/>
              </w:rPr>
            </w:pPr>
            <w:bookmarkStart w:id="14" w:name="_Hlk122427276"/>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7D7CAB07" w14:textId="77777777" w:rsidR="00F16F79" w:rsidRDefault="00F16F79" w:rsidP="00D104A7">
            <w:pPr>
              <w:ind w:left="360"/>
              <w:rPr>
                <w:rFonts w:ascii="Trebuchet MS" w:hAnsi="Trebuchet MS"/>
                <w:sz w:val="24"/>
                <w:szCs w:val="24"/>
                <w:lang w:val="ro-RO"/>
              </w:rPr>
            </w:pPr>
          </w:p>
          <w:p w14:paraId="22EFA798" w14:textId="77777777" w:rsidR="00F16F79" w:rsidRPr="00F71BDA" w:rsidRDefault="00F16F79" w:rsidP="00F16F79">
            <w:pPr>
              <w:jc w:val="both"/>
              <w:rPr>
                <w:rFonts w:ascii="Trebuchet MS" w:hAnsi="Trebuchet MS"/>
                <w:b/>
              </w:rPr>
            </w:pPr>
            <w:r w:rsidRPr="00F71BDA">
              <w:rPr>
                <w:rFonts w:ascii="Trebuchet MS" w:hAnsi="Trebuchet MS"/>
                <w:b/>
              </w:rPr>
              <w:t xml:space="preserve">Sursa de </w:t>
            </w:r>
            <w:proofErr w:type="spellStart"/>
            <w:r w:rsidRPr="00F71BDA">
              <w:rPr>
                <w:rFonts w:ascii="Trebuchet MS" w:hAnsi="Trebuchet MS"/>
                <w:b/>
              </w:rPr>
              <w:t>cofinanțare</w:t>
            </w:r>
            <w:proofErr w:type="spellEnd"/>
          </w:p>
          <w:tbl>
            <w:tblPr>
              <w:tblStyle w:val="TableGrid"/>
              <w:tblW w:w="0" w:type="auto"/>
              <w:tblLook w:val="04A0" w:firstRow="1" w:lastRow="0" w:firstColumn="1" w:lastColumn="0" w:noHBand="0" w:noVBand="1"/>
            </w:tblPr>
            <w:tblGrid>
              <w:gridCol w:w="8800"/>
            </w:tblGrid>
            <w:tr w:rsidR="00F16F79" w:rsidRPr="00283046" w14:paraId="37B821E5" w14:textId="77777777" w:rsidTr="00EA5BDC">
              <w:tc>
                <w:tcPr>
                  <w:tcW w:w="9464" w:type="dxa"/>
                </w:tcPr>
                <w:p w14:paraId="5EFD4730" w14:textId="77777777" w:rsidR="00F16F79" w:rsidRPr="008F394B" w:rsidRDefault="00F16F79" w:rsidP="00F16F79">
                  <w:pPr>
                    <w:jc w:val="both"/>
                    <w:rPr>
                      <w:rFonts w:ascii="Trebuchet MS" w:hAnsi="Trebuchet MS"/>
                      <w:bCs/>
                    </w:rPr>
                  </w:pPr>
                  <w:r w:rsidRPr="008F394B">
                    <w:rPr>
                      <w:rFonts w:ascii="Trebuchet MS" w:hAnsi="Trebuchet MS"/>
                      <w:bCs/>
                    </w:rPr>
                    <w:t xml:space="preserve">Se </w:t>
                  </w:r>
                  <w:proofErr w:type="spellStart"/>
                  <w:r w:rsidRPr="008F394B">
                    <w:rPr>
                      <w:rFonts w:ascii="Trebuchet MS" w:hAnsi="Trebuchet MS"/>
                      <w:bCs/>
                    </w:rPr>
                    <w:t>selectează</w:t>
                  </w:r>
                  <w:proofErr w:type="spellEnd"/>
                  <w:r w:rsidRPr="008F394B">
                    <w:rPr>
                      <w:rFonts w:ascii="Trebuchet MS" w:hAnsi="Trebuchet MS"/>
                      <w:bCs/>
                    </w:rPr>
                    <w:t xml:space="preserve"> din nomenclator, </w:t>
                  </w:r>
                  <w:proofErr w:type="spellStart"/>
                  <w:r w:rsidRPr="008F394B">
                    <w:rPr>
                      <w:rFonts w:ascii="Trebuchet MS" w:hAnsi="Trebuchet MS"/>
                      <w:bCs/>
                    </w:rPr>
                    <w:t>în</w:t>
                  </w:r>
                  <w:proofErr w:type="spellEnd"/>
                  <w:r w:rsidRPr="008F394B">
                    <w:rPr>
                      <w:rFonts w:ascii="Trebuchet MS" w:hAnsi="Trebuchet MS"/>
                      <w:bCs/>
                    </w:rPr>
                    <w:t xml:space="preserve"> </w:t>
                  </w:r>
                  <w:proofErr w:type="spellStart"/>
                  <w:r w:rsidRPr="008F394B">
                    <w:rPr>
                      <w:rFonts w:ascii="Trebuchet MS" w:hAnsi="Trebuchet MS"/>
                      <w:bCs/>
                    </w:rPr>
                    <w:t>funcție</w:t>
                  </w:r>
                  <w:proofErr w:type="spellEnd"/>
                  <w:r w:rsidRPr="008F394B">
                    <w:rPr>
                      <w:rFonts w:ascii="Trebuchet MS" w:hAnsi="Trebuchet MS"/>
                      <w:bCs/>
                    </w:rPr>
                    <w:t xml:space="preserve"> de </w:t>
                  </w:r>
                  <w:proofErr w:type="spellStart"/>
                  <w:r w:rsidRPr="008F394B">
                    <w:rPr>
                      <w:rFonts w:ascii="Trebuchet MS" w:hAnsi="Trebuchet MS"/>
                      <w:bCs/>
                    </w:rPr>
                    <w:t>sursa</w:t>
                  </w:r>
                  <w:proofErr w:type="spellEnd"/>
                  <w:r w:rsidRPr="008F394B">
                    <w:rPr>
                      <w:rFonts w:ascii="Trebuchet MS" w:hAnsi="Trebuchet MS"/>
                      <w:bCs/>
                    </w:rPr>
                    <w:t xml:space="preserve"> din care </w:t>
                  </w:r>
                  <w:proofErr w:type="spellStart"/>
                  <w:r w:rsidRPr="008F394B">
                    <w:rPr>
                      <w:rFonts w:ascii="Trebuchet MS" w:hAnsi="Trebuchet MS"/>
                      <w:bCs/>
                    </w:rPr>
                    <w:t>solicitantul</w:t>
                  </w:r>
                  <w:proofErr w:type="spellEnd"/>
                  <w:r w:rsidRPr="008F394B">
                    <w:rPr>
                      <w:rFonts w:ascii="Trebuchet MS" w:hAnsi="Trebuchet MS"/>
                      <w:bCs/>
                    </w:rPr>
                    <w:t xml:space="preserve"> </w:t>
                  </w:r>
                  <w:proofErr w:type="spellStart"/>
                  <w:r w:rsidRPr="008F394B">
                    <w:rPr>
                      <w:rFonts w:ascii="Trebuchet MS" w:hAnsi="Trebuchet MS"/>
                      <w:bCs/>
                    </w:rPr>
                    <w:t>efectuează</w:t>
                  </w:r>
                  <w:proofErr w:type="spellEnd"/>
                  <w:r w:rsidRPr="008F394B">
                    <w:rPr>
                      <w:rFonts w:ascii="Trebuchet MS" w:hAnsi="Trebuchet MS"/>
                      <w:bCs/>
                    </w:rPr>
                    <w:t xml:space="preserve"> </w:t>
                  </w:r>
                  <w:proofErr w:type="spellStart"/>
                  <w:r w:rsidRPr="008F394B">
                    <w:rPr>
                      <w:rFonts w:ascii="Trebuchet MS" w:hAnsi="Trebuchet MS"/>
                      <w:bCs/>
                    </w:rPr>
                    <w:t>cheltuiala</w:t>
                  </w:r>
                  <w:proofErr w:type="spellEnd"/>
                  <w:r w:rsidRPr="008F394B">
                    <w:rPr>
                      <w:rFonts w:ascii="Trebuchet MS" w:hAnsi="Trebuchet MS"/>
                      <w:bCs/>
                    </w:rPr>
                    <w:t xml:space="preserve"> </w:t>
                  </w:r>
                  <w:proofErr w:type="spellStart"/>
                  <w:r w:rsidRPr="008F394B">
                    <w:rPr>
                      <w:rFonts w:ascii="Trebuchet MS" w:hAnsi="Trebuchet MS"/>
                      <w:bCs/>
                    </w:rPr>
                    <w:t>aferentă</w:t>
                  </w:r>
                  <w:proofErr w:type="spellEnd"/>
                  <w:r w:rsidRPr="008F394B">
                    <w:rPr>
                      <w:rFonts w:ascii="Trebuchet MS" w:hAnsi="Trebuchet MS"/>
                      <w:bCs/>
                    </w:rPr>
                    <w:t xml:space="preserve"> </w:t>
                  </w:r>
                  <w:proofErr w:type="spellStart"/>
                  <w:r w:rsidRPr="008F394B">
                    <w:rPr>
                      <w:rFonts w:ascii="Trebuchet MS" w:hAnsi="Trebuchet MS"/>
                      <w:bCs/>
                    </w:rPr>
                    <w:t>proiectului</w:t>
                  </w:r>
                  <w:proofErr w:type="spellEnd"/>
                  <w:r w:rsidRPr="008F394B">
                    <w:rPr>
                      <w:rFonts w:ascii="Trebuchet MS" w:hAnsi="Trebuchet MS"/>
                      <w:bCs/>
                    </w:rPr>
                    <w:t xml:space="preserve">, </w:t>
                  </w:r>
                  <w:proofErr w:type="spellStart"/>
                  <w:r w:rsidRPr="008F394B">
                    <w:rPr>
                      <w:rFonts w:ascii="Trebuchet MS" w:hAnsi="Trebuchet MS"/>
                      <w:bCs/>
                    </w:rPr>
                    <w:t>înainte</w:t>
                  </w:r>
                  <w:proofErr w:type="spellEnd"/>
                  <w:r w:rsidRPr="008F394B">
                    <w:rPr>
                      <w:rFonts w:ascii="Trebuchet MS" w:hAnsi="Trebuchet MS"/>
                      <w:bCs/>
                    </w:rPr>
                    <w:t xml:space="preserve"> de a o cere la </w:t>
                  </w:r>
                  <w:proofErr w:type="spellStart"/>
                  <w:r w:rsidRPr="008F394B">
                    <w:rPr>
                      <w:rFonts w:ascii="Trebuchet MS" w:hAnsi="Trebuchet MS"/>
                      <w:bCs/>
                    </w:rPr>
                    <w:t>rambursare</w:t>
                  </w:r>
                  <w:proofErr w:type="spellEnd"/>
                  <w:r w:rsidRPr="008F394B">
                    <w:rPr>
                      <w:rFonts w:ascii="Trebuchet MS" w:hAnsi="Trebuchet MS"/>
                      <w:bCs/>
                    </w:rPr>
                    <w:t>:</w:t>
                  </w:r>
                </w:p>
                <w:p w14:paraId="35A0D587"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Buget</w:t>
                  </w:r>
                  <w:proofErr w:type="spellEnd"/>
                  <w:r w:rsidRPr="00F71BDA">
                    <w:rPr>
                      <w:rFonts w:ascii="Trebuchet MS" w:hAnsi="Trebuchet MS"/>
                      <w:bCs/>
                    </w:rPr>
                    <w:t xml:space="preserve"> local</w:t>
                  </w:r>
                </w:p>
                <w:p w14:paraId="762C74C1"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Buget</w:t>
                  </w:r>
                  <w:proofErr w:type="spellEnd"/>
                  <w:r w:rsidRPr="00F71BDA">
                    <w:rPr>
                      <w:rFonts w:ascii="Trebuchet MS" w:hAnsi="Trebuchet MS"/>
                      <w:bCs/>
                    </w:rPr>
                    <w:t xml:space="preserve"> de stat</w:t>
                  </w:r>
                </w:p>
                <w:p w14:paraId="228812B7"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Bugetul</w:t>
                  </w:r>
                  <w:proofErr w:type="spellEnd"/>
                  <w:r w:rsidRPr="00F71BDA">
                    <w:rPr>
                      <w:rFonts w:ascii="Trebuchet MS" w:hAnsi="Trebuchet MS"/>
                      <w:bCs/>
                    </w:rPr>
                    <w:t xml:space="preserve"> </w:t>
                  </w:r>
                  <w:proofErr w:type="spellStart"/>
                  <w:r w:rsidRPr="00F71BDA">
                    <w:rPr>
                      <w:rFonts w:ascii="Trebuchet MS" w:hAnsi="Trebuchet MS"/>
                      <w:bCs/>
                    </w:rPr>
                    <w:t>asigurărilor</w:t>
                  </w:r>
                  <w:proofErr w:type="spellEnd"/>
                  <w:r w:rsidRPr="00F71BDA">
                    <w:rPr>
                      <w:rFonts w:ascii="Trebuchet MS" w:hAnsi="Trebuchet MS"/>
                      <w:bCs/>
                    </w:rPr>
                    <w:t xml:space="preserve"> </w:t>
                  </w:r>
                  <w:proofErr w:type="spellStart"/>
                  <w:r w:rsidRPr="00F71BDA">
                    <w:rPr>
                      <w:rFonts w:ascii="Trebuchet MS" w:hAnsi="Trebuchet MS"/>
                      <w:bCs/>
                    </w:rPr>
                    <w:t>sociale</w:t>
                  </w:r>
                  <w:proofErr w:type="spellEnd"/>
                </w:p>
                <w:p w14:paraId="5942C108"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Venituri</w:t>
                  </w:r>
                  <w:proofErr w:type="spellEnd"/>
                  <w:r w:rsidRPr="00F71BDA">
                    <w:rPr>
                      <w:rFonts w:ascii="Trebuchet MS" w:hAnsi="Trebuchet MS"/>
                      <w:bCs/>
                    </w:rPr>
                    <w:t xml:space="preserve"> </w:t>
                  </w:r>
                  <w:proofErr w:type="spellStart"/>
                  <w:r w:rsidRPr="00F71BDA">
                    <w:rPr>
                      <w:rFonts w:ascii="Trebuchet MS" w:hAnsi="Trebuchet MS"/>
                      <w:bCs/>
                    </w:rPr>
                    <w:t>proprii</w:t>
                  </w:r>
                  <w:proofErr w:type="spellEnd"/>
                  <w:r w:rsidRPr="00F71BDA">
                    <w:rPr>
                      <w:rFonts w:ascii="Trebuchet MS" w:hAnsi="Trebuchet MS"/>
                      <w:bCs/>
                    </w:rPr>
                    <w:t xml:space="preserve"> ale </w:t>
                  </w:r>
                  <w:proofErr w:type="spellStart"/>
                  <w:r w:rsidRPr="00F71BDA">
                    <w:rPr>
                      <w:rFonts w:ascii="Trebuchet MS" w:hAnsi="Trebuchet MS"/>
                      <w:bCs/>
                    </w:rPr>
                    <w:t>autorității</w:t>
                  </w:r>
                  <w:proofErr w:type="spellEnd"/>
                  <w:r w:rsidRPr="00F71BDA">
                    <w:rPr>
                      <w:rFonts w:ascii="Trebuchet MS" w:hAnsi="Trebuchet MS"/>
                      <w:bCs/>
                    </w:rPr>
                    <w:t xml:space="preserve"> </w:t>
                  </w:r>
                  <w:proofErr w:type="spellStart"/>
                  <w:r w:rsidRPr="00F71BDA">
                    <w:rPr>
                      <w:rFonts w:ascii="Trebuchet MS" w:hAnsi="Trebuchet MS"/>
                      <w:bCs/>
                    </w:rPr>
                    <w:t>publice</w:t>
                  </w:r>
                  <w:proofErr w:type="spellEnd"/>
                </w:p>
                <w:p w14:paraId="70F445D7" w14:textId="77777777" w:rsidR="00F16F79" w:rsidRPr="00F71BDA" w:rsidRDefault="00F16F79" w:rsidP="00F16F79">
                  <w:pPr>
                    <w:pStyle w:val="ListParagraph"/>
                    <w:numPr>
                      <w:ilvl w:val="0"/>
                      <w:numId w:val="7"/>
                    </w:numPr>
                    <w:jc w:val="both"/>
                    <w:rPr>
                      <w:rFonts w:ascii="Trebuchet MS" w:hAnsi="Trebuchet MS"/>
                      <w:bCs/>
                    </w:rPr>
                  </w:pPr>
                  <w:proofErr w:type="spellStart"/>
                  <w:r w:rsidRPr="00F71BDA">
                    <w:rPr>
                      <w:rFonts w:ascii="Trebuchet MS" w:hAnsi="Trebuchet MS"/>
                      <w:bCs/>
                    </w:rPr>
                    <w:t>Contribuție</w:t>
                  </w:r>
                  <w:proofErr w:type="spellEnd"/>
                  <w:r w:rsidRPr="00F71BDA">
                    <w:rPr>
                      <w:rFonts w:ascii="Trebuchet MS" w:hAnsi="Trebuchet MS"/>
                      <w:bCs/>
                    </w:rPr>
                    <w:t xml:space="preserve"> </w:t>
                  </w:r>
                  <w:proofErr w:type="spellStart"/>
                  <w:r w:rsidRPr="00F71BDA">
                    <w:rPr>
                      <w:rFonts w:ascii="Trebuchet MS" w:hAnsi="Trebuchet MS"/>
                      <w:bCs/>
                    </w:rPr>
                    <w:t>privată</w:t>
                  </w:r>
                  <w:proofErr w:type="spellEnd"/>
                </w:p>
                <w:p w14:paraId="6628458F" w14:textId="77777777" w:rsidR="00F16F79" w:rsidRPr="00E91385" w:rsidRDefault="00F16F79" w:rsidP="00F16F79">
                  <w:pPr>
                    <w:jc w:val="both"/>
                    <w:rPr>
                      <w:rFonts w:ascii="Trebuchet MS" w:hAnsi="Trebuchet MS"/>
                      <w:bCs/>
                      <w:lang w:val="it-IT"/>
                    </w:rPr>
                  </w:pPr>
                  <w:r w:rsidRPr="00E91385">
                    <w:rPr>
                      <w:rFonts w:ascii="Trebuchet MS" w:hAnsi="Trebuchet MS"/>
                      <w:bCs/>
                      <w:lang w:val="it-IT"/>
                    </w:rPr>
                    <w:t xml:space="preserve">În funcție de opțiunea selectată, la funcția </w:t>
                  </w:r>
                  <w:r w:rsidRPr="00E91385">
                    <w:rPr>
                      <w:rFonts w:ascii="Trebuchet MS" w:hAnsi="Trebuchet MS"/>
                      <w:bCs/>
                      <w:i/>
                      <w:lang w:val="it-IT"/>
                    </w:rPr>
                    <w:t>Bugetul proiectului</w:t>
                  </w:r>
                  <w:r w:rsidRPr="00E91385">
                    <w:rPr>
                      <w:rFonts w:ascii="Trebuchet MS" w:hAnsi="Trebuchet MS"/>
                      <w:bCs/>
                      <w:lang w:val="it-IT"/>
                    </w:rPr>
                    <w:t xml:space="preserve">, valoarea nerambursabilă va fi: </w:t>
                  </w:r>
                </w:p>
                <w:p w14:paraId="320173EA" w14:textId="77777777" w:rsidR="00F16F79" w:rsidRPr="008F394B" w:rsidRDefault="00F16F79" w:rsidP="00F16F79">
                  <w:pPr>
                    <w:pStyle w:val="ListParagraph"/>
                    <w:numPr>
                      <w:ilvl w:val="0"/>
                      <w:numId w:val="6"/>
                    </w:numPr>
                    <w:ind w:left="709" w:hanging="349"/>
                    <w:jc w:val="both"/>
                    <w:rPr>
                      <w:rFonts w:ascii="Trebuchet MS" w:hAnsi="Trebuchet MS"/>
                      <w:bCs/>
                      <w:lang w:val="pt-BR"/>
                    </w:rPr>
                  </w:pPr>
                  <w:r w:rsidRPr="008F394B">
                    <w:rPr>
                      <w:rFonts w:ascii="Trebuchet MS" w:hAnsi="Trebuchet MS"/>
                      <w:bCs/>
                      <w:lang w:val="pt-BR"/>
                    </w:rPr>
                    <w:t>calculată automat de aplicație, în cazul selectării sursei ”</w:t>
                  </w:r>
                  <w:r w:rsidRPr="008F394B">
                    <w:rPr>
                      <w:rFonts w:ascii="Trebuchet MS" w:hAnsi="Trebuchet MS"/>
                      <w:bCs/>
                      <w:i/>
                      <w:lang w:val="pt-BR"/>
                    </w:rPr>
                    <w:t>buget de stat</w:t>
                  </w:r>
                  <w:r w:rsidRPr="008F394B">
                    <w:rPr>
                      <w:rFonts w:ascii="Trebuchet MS" w:hAnsi="Trebuchet MS"/>
                      <w:bCs/>
                      <w:lang w:val="pt-BR"/>
                    </w:rPr>
                    <w:t>”;</w:t>
                  </w:r>
                </w:p>
                <w:p w14:paraId="7CC8A03C" w14:textId="77777777" w:rsidR="00F16F79" w:rsidRPr="0084216A" w:rsidRDefault="00F16F79" w:rsidP="00F16F79">
                  <w:pPr>
                    <w:pStyle w:val="ListParagraph"/>
                    <w:numPr>
                      <w:ilvl w:val="0"/>
                      <w:numId w:val="6"/>
                    </w:numPr>
                    <w:ind w:left="709" w:hanging="349"/>
                    <w:jc w:val="both"/>
                    <w:rPr>
                      <w:rFonts w:ascii="Trebuchet MS" w:hAnsi="Trebuchet MS"/>
                      <w:lang w:val="it-IT"/>
                    </w:rPr>
                  </w:pPr>
                  <w:r w:rsidRPr="0084216A">
                    <w:rPr>
                      <w:rFonts w:ascii="Trebuchet MS" w:hAnsi="Trebuchet MS"/>
                      <w:bCs/>
                      <w:lang w:val="it-IT"/>
                    </w:rPr>
                    <w:t xml:space="preserve">introdusă de solicitant, în cazul selectării celorlalte opțiuni, conform indicațiilor de la funcția </w:t>
                  </w:r>
                  <w:r w:rsidRPr="0084216A">
                    <w:rPr>
                      <w:rFonts w:ascii="Trebuchet MS" w:hAnsi="Trebuchet MS"/>
                      <w:bCs/>
                      <w:i/>
                      <w:lang w:val="it-IT"/>
                    </w:rPr>
                    <w:t>Buget</w:t>
                  </w:r>
                  <w:r w:rsidRPr="0084216A">
                    <w:rPr>
                      <w:rFonts w:ascii="Trebuchet MS" w:hAnsi="Trebuchet MS"/>
                      <w:bCs/>
                      <w:lang w:val="it-IT"/>
                    </w:rPr>
                    <w:t>.</w:t>
                  </w:r>
                </w:p>
              </w:tc>
            </w:tr>
          </w:tbl>
          <w:p w14:paraId="6A402BC4" w14:textId="723F37D0" w:rsidR="00AF1FDE" w:rsidRDefault="00AF1FDE" w:rsidP="00F16F79">
            <w:pPr>
              <w:jc w:val="both"/>
              <w:rPr>
                <w:rFonts w:ascii="Trebuchet MS" w:hAnsi="Trebuchet MS"/>
                <w:b/>
                <w:lang w:val="it-IT"/>
              </w:rPr>
            </w:pPr>
            <w:r>
              <w:rPr>
                <w:rFonts w:ascii="Trebuchet MS" w:hAnsi="Trebuchet MS"/>
                <w:b/>
                <w:lang w:val="it-IT"/>
              </w:rPr>
              <w:t>Categorie de beneficiar</w:t>
            </w:r>
          </w:p>
          <w:p w14:paraId="4E114008" w14:textId="6297220A" w:rsidR="00AF1FDE" w:rsidRPr="00E91385" w:rsidRDefault="00AF1FDE" w:rsidP="00F16F79">
            <w:pPr>
              <w:jc w:val="both"/>
              <w:rPr>
                <w:rFonts w:ascii="Trebuchet MS" w:hAnsi="Trebuchet MS"/>
                <w:bCs/>
                <w:lang w:val="it-IT"/>
              </w:rPr>
            </w:pPr>
            <w:r w:rsidRPr="00E91385">
              <w:rPr>
                <w:rFonts w:ascii="Trebuchet MS" w:hAnsi="Trebuchet MS"/>
                <w:bCs/>
                <w:lang w:val="it-IT"/>
              </w:rPr>
              <w:t>Se va selecta din nomenclator:</w:t>
            </w:r>
          </w:p>
          <w:p w14:paraId="0F215193" w14:textId="3A030631" w:rsidR="00AF1FDE" w:rsidRDefault="00AF1FDE" w:rsidP="00AF1FDE">
            <w:pPr>
              <w:pStyle w:val="ListParagraph"/>
              <w:numPr>
                <w:ilvl w:val="0"/>
                <w:numId w:val="4"/>
              </w:numPr>
              <w:jc w:val="both"/>
              <w:rPr>
                <w:rFonts w:ascii="Trebuchet MS" w:hAnsi="Trebuchet MS"/>
                <w:bCs/>
                <w:lang w:val="it-IT"/>
              </w:rPr>
            </w:pPr>
            <w:r w:rsidRPr="00E91385">
              <w:rPr>
                <w:rFonts w:ascii="Trebuchet MS" w:hAnsi="Trebuchet MS"/>
                <w:bCs/>
                <w:lang w:val="it-IT"/>
              </w:rPr>
              <w:t>autoritate a administrației publice centrale finanțată parțial din venituri proprii și bugetul de stat sau BAS</w:t>
            </w:r>
          </w:p>
          <w:p w14:paraId="16E4436F" w14:textId="5C828F19" w:rsidR="00AF1FDE" w:rsidRDefault="00AF1FDE" w:rsidP="00E91385">
            <w:pPr>
              <w:pStyle w:val="ListParagraph"/>
              <w:numPr>
                <w:ilvl w:val="0"/>
                <w:numId w:val="4"/>
              </w:numPr>
              <w:jc w:val="both"/>
              <w:rPr>
                <w:rFonts w:ascii="Trebuchet MS" w:hAnsi="Trebuchet MS"/>
                <w:bCs/>
                <w:lang w:val="it-IT"/>
              </w:rPr>
            </w:pPr>
            <w:r w:rsidRPr="00AF1FDE">
              <w:rPr>
                <w:rFonts w:ascii="Trebuchet MS" w:hAnsi="Trebuchet MS"/>
                <w:bCs/>
                <w:lang w:val="it-IT"/>
              </w:rPr>
              <w:t>autoritate a administrației publice centrale finanțată</w:t>
            </w:r>
            <w:r>
              <w:rPr>
                <w:rFonts w:ascii="Trebuchet MS" w:hAnsi="Trebuchet MS"/>
                <w:bCs/>
                <w:lang w:val="it-IT"/>
              </w:rPr>
              <w:t xml:space="preserve"> integral de la </w:t>
            </w:r>
            <w:r w:rsidRPr="00AF1FDE">
              <w:rPr>
                <w:rFonts w:ascii="Trebuchet MS" w:hAnsi="Trebuchet MS"/>
                <w:bCs/>
                <w:lang w:val="it-IT"/>
              </w:rPr>
              <w:t>bugetul de stat sau BAS</w:t>
            </w:r>
          </w:p>
          <w:p w14:paraId="52F2FBBF" w14:textId="1E73324D" w:rsidR="00794700" w:rsidRPr="00E91385" w:rsidRDefault="00794700" w:rsidP="00E91385">
            <w:pPr>
              <w:pStyle w:val="ListParagraph"/>
              <w:numPr>
                <w:ilvl w:val="0"/>
                <w:numId w:val="4"/>
              </w:numPr>
              <w:jc w:val="both"/>
              <w:rPr>
                <w:rFonts w:ascii="Trebuchet MS" w:hAnsi="Trebuchet MS"/>
                <w:bCs/>
                <w:lang w:val="it-IT"/>
              </w:rPr>
            </w:pPr>
            <w:r>
              <w:rPr>
                <w:rFonts w:ascii="Trebuchet MS" w:hAnsi="Trebuchet MS"/>
                <w:bCs/>
                <w:lang w:val="it-IT"/>
              </w:rPr>
              <w:t>organism neguvernamental nonprofit, de utilitate publică, cu personalitate juridică, care funcționează în domeniul dezvoltării regionale (ADR)</w:t>
            </w:r>
          </w:p>
          <w:p w14:paraId="5C0EE49A" w14:textId="77777777" w:rsidR="00AF1FDE" w:rsidRPr="0084216A" w:rsidRDefault="00AF1FDE" w:rsidP="00F16F79">
            <w:pPr>
              <w:jc w:val="both"/>
              <w:rPr>
                <w:rFonts w:ascii="Trebuchet MS" w:hAnsi="Trebuchet MS"/>
                <w:b/>
                <w:lang w:val="it-IT"/>
              </w:rPr>
            </w:pPr>
          </w:p>
          <w:p w14:paraId="4BDA7D0F" w14:textId="77777777" w:rsidR="00F16F79" w:rsidRPr="00E91385" w:rsidRDefault="00F16F79" w:rsidP="00F16F79">
            <w:pPr>
              <w:shd w:val="clear" w:color="auto" w:fill="FFFFFF" w:themeFill="background1"/>
              <w:jc w:val="both"/>
              <w:rPr>
                <w:rFonts w:ascii="Trebuchet MS" w:hAnsi="Trebuchet MS"/>
                <w:b/>
                <w:lang w:val="it-IT"/>
              </w:rPr>
            </w:pPr>
            <w:r w:rsidRPr="00E91385">
              <w:rPr>
                <w:rFonts w:ascii="Trebuchet MS" w:hAnsi="Trebuchet MS"/>
                <w:b/>
                <w:lang w:val="it-IT"/>
              </w:rPr>
              <w:t>Calitatea entității în proiect</w:t>
            </w:r>
          </w:p>
          <w:tbl>
            <w:tblPr>
              <w:tblStyle w:val="TableGrid"/>
              <w:tblW w:w="0" w:type="auto"/>
              <w:tblLook w:val="04A0" w:firstRow="1" w:lastRow="0" w:firstColumn="1" w:lastColumn="0" w:noHBand="0" w:noVBand="1"/>
            </w:tblPr>
            <w:tblGrid>
              <w:gridCol w:w="8800"/>
            </w:tblGrid>
            <w:tr w:rsidR="00F16F79" w:rsidRPr="008F394B" w14:paraId="483E2982" w14:textId="77777777" w:rsidTr="00EA5BDC">
              <w:trPr>
                <w:trHeight w:val="213"/>
              </w:trPr>
              <w:tc>
                <w:tcPr>
                  <w:tcW w:w="9572" w:type="dxa"/>
                  <w:shd w:val="clear" w:color="auto" w:fill="auto"/>
                </w:tcPr>
                <w:p w14:paraId="17FC860A" w14:textId="77777777" w:rsidR="00F16F79" w:rsidRPr="008F394B" w:rsidRDefault="00F16F79" w:rsidP="00F16F79">
                  <w:pPr>
                    <w:shd w:val="clear" w:color="auto" w:fill="FFFFFF" w:themeFill="background1"/>
                    <w:jc w:val="both"/>
                    <w:rPr>
                      <w:rFonts w:ascii="Trebuchet MS" w:hAnsi="Trebuchet MS"/>
                      <w:b/>
                      <w:color w:val="FF0000"/>
                      <w:lang w:val="pt-BR"/>
                    </w:rPr>
                  </w:pPr>
                  <w:r w:rsidRPr="008F394B">
                    <w:rPr>
                      <w:rFonts w:ascii="Trebuchet MS" w:hAnsi="Trebuchet MS"/>
                      <w:b/>
                      <w:color w:val="FF0000"/>
                      <w:lang w:val="pt-BR"/>
                    </w:rPr>
                    <w:t>SOLICITANȚII POAT NU VOR SELECTA NICIO OPȚIUNE ÎN ACEST CÂMP.</w:t>
                  </w:r>
                </w:p>
                <w:p w14:paraId="4DAEDC16" w14:textId="77777777" w:rsidR="00F16F79" w:rsidRPr="008F394B" w:rsidRDefault="00F16F79" w:rsidP="00F16F79">
                  <w:pPr>
                    <w:shd w:val="clear" w:color="auto" w:fill="FFFFFF" w:themeFill="background1"/>
                    <w:jc w:val="both"/>
                    <w:rPr>
                      <w:rFonts w:ascii="Trebuchet MS" w:hAnsi="Trebuchet MS"/>
                      <w:i/>
                      <w:color w:val="FF0000"/>
                      <w:lang w:val="pt-BR"/>
                    </w:rPr>
                  </w:pPr>
                </w:p>
              </w:tc>
            </w:tr>
          </w:tbl>
          <w:p w14:paraId="13CB4130" w14:textId="77777777" w:rsidR="00F16F79" w:rsidRPr="008F394B" w:rsidRDefault="00F16F79" w:rsidP="00F16F79">
            <w:pPr>
              <w:shd w:val="clear" w:color="auto" w:fill="FFFFFF" w:themeFill="background1"/>
              <w:jc w:val="both"/>
              <w:rPr>
                <w:rFonts w:ascii="Trebuchet MS" w:hAnsi="Trebuchet MS"/>
                <w:b/>
                <w:lang w:val="pt-BR"/>
              </w:rPr>
            </w:pPr>
          </w:p>
          <w:p w14:paraId="7790838F" w14:textId="77777777" w:rsidR="00F16F79" w:rsidRPr="008F394B" w:rsidRDefault="00F16F79" w:rsidP="00F16F79">
            <w:pPr>
              <w:shd w:val="clear" w:color="auto" w:fill="FFFFFF" w:themeFill="background1"/>
              <w:jc w:val="both"/>
              <w:rPr>
                <w:rFonts w:ascii="Trebuchet MS" w:hAnsi="Trebuchet MS"/>
                <w:b/>
                <w:lang w:val="pt-BR"/>
              </w:rPr>
            </w:pPr>
            <w:r w:rsidRPr="008F394B">
              <w:rPr>
                <w:rFonts w:ascii="Trebuchet MS" w:hAnsi="Trebuchet MS"/>
                <w:b/>
                <w:lang w:val="pt-BR"/>
              </w:rPr>
              <w:t>Alege cod CAEN relevant</w:t>
            </w:r>
          </w:p>
          <w:p w14:paraId="7E13FCD5" w14:textId="77777777" w:rsidR="00F16F79" w:rsidRPr="008F394B" w:rsidRDefault="00F16F79" w:rsidP="00F16F79">
            <w:pPr>
              <w:shd w:val="clear" w:color="auto" w:fill="FFFFFF" w:themeFill="background1"/>
              <w:jc w:val="both"/>
              <w:rPr>
                <w:rFonts w:ascii="Trebuchet MS" w:hAnsi="Trebuchet MS"/>
                <w:b/>
                <w:color w:val="FF0000"/>
                <w:lang w:val="pt-BR"/>
              </w:rPr>
            </w:pPr>
            <w:r w:rsidRPr="008F394B">
              <w:rPr>
                <w:rFonts w:ascii="Trebuchet MS" w:hAnsi="Trebuchet MS"/>
                <w:b/>
                <w:color w:val="FF0000"/>
                <w:lang w:val="pt-BR"/>
              </w:rPr>
              <w:t>SOLICITANȚII POAT NU VOR SELECTA NICIO OPȚIUNE ÎN ACEST CÂMP.</w:t>
            </w:r>
          </w:p>
          <w:p w14:paraId="5FD76932" w14:textId="77777777" w:rsidR="00F16F79" w:rsidRPr="008F394B" w:rsidRDefault="00F16F79" w:rsidP="00F16F79">
            <w:pPr>
              <w:jc w:val="both"/>
              <w:rPr>
                <w:rFonts w:ascii="Trebuchet MS" w:hAnsi="Trebuchet MS"/>
                <w:b/>
                <w:lang w:val="pt-BR"/>
              </w:rPr>
            </w:pPr>
          </w:p>
          <w:p w14:paraId="65EB79B4" w14:textId="77777777" w:rsidR="00F16F79" w:rsidRPr="008F394B" w:rsidRDefault="00F16F79" w:rsidP="00F16F79">
            <w:pPr>
              <w:jc w:val="both"/>
              <w:rPr>
                <w:rFonts w:ascii="Trebuchet MS" w:hAnsi="Trebuchet MS"/>
                <w:b/>
                <w:lang w:val="pt-BR"/>
              </w:rPr>
            </w:pPr>
            <w:r w:rsidRPr="008F394B">
              <w:rPr>
                <w:rFonts w:ascii="Trebuchet MS" w:hAnsi="Trebuchet MS"/>
                <w:b/>
                <w:lang w:val="pt-BR"/>
              </w:rPr>
              <w:t>Capacitate administrativă</w:t>
            </w:r>
          </w:p>
          <w:tbl>
            <w:tblPr>
              <w:tblStyle w:val="TableGrid"/>
              <w:tblW w:w="0" w:type="auto"/>
              <w:tblLook w:val="04A0" w:firstRow="1" w:lastRow="0" w:firstColumn="1" w:lastColumn="0" w:noHBand="0" w:noVBand="1"/>
            </w:tblPr>
            <w:tblGrid>
              <w:gridCol w:w="8800"/>
            </w:tblGrid>
            <w:tr w:rsidR="00F16F79" w:rsidRPr="008F394B" w14:paraId="0BA83C79" w14:textId="77777777" w:rsidTr="00EA5BDC">
              <w:tc>
                <w:tcPr>
                  <w:tcW w:w="9464" w:type="dxa"/>
                </w:tcPr>
                <w:p w14:paraId="15A8E6BA" w14:textId="77777777" w:rsidR="00F16F79" w:rsidRPr="008F394B" w:rsidRDefault="00F16F79" w:rsidP="00F16F79">
                  <w:pPr>
                    <w:jc w:val="both"/>
                    <w:rPr>
                      <w:color w:val="FF0000"/>
                      <w:lang w:val="pt-BR"/>
                    </w:rPr>
                  </w:pPr>
                  <w:r w:rsidRPr="008F394B">
                    <w:rPr>
                      <w:rFonts w:ascii="Trebuchet MS" w:hAnsi="Trebuchet MS"/>
                      <w:b/>
                      <w:color w:val="FF0000"/>
                      <w:lang w:val="pt-BR"/>
                    </w:rPr>
                    <w:t xml:space="preserve">Pentru proiectele POAT nu se va completa în cazul instituțiilor publice. </w:t>
                  </w:r>
                </w:p>
              </w:tc>
            </w:tr>
          </w:tbl>
          <w:p w14:paraId="5024ABB3" w14:textId="77777777" w:rsidR="00F16F79" w:rsidRPr="008F394B" w:rsidRDefault="00F16F79" w:rsidP="00F16F79">
            <w:pPr>
              <w:jc w:val="both"/>
              <w:rPr>
                <w:rFonts w:ascii="Trebuchet MS" w:hAnsi="Trebuchet MS"/>
                <w:b/>
                <w:lang w:val="pt-BR"/>
              </w:rPr>
            </w:pPr>
          </w:p>
          <w:p w14:paraId="29DBBF48" w14:textId="293B3297" w:rsidR="00F16F79" w:rsidRPr="008F394B" w:rsidRDefault="00F16F79" w:rsidP="00F16F79">
            <w:pPr>
              <w:jc w:val="both"/>
              <w:rPr>
                <w:rFonts w:ascii="Trebuchet MS" w:hAnsi="Trebuchet MS"/>
                <w:b/>
                <w:lang w:val="pt-BR"/>
              </w:rPr>
            </w:pPr>
            <w:r w:rsidRPr="008F394B">
              <w:rPr>
                <w:rFonts w:ascii="Trebuchet MS" w:hAnsi="Trebuchet MS"/>
                <w:b/>
                <w:lang w:val="pt-BR"/>
              </w:rPr>
              <w:t>Capacitate financiară</w:t>
            </w:r>
            <w:r w:rsidR="00AF1FDE" w:rsidRPr="008F394B">
              <w:rPr>
                <w:rFonts w:ascii="Trebuchet MS" w:hAnsi="Trebuchet MS"/>
                <w:b/>
                <w:lang w:val="pt-BR"/>
              </w:rPr>
              <w:t xml:space="preserve"> (3.500 caractere)</w:t>
            </w:r>
          </w:p>
          <w:tbl>
            <w:tblPr>
              <w:tblStyle w:val="TableGrid"/>
              <w:tblW w:w="8800" w:type="dxa"/>
              <w:tblLook w:val="04A0" w:firstRow="1" w:lastRow="0" w:firstColumn="1" w:lastColumn="0" w:noHBand="0" w:noVBand="1"/>
            </w:tblPr>
            <w:tblGrid>
              <w:gridCol w:w="8800"/>
            </w:tblGrid>
            <w:tr w:rsidR="00F16F79" w:rsidRPr="008F394B" w14:paraId="5E38C4E7" w14:textId="77777777" w:rsidTr="00F85428">
              <w:trPr>
                <w:trHeight w:val="3900"/>
              </w:trPr>
              <w:tc>
                <w:tcPr>
                  <w:tcW w:w="8800" w:type="dxa"/>
                </w:tcPr>
                <w:p w14:paraId="6E45EB0B" w14:textId="77777777" w:rsidR="00F16F79" w:rsidRPr="00E91385" w:rsidRDefault="00F16F79" w:rsidP="00F16F79">
                  <w:pPr>
                    <w:jc w:val="both"/>
                    <w:rPr>
                      <w:rFonts w:ascii="Trebuchet MS" w:hAnsi="Trebuchet MS"/>
                      <w:b/>
                      <w:color w:val="FF0000"/>
                      <w:lang w:val="it-IT"/>
                    </w:rPr>
                  </w:pPr>
                  <w:r w:rsidRPr="00E91385">
                    <w:rPr>
                      <w:rFonts w:ascii="Trebuchet MS" w:hAnsi="Trebuchet MS"/>
                      <w:bCs/>
                      <w:lang w:val="it-IT"/>
                    </w:rPr>
                    <w:lastRenderedPageBreak/>
                    <w:t>Pentru toate tipurile de beneficiari, se va specifica dacă solicitantul este înregistrat sau nu în scopuri de TVA.</w:t>
                  </w:r>
                </w:p>
                <w:p w14:paraId="0B57068D" w14:textId="77777777" w:rsidR="00F16F79" w:rsidRPr="00E91385" w:rsidRDefault="00F16F79" w:rsidP="00F16F79">
                  <w:pPr>
                    <w:jc w:val="both"/>
                    <w:rPr>
                      <w:rFonts w:ascii="Trebuchet MS" w:hAnsi="Trebuchet MS"/>
                      <w:b/>
                      <w:color w:val="FF0000"/>
                      <w:lang w:val="it-IT"/>
                    </w:rPr>
                  </w:pPr>
                </w:p>
                <w:p w14:paraId="24A304F3" w14:textId="77777777" w:rsidR="00F16F79" w:rsidRPr="00E91385" w:rsidRDefault="00F16F79" w:rsidP="00F16F79">
                  <w:pPr>
                    <w:jc w:val="both"/>
                    <w:rPr>
                      <w:rFonts w:ascii="Trebuchet MS" w:hAnsi="Trebuchet MS"/>
                      <w:bCs/>
                      <w:color w:val="0070C0"/>
                      <w:lang w:val="it-IT"/>
                    </w:rPr>
                  </w:pPr>
                  <w:r w:rsidRPr="00E91385">
                    <w:rPr>
                      <w:rFonts w:ascii="Trebuchet MS" w:hAnsi="Trebuchet MS"/>
                      <w:bCs/>
                      <w:color w:val="0070C0"/>
                      <w:lang w:val="it-IT"/>
                    </w:rPr>
                    <w:t xml:space="preserve">Ex: </w:t>
                  </w:r>
                </w:p>
                <w:p w14:paraId="1D019AD2" w14:textId="77777777" w:rsidR="00F16F79" w:rsidRPr="0084216A" w:rsidRDefault="00F16F79" w:rsidP="00F16F79">
                  <w:pPr>
                    <w:jc w:val="both"/>
                    <w:rPr>
                      <w:rFonts w:ascii="Trebuchet MS" w:hAnsi="Trebuchet MS"/>
                      <w:bCs/>
                      <w:i/>
                      <w:iCs/>
                      <w:color w:val="0070C0"/>
                      <w:lang w:val="it-IT"/>
                    </w:rPr>
                  </w:pPr>
                  <w:r w:rsidRPr="0084216A">
                    <w:rPr>
                      <w:rFonts w:ascii="Trebuchet MS" w:hAnsi="Trebuchet MS"/>
                      <w:bCs/>
                      <w:i/>
                      <w:iCs/>
                      <w:color w:val="0070C0"/>
                      <w:lang w:val="it-IT"/>
                    </w:rPr>
                    <w:t xml:space="preserve">.....(denumirea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 În bugetul proiectului sunt prevăzute si cheltuielile neeligibile care provin din costuri aferente concediilor medicale, precum si din contravaloarea procentului de timp lucrat de personalul .....(denumirea instituției/structurii beneficiare) în alte activități decât cele destinate coordonării și controlului fondurilor FEDR, FC, FSE+, FTJ şi gestionarea PO. </w:t>
                  </w:r>
                </w:p>
                <w:p w14:paraId="619D3B23" w14:textId="77777777" w:rsidR="00F16F79" w:rsidRPr="0084216A" w:rsidRDefault="00F16F79" w:rsidP="00F16F79">
                  <w:pPr>
                    <w:jc w:val="both"/>
                    <w:rPr>
                      <w:rFonts w:ascii="Trebuchet MS" w:hAnsi="Trebuchet MS"/>
                      <w:bCs/>
                      <w:i/>
                      <w:iCs/>
                      <w:color w:val="0070C0"/>
                      <w:lang w:val="it-IT"/>
                    </w:rPr>
                  </w:pPr>
                  <w:r w:rsidRPr="0084216A">
                    <w:rPr>
                      <w:rFonts w:ascii="Trebuchet MS" w:hAnsi="Trebuchet MS"/>
                      <w:bCs/>
                      <w:i/>
                      <w:iCs/>
                      <w:color w:val="0070C0"/>
                      <w:lang w:val="it-IT"/>
                    </w:rPr>
                    <w:t xml:space="preserve">In acest scop, a fost completat și transmis la AM POAT Formularul nr.1 (fișa de fundamentare) aferent proiectului propus spre finanțare. </w:t>
                  </w:r>
                </w:p>
                <w:p w14:paraId="67F2872D" w14:textId="77777777" w:rsidR="00F16F79" w:rsidRPr="00E91385" w:rsidRDefault="00F16F79" w:rsidP="00F16F79">
                  <w:pPr>
                    <w:jc w:val="both"/>
                    <w:rPr>
                      <w:rFonts w:ascii="Trebuchet MS" w:hAnsi="Trebuchet MS"/>
                      <w:bCs/>
                      <w:i/>
                      <w:iCs/>
                      <w:color w:val="0070C0"/>
                      <w:lang w:val="it-IT"/>
                    </w:rPr>
                  </w:pPr>
                  <w:r w:rsidRPr="00E91385">
                    <w:rPr>
                      <w:rFonts w:ascii="Trebuchet MS" w:hAnsi="Trebuchet MS"/>
                      <w:bCs/>
                      <w:i/>
                      <w:iCs/>
                      <w:color w:val="0070C0"/>
                      <w:lang w:val="it-IT"/>
                    </w:rPr>
                    <w:t>Totodată, menționăm că instituția beneficiară a proiectului, .....(denumirea instituției/structurii beneficiare), nu este înregistrată în scopuri TVA.</w:t>
                  </w:r>
                </w:p>
              </w:tc>
            </w:tr>
          </w:tbl>
          <w:p w14:paraId="42E6BFEA" w14:textId="77777777" w:rsidR="00F16F79" w:rsidRPr="00E91385" w:rsidRDefault="00F16F79" w:rsidP="00F16F79">
            <w:pPr>
              <w:jc w:val="both"/>
              <w:rPr>
                <w:rFonts w:ascii="Trebuchet MS" w:hAnsi="Trebuchet MS"/>
                <w:b/>
                <w:lang w:val="it-IT"/>
              </w:rPr>
            </w:pPr>
          </w:p>
          <w:p w14:paraId="295D405D" w14:textId="77777777" w:rsidR="00F16F79" w:rsidRPr="00F71BDA" w:rsidRDefault="00F16F79" w:rsidP="00F16F79">
            <w:pPr>
              <w:jc w:val="both"/>
              <w:rPr>
                <w:rFonts w:ascii="Trebuchet MS" w:hAnsi="Trebuchet MS"/>
                <w:b/>
              </w:rPr>
            </w:pPr>
            <w:r w:rsidRPr="00F71BDA">
              <w:rPr>
                <w:rFonts w:ascii="Trebuchet MS" w:hAnsi="Trebuchet MS"/>
                <w:b/>
              </w:rPr>
              <w:t xml:space="preserve">Capacitate </w:t>
            </w:r>
            <w:proofErr w:type="spellStart"/>
            <w:r w:rsidRPr="00F71BDA">
              <w:rPr>
                <w:rFonts w:ascii="Trebuchet MS" w:hAnsi="Trebuchet MS"/>
                <w:b/>
              </w:rPr>
              <w:t>tehnică</w:t>
            </w:r>
            <w:proofErr w:type="spellEnd"/>
          </w:p>
          <w:tbl>
            <w:tblPr>
              <w:tblStyle w:val="TableGrid"/>
              <w:tblW w:w="0" w:type="auto"/>
              <w:tblLook w:val="04A0" w:firstRow="1" w:lastRow="0" w:firstColumn="1" w:lastColumn="0" w:noHBand="0" w:noVBand="1"/>
              <w:tblPrChange w:id="15" w:author="Anda Gabriela Popescu" w:date="2023-12-29T09:56:00Z">
                <w:tblPr>
                  <w:tblStyle w:val="TableGrid"/>
                  <w:tblW w:w="0" w:type="auto"/>
                  <w:tblLook w:val="04A0" w:firstRow="1" w:lastRow="0" w:firstColumn="1" w:lastColumn="0" w:noHBand="0" w:noVBand="1"/>
                </w:tblPr>
              </w:tblPrChange>
            </w:tblPr>
            <w:tblGrid>
              <w:gridCol w:w="8800"/>
              <w:tblGridChange w:id="16">
                <w:tblGrid>
                  <w:gridCol w:w="8800"/>
                </w:tblGrid>
              </w:tblGridChange>
            </w:tblGrid>
            <w:tr w:rsidR="00F16F79" w:rsidRPr="008F394B" w14:paraId="7AF46CEE" w14:textId="77777777" w:rsidTr="00DE56D5">
              <w:trPr>
                <w:trHeight w:val="1065"/>
              </w:trPr>
              <w:tc>
                <w:tcPr>
                  <w:tcW w:w="9464" w:type="dxa"/>
                  <w:tcPrChange w:id="17" w:author="Anda Gabriela Popescu" w:date="2023-12-29T09:56:00Z">
                    <w:tcPr>
                      <w:tcW w:w="9464" w:type="dxa"/>
                    </w:tcPr>
                  </w:tcPrChange>
                </w:tcPr>
                <w:p w14:paraId="797AE6C8" w14:textId="0469112D" w:rsidR="00F16F79" w:rsidRPr="00E91385" w:rsidRDefault="00F16F79" w:rsidP="00F16F79">
                  <w:pPr>
                    <w:rPr>
                      <w:bCs/>
                      <w:lang w:val="it-IT"/>
                    </w:rPr>
                  </w:pPr>
                  <w:r w:rsidRPr="00E91385">
                    <w:rPr>
                      <w:rFonts w:ascii="Trebuchet MS" w:hAnsi="Trebuchet MS"/>
                      <w:bCs/>
                      <w:lang w:val="it-IT"/>
                    </w:rPr>
                    <w:t>Pentru proiectele POAT se va completa</w:t>
                  </w:r>
                  <w:r w:rsidR="00E91385" w:rsidRPr="00E91385">
                    <w:rPr>
                      <w:rFonts w:ascii="Trebuchet MS" w:hAnsi="Trebuchet MS"/>
                      <w:bCs/>
                      <w:lang w:val="it-IT"/>
                    </w:rPr>
                    <w:t xml:space="preserve"> cu informații</w:t>
                  </w:r>
                  <w:r w:rsidR="004F5CA6" w:rsidRPr="004F5CA6">
                    <w:rPr>
                      <w:rFonts w:ascii="Trebuchet MS" w:hAnsi="Trebuchet MS"/>
                      <w:bCs/>
                      <w:lang w:val="it-IT"/>
                    </w:rPr>
                    <w:t xml:space="preserve"> </w:t>
                  </w:r>
                  <w:r w:rsidR="004F5CA6" w:rsidRPr="00A502BA">
                    <w:rPr>
                      <w:rFonts w:ascii="Trebuchet MS" w:hAnsi="Trebuchet MS"/>
                      <w:bCs/>
                      <w:lang w:val="it-IT"/>
                    </w:rPr>
                    <w:t>referitoare la sediul unde se află spațiile, dotările necesare și echipamentele IT pe care solicitantul le are la dispoziție şi le va utiliza pentru implementarea proiectului</w:t>
                  </w:r>
                  <w:r w:rsidR="00E91385" w:rsidRPr="00E91385">
                    <w:rPr>
                      <w:rFonts w:ascii="Trebuchet MS" w:hAnsi="Trebuchet MS"/>
                      <w:bCs/>
                      <w:lang w:val="it-IT"/>
                    </w:rPr>
                    <w:t xml:space="preserve">. </w:t>
                  </w:r>
                </w:p>
              </w:tc>
            </w:tr>
          </w:tbl>
          <w:p w14:paraId="0E03E46B" w14:textId="77777777" w:rsidR="00F16F79" w:rsidRPr="00E91385" w:rsidRDefault="00F16F79" w:rsidP="00F16F79">
            <w:pPr>
              <w:jc w:val="both"/>
              <w:rPr>
                <w:rFonts w:ascii="Trebuchet MS" w:hAnsi="Trebuchet MS"/>
                <w:b/>
                <w:lang w:val="it-IT"/>
              </w:rPr>
            </w:pPr>
          </w:p>
          <w:p w14:paraId="465E9D62" w14:textId="77777777" w:rsidR="00F16F79" w:rsidRPr="00F71BDA" w:rsidRDefault="00F16F79" w:rsidP="00F16F79">
            <w:pPr>
              <w:jc w:val="both"/>
              <w:rPr>
                <w:rFonts w:ascii="Trebuchet MS" w:hAnsi="Trebuchet MS"/>
                <w:b/>
              </w:rPr>
            </w:pPr>
            <w:r w:rsidRPr="00F71BDA">
              <w:rPr>
                <w:rFonts w:ascii="Trebuchet MS" w:hAnsi="Trebuchet MS"/>
                <w:b/>
              </w:rPr>
              <w:t xml:space="preserve">Capacitate </w:t>
            </w:r>
            <w:proofErr w:type="spellStart"/>
            <w:r w:rsidRPr="00F71BDA">
              <w:rPr>
                <w:rFonts w:ascii="Trebuchet MS" w:hAnsi="Trebuchet MS"/>
                <w:b/>
              </w:rPr>
              <w:t>juridică</w:t>
            </w:r>
            <w:proofErr w:type="spellEnd"/>
          </w:p>
          <w:tbl>
            <w:tblPr>
              <w:tblStyle w:val="TableGrid"/>
              <w:tblW w:w="0" w:type="auto"/>
              <w:tblLook w:val="04A0" w:firstRow="1" w:lastRow="0" w:firstColumn="1" w:lastColumn="0" w:noHBand="0" w:noVBand="1"/>
            </w:tblPr>
            <w:tblGrid>
              <w:gridCol w:w="8800"/>
            </w:tblGrid>
            <w:tr w:rsidR="00F16F79" w:rsidRPr="008F394B" w14:paraId="49E890BA" w14:textId="77777777" w:rsidTr="00EA5BDC">
              <w:tc>
                <w:tcPr>
                  <w:tcW w:w="9464" w:type="dxa"/>
                </w:tcPr>
                <w:p w14:paraId="36C8A181" w14:textId="77777777" w:rsidR="00F16F79" w:rsidRPr="00E91385" w:rsidRDefault="00F16F79" w:rsidP="00F16F79">
                  <w:pPr>
                    <w:jc w:val="both"/>
                    <w:rPr>
                      <w:rFonts w:ascii="Trebuchet MS" w:hAnsi="Trebuchet MS"/>
                      <w:b/>
                      <w:lang w:val="it-IT"/>
                    </w:rPr>
                  </w:pPr>
                  <w:r w:rsidRPr="00E91385">
                    <w:rPr>
                      <w:rFonts w:ascii="Trebuchet MS" w:hAnsi="Trebuchet MS"/>
                      <w:b/>
                      <w:color w:val="FF0000"/>
                      <w:lang w:val="it-IT"/>
                    </w:rPr>
                    <w:t>Pentru proiectele POAT nu se va completa.</w:t>
                  </w:r>
                  <w:r w:rsidRPr="00E91385">
                    <w:rPr>
                      <w:lang w:val="it-IT"/>
                    </w:rPr>
                    <w:t xml:space="preserve"> </w:t>
                  </w:r>
                </w:p>
              </w:tc>
            </w:tr>
          </w:tbl>
          <w:p w14:paraId="0786AB14" w14:textId="77777777" w:rsidR="00F16F79" w:rsidRPr="00D8454E" w:rsidRDefault="00F16F79" w:rsidP="00E91385">
            <w:pPr>
              <w:rPr>
                <w:rFonts w:ascii="Trebuchet MS" w:hAnsi="Trebuchet MS"/>
                <w:sz w:val="24"/>
                <w:szCs w:val="24"/>
                <w:lang w:val="ro-RO"/>
              </w:rPr>
            </w:pPr>
          </w:p>
        </w:tc>
      </w:tr>
      <w:bookmarkEnd w:id="14"/>
    </w:tbl>
    <w:p w14:paraId="0A8ABD23" w14:textId="77777777" w:rsidR="00253622" w:rsidRPr="00D8454E" w:rsidRDefault="00253622" w:rsidP="00D104A7">
      <w:pPr>
        <w:pStyle w:val="ListParagraph"/>
        <w:rPr>
          <w:rFonts w:ascii="Trebuchet MS" w:hAnsi="Trebuchet MS"/>
          <w:sz w:val="24"/>
          <w:szCs w:val="24"/>
          <w:lang w:val="ro-RO"/>
        </w:rPr>
      </w:pPr>
    </w:p>
    <w:p w14:paraId="1BB4348B" w14:textId="60B7B271" w:rsidR="004B5E2F" w:rsidRPr="00120EBA" w:rsidRDefault="004B5E2F" w:rsidP="00120EBA">
      <w:pPr>
        <w:pStyle w:val="Heading1"/>
      </w:pPr>
      <w:bookmarkStart w:id="18" w:name="_Toc154662456"/>
      <w:proofErr w:type="spellStart"/>
      <w:r w:rsidRPr="00120EBA">
        <w:t>Sectiunea</w:t>
      </w:r>
      <w:proofErr w:type="spellEnd"/>
      <w:r w:rsidRPr="00120EBA">
        <w:t>:  LOCALIZARE PROIECT</w:t>
      </w:r>
      <w:bookmarkEnd w:id="18"/>
    </w:p>
    <w:tbl>
      <w:tblPr>
        <w:tblStyle w:val="TableGrid"/>
        <w:tblW w:w="0" w:type="auto"/>
        <w:tblInd w:w="-5" w:type="dxa"/>
        <w:tblLook w:val="04A0" w:firstRow="1" w:lastRow="0" w:firstColumn="1" w:lastColumn="0" w:noHBand="0" w:noVBand="1"/>
      </w:tblPr>
      <w:tblGrid>
        <w:gridCol w:w="9021"/>
      </w:tblGrid>
      <w:tr w:rsidR="001258BC" w:rsidRPr="008F394B" w14:paraId="24B4B92F" w14:textId="77777777" w:rsidTr="00F85428">
        <w:tc>
          <w:tcPr>
            <w:tcW w:w="9021" w:type="dxa"/>
          </w:tcPr>
          <w:p w14:paraId="2ABC89E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1E18B95" w14:textId="4FEB323E" w:rsidR="00F16F79" w:rsidRPr="00A502BA" w:rsidRDefault="00F16F79" w:rsidP="00A502BA">
            <w:pPr>
              <w:jc w:val="both"/>
              <w:rPr>
                <w:rFonts w:ascii="Trebuchet MS" w:eastAsia="Times New Roman" w:hAnsi="Trebuchet MS" w:cs="Times New Roman"/>
                <w:lang w:val="ro-RO" w:eastAsia="sk-SK"/>
              </w:rPr>
            </w:pPr>
            <w:bookmarkStart w:id="19" w:name="_Hlk140485014"/>
            <w:r w:rsidRPr="006F5BB1">
              <w:rPr>
                <w:rFonts w:ascii="Trebuchet MS" w:eastAsia="Times New Roman" w:hAnsi="Trebuchet MS" w:cs="Times New Roman"/>
                <w:lang w:val="ro-RO" w:eastAsia="sk-SK"/>
              </w:rPr>
              <w:t xml:space="preserve">În cadrul POAT, toate proiectele sunt de interes </w:t>
            </w:r>
            <w:r w:rsidRPr="00A502BA">
              <w:rPr>
                <w:rFonts w:ascii="Trebuchet MS" w:eastAsia="Times New Roman" w:hAnsi="Trebuchet MS" w:cs="Times New Roman"/>
                <w:lang w:val="ro-RO" w:eastAsia="sk-SK"/>
              </w:rPr>
              <w:t xml:space="preserve">național. </w:t>
            </w:r>
            <w:r w:rsidR="00E71FB3" w:rsidRPr="00A502BA">
              <w:rPr>
                <w:rFonts w:ascii="Trebuchet MS" w:eastAsia="Times New Roman" w:hAnsi="Trebuchet MS" w:cs="Times New Roman"/>
                <w:lang w:val="ro-RO" w:eastAsia="sk-SK"/>
              </w:rPr>
              <w:t xml:space="preserve">Întrucât la secțiunea ”Atribute proiect” s-a bifat că proiectul este de interes național, această secțiune nu se va completa. </w:t>
            </w:r>
            <w:bookmarkEnd w:id="19"/>
          </w:p>
        </w:tc>
      </w:tr>
    </w:tbl>
    <w:p w14:paraId="11AE2FFE" w14:textId="0166CC1C" w:rsidR="00C9030D" w:rsidRPr="00D8454E" w:rsidRDefault="00C9030D" w:rsidP="006F5BB1">
      <w:pPr>
        <w:rPr>
          <w:rFonts w:ascii="Trebuchet MS" w:hAnsi="Trebuchet MS"/>
          <w:sz w:val="24"/>
          <w:szCs w:val="24"/>
          <w:lang w:val="ro-RO"/>
        </w:rPr>
      </w:pPr>
    </w:p>
    <w:p w14:paraId="6B507868" w14:textId="02458AB9" w:rsidR="004B5E2F" w:rsidRPr="00120EBA" w:rsidRDefault="004B5E2F" w:rsidP="00120EBA">
      <w:pPr>
        <w:pStyle w:val="Heading1"/>
      </w:pPr>
      <w:bookmarkStart w:id="20" w:name="_Toc154662457"/>
      <w:proofErr w:type="spellStart"/>
      <w:r w:rsidRPr="00120EBA">
        <w:t>Sectiunea</w:t>
      </w:r>
      <w:proofErr w:type="spellEnd"/>
      <w:r w:rsidRPr="00120EBA">
        <w:t>: OBIECTIVE PROIECT</w:t>
      </w:r>
      <w:bookmarkEnd w:id="20"/>
    </w:p>
    <w:tbl>
      <w:tblPr>
        <w:tblStyle w:val="TableGrid"/>
        <w:tblW w:w="0" w:type="auto"/>
        <w:tblInd w:w="-5" w:type="dxa"/>
        <w:tblLook w:val="04A0" w:firstRow="1" w:lastRow="0" w:firstColumn="1" w:lastColumn="0" w:noHBand="0" w:noVBand="1"/>
      </w:tblPr>
      <w:tblGrid>
        <w:gridCol w:w="9021"/>
      </w:tblGrid>
      <w:tr w:rsidR="00AE32BD" w:rsidRPr="008F394B" w14:paraId="7C201BF5" w14:textId="77777777" w:rsidTr="00F85428">
        <w:tc>
          <w:tcPr>
            <w:tcW w:w="9021" w:type="dxa"/>
          </w:tcPr>
          <w:p w14:paraId="09649760"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730FEF2D" w14:textId="77777777" w:rsidR="00F16F79" w:rsidRDefault="00F16F79" w:rsidP="00D104A7">
            <w:pPr>
              <w:ind w:left="360"/>
              <w:rPr>
                <w:rFonts w:ascii="Trebuchet MS" w:hAnsi="Trebuchet MS"/>
                <w:sz w:val="24"/>
                <w:szCs w:val="24"/>
                <w:lang w:val="ro-RO"/>
              </w:rPr>
            </w:pPr>
          </w:p>
          <w:p w14:paraId="11B7E2CC" w14:textId="77777777" w:rsidR="00F16F79" w:rsidRPr="006F5BB1" w:rsidRDefault="00F16F79" w:rsidP="00F16F79">
            <w:pPr>
              <w:ind w:left="147"/>
              <w:jc w:val="both"/>
              <w:rPr>
                <w:rFonts w:ascii="Trebuchet MS" w:eastAsia="Times New Roman" w:hAnsi="Trebuchet MS" w:cs="Times New Roman"/>
                <w:lang w:val="it-IT" w:eastAsia="sk-SK"/>
              </w:rPr>
            </w:pPr>
            <w:r w:rsidRPr="006F5BB1">
              <w:rPr>
                <w:rFonts w:ascii="Trebuchet MS" w:eastAsia="Times New Roman" w:hAnsi="Trebuchet MS" w:cs="Times New Roman"/>
                <w:iCs/>
                <w:lang w:val="it-IT" w:eastAsia="sk-SK"/>
              </w:rPr>
              <w:t>Se va descrie obligatoriu obiectivul general și</w:t>
            </w:r>
            <w:r w:rsidRPr="006F5BB1">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568474DD" w14:textId="77777777" w:rsidR="00F16F79" w:rsidRPr="006F5BB1" w:rsidRDefault="00F16F79" w:rsidP="00F16F79">
            <w:pPr>
              <w:ind w:left="147"/>
              <w:jc w:val="both"/>
              <w:rPr>
                <w:rFonts w:ascii="Trebuchet MS" w:eastAsia="Times New Roman" w:hAnsi="Trebuchet MS" w:cs="Times New Roman"/>
                <w:lang w:val="it-IT" w:eastAsia="sk-SK"/>
              </w:rPr>
            </w:pPr>
            <w:r w:rsidRPr="006F5BB1">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6F5BB1">
              <w:rPr>
                <w:rFonts w:ascii="Trebuchet MS" w:eastAsia="Times New Roman" w:hAnsi="Trebuchet MS" w:cs="Times New Roman"/>
                <w:b/>
                <w:bCs/>
                <w:lang w:val="it-IT" w:eastAsia="sk-SK"/>
              </w:rPr>
              <w:t>logica intervenţiei:</w:t>
            </w:r>
          </w:p>
          <w:p w14:paraId="32842A70" w14:textId="77777777" w:rsidR="00F16F79" w:rsidRPr="008F394B" w:rsidRDefault="00F16F79" w:rsidP="00F16F79">
            <w:pPr>
              <w:pStyle w:val="ListParagraph"/>
              <w:numPr>
                <w:ilvl w:val="0"/>
                <w:numId w:val="8"/>
              </w:numPr>
              <w:jc w:val="both"/>
              <w:rPr>
                <w:rFonts w:ascii="Trebuchet MS" w:eastAsia="Times New Roman" w:hAnsi="Trebuchet MS" w:cs="Times New Roman"/>
                <w:lang w:val="pt-BR" w:eastAsia="sk-SK"/>
              </w:rPr>
            </w:pPr>
            <w:r w:rsidRPr="008F394B">
              <w:rPr>
                <w:rFonts w:ascii="Trebuchet MS" w:eastAsia="Times New Roman" w:hAnsi="Trebuchet MS" w:cs="Times New Roman"/>
                <w:b/>
                <w:bCs/>
                <w:lang w:val="pt-BR" w:eastAsia="sk-SK"/>
              </w:rPr>
              <w:t>DACĂ </w:t>
            </w:r>
            <w:r w:rsidRPr="008F394B">
              <w:rPr>
                <w:rFonts w:ascii="Trebuchet MS" w:eastAsia="Times New Roman" w:hAnsi="Trebuchet MS" w:cs="Times New Roman"/>
                <w:bCs/>
                <w:lang w:val="pt-BR" w:eastAsia="sk-SK"/>
              </w:rPr>
              <w:t>există nevoia și</w:t>
            </w:r>
            <w:r w:rsidRPr="008F394B">
              <w:rPr>
                <w:rFonts w:ascii="Trebuchet MS" w:eastAsia="Times New Roman" w:hAnsi="Trebuchet MS" w:cs="Times New Roman"/>
                <w:b/>
                <w:bCs/>
                <w:lang w:val="pt-BR" w:eastAsia="sk-SK"/>
              </w:rPr>
              <w:t xml:space="preserve"> </w:t>
            </w:r>
            <w:r w:rsidRPr="008F394B">
              <w:rPr>
                <w:rFonts w:ascii="Trebuchet MS" w:eastAsia="Times New Roman" w:hAnsi="Trebuchet MS" w:cs="Times New Roman"/>
                <w:lang w:val="pt-BR" w:eastAsia="sk-SK"/>
              </w:rPr>
              <w:t>se asigură resurse, </w:t>
            </w:r>
            <w:r w:rsidRPr="008F394B">
              <w:rPr>
                <w:rFonts w:ascii="Trebuchet MS" w:eastAsia="Times New Roman" w:hAnsi="Trebuchet MS" w:cs="Times New Roman"/>
                <w:b/>
                <w:bCs/>
                <w:lang w:val="pt-BR" w:eastAsia="sk-SK"/>
              </w:rPr>
              <w:t>ATUNCI </w:t>
            </w:r>
            <w:r w:rsidRPr="008F394B">
              <w:rPr>
                <w:rFonts w:ascii="Trebuchet MS" w:eastAsia="Times New Roman" w:hAnsi="Trebuchet MS" w:cs="Times New Roman"/>
                <w:lang w:val="pt-BR" w:eastAsia="sk-SK"/>
              </w:rPr>
              <w:t>se pot desfăşura activităţile;</w:t>
            </w:r>
          </w:p>
          <w:p w14:paraId="135CD099" w14:textId="77777777" w:rsidR="00F16F79" w:rsidRPr="006F5BB1" w:rsidRDefault="00F16F79" w:rsidP="00F16F79">
            <w:pPr>
              <w:pStyle w:val="ListParagraph"/>
              <w:numPr>
                <w:ilvl w:val="0"/>
                <w:numId w:val="8"/>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activităţile sunt desfăşurate,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pot obţine rezultate;</w:t>
            </w:r>
          </w:p>
          <w:p w14:paraId="6ABB431D" w14:textId="77777777" w:rsidR="00F16F79" w:rsidRPr="006F5BB1" w:rsidRDefault="00F16F79" w:rsidP="00F16F79">
            <w:pPr>
              <w:pStyle w:val="ListParagraph"/>
              <w:numPr>
                <w:ilvl w:val="0"/>
                <w:numId w:val="8"/>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rezultatele sunt obţinute,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vor atinge obiectivele specifice;</w:t>
            </w:r>
          </w:p>
          <w:p w14:paraId="2D0A9EF4" w14:textId="77777777" w:rsidR="00F16F79" w:rsidRPr="006F5BB1" w:rsidRDefault="00F16F79" w:rsidP="00F16F79">
            <w:pPr>
              <w:pStyle w:val="ListParagraph"/>
              <w:numPr>
                <w:ilvl w:val="0"/>
                <w:numId w:val="8"/>
              </w:numPr>
              <w:jc w:val="both"/>
              <w:rPr>
                <w:rFonts w:ascii="Trebuchet MS" w:hAnsi="Trebuchet MS"/>
                <w:b/>
                <w:lang w:val="it-IT"/>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se ating obiectivele specifice,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acestea vor contribui la atingerea obiectivului general.</w:t>
            </w:r>
          </w:p>
          <w:p w14:paraId="0B80D44E" w14:textId="77777777" w:rsidR="00F16F79" w:rsidRPr="006F5BB1" w:rsidRDefault="00F16F79" w:rsidP="00F16F79">
            <w:pPr>
              <w:pStyle w:val="ListParagraph"/>
              <w:ind w:left="507"/>
              <w:jc w:val="both"/>
              <w:rPr>
                <w:rFonts w:ascii="Trebuchet MS" w:hAnsi="Trebuchet MS"/>
                <w:b/>
                <w:lang w:val="it-IT"/>
              </w:rPr>
            </w:pPr>
          </w:p>
          <w:p w14:paraId="685D69C2" w14:textId="0EF895F6" w:rsidR="00F16F79" w:rsidRPr="006F5BB1" w:rsidRDefault="00F16F79" w:rsidP="00F16F79">
            <w:pPr>
              <w:jc w:val="both"/>
              <w:rPr>
                <w:rFonts w:ascii="Trebuchet MS" w:hAnsi="Trebuchet MS"/>
                <w:b/>
                <w:lang w:val="it-IT"/>
              </w:rPr>
            </w:pPr>
            <w:r w:rsidRPr="006F5BB1">
              <w:rPr>
                <w:rFonts w:ascii="Trebuchet MS" w:hAnsi="Trebuchet MS"/>
                <w:b/>
                <w:lang w:val="it-IT"/>
              </w:rPr>
              <w:t>Obiectivul general al proiectului/Scopul proiectului</w:t>
            </w:r>
            <w:r w:rsidR="00D900AA">
              <w:rPr>
                <w:rFonts w:ascii="Trebuchet MS" w:hAnsi="Trebuchet MS"/>
                <w:b/>
                <w:lang w:val="it-IT"/>
              </w:rPr>
              <w:t xml:space="preserve"> (10.500 caractere)</w:t>
            </w:r>
          </w:p>
          <w:tbl>
            <w:tblPr>
              <w:tblStyle w:val="TableGrid"/>
              <w:tblW w:w="0" w:type="auto"/>
              <w:tblLook w:val="04A0" w:firstRow="1" w:lastRow="0" w:firstColumn="1" w:lastColumn="0" w:noHBand="0" w:noVBand="1"/>
            </w:tblPr>
            <w:tblGrid>
              <w:gridCol w:w="8795"/>
            </w:tblGrid>
            <w:tr w:rsidR="00F16F79" w:rsidRPr="008F394B" w14:paraId="74266057" w14:textId="77777777" w:rsidTr="00EA5BDC">
              <w:tc>
                <w:tcPr>
                  <w:tcW w:w="9464" w:type="dxa"/>
                </w:tcPr>
                <w:p w14:paraId="62AF24DF" w14:textId="77777777" w:rsidR="00F16F79" w:rsidRPr="006F5BB1" w:rsidRDefault="00F16F79" w:rsidP="00F16F79">
                  <w:pPr>
                    <w:ind w:left="147"/>
                    <w:jc w:val="both"/>
                    <w:rPr>
                      <w:rFonts w:ascii="Trebuchet MS" w:eastAsia="Times New Roman" w:hAnsi="Trebuchet MS" w:cs="Times New Roman"/>
                      <w:i/>
                      <w:color w:val="FF0000"/>
                      <w:lang w:val="it-IT" w:eastAsia="sk-SK"/>
                    </w:rPr>
                  </w:pPr>
                  <w:r w:rsidRPr="006F5BB1">
                    <w:rPr>
                      <w:rFonts w:ascii="Trebuchet MS" w:eastAsia="Times New Roman" w:hAnsi="Trebuchet MS" w:cs="Times New Roman"/>
                      <w:i/>
                      <w:color w:val="0070C0"/>
                      <w:lang w:val="it-IT" w:eastAsia="sk-SK"/>
                    </w:rPr>
                    <w:t xml:space="preserve">Ex: Asigurarea capacității administrative pentru coordonarea si controlul fondurilor FEDR, FC, FSE+, FTJ / gestionarea POAT, PODD, POS, POCIDIF, POC, POIM / închidere POR / POCA. </w:t>
                  </w:r>
                </w:p>
              </w:tc>
            </w:tr>
          </w:tbl>
          <w:p w14:paraId="7F4AE7EE" w14:textId="77777777" w:rsidR="00F16F79" w:rsidRPr="006F5BB1" w:rsidRDefault="00F16F79" w:rsidP="00F16F79">
            <w:pPr>
              <w:ind w:left="147" w:right="163"/>
              <w:jc w:val="both"/>
              <w:rPr>
                <w:rFonts w:ascii="Trebuchet MS" w:hAnsi="Trebuchet MS"/>
                <w:i/>
                <w:color w:val="FF0000"/>
                <w:lang w:val="it-IT"/>
              </w:rPr>
            </w:pPr>
          </w:p>
          <w:p w14:paraId="77B09F40" w14:textId="77777777" w:rsidR="00F16F79" w:rsidRPr="00F71BDA" w:rsidRDefault="00F16F79" w:rsidP="00F16F79">
            <w:pPr>
              <w:jc w:val="both"/>
              <w:rPr>
                <w:rFonts w:ascii="Trebuchet MS" w:hAnsi="Trebuchet MS"/>
                <w:b/>
              </w:rPr>
            </w:pPr>
            <w:proofErr w:type="spellStart"/>
            <w:r w:rsidRPr="00F71BDA">
              <w:rPr>
                <w:rFonts w:ascii="Trebuchet MS" w:hAnsi="Trebuchet MS"/>
                <w:b/>
              </w:rPr>
              <w:t>Obiectivele</w:t>
            </w:r>
            <w:proofErr w:type="spellEnd"/>
            <w:r w:rsidRPr="00F71BDA">
              <w:rPr>
                <w:rFonts w:ascii="Trebuchet MS" w:hAnsi="Trebuchet MS"/>
                <w:b/>
              </w:rPr>
              <w:t xml:space="preserve"> </w:t>
            </w:r>
            <w:proofErr w:type="spellStart"/>
            <w:r w:rsidRPr="00F71BDA">
              <w:rPr>
                <w:rFonts w:ascii="Trebuchet MS" w:hAnsi="Trebuchet MS"/>
                <w:b/>
              </w:rPr>
              <w:t>specifice</w:t>
            </w:r>
            <w:proofErr w:type="spellEnd"/>
            <w:r w:rsidRPr="00F71BDA">
              <w:rPr>
                <w:rFonts w:ascii="Trebuchet MS" w:hAnsi="Trebuchet MS"/>
                <w:b/>
              </w:rPr>
              <w:t xml:space="preserve"> ale </w:t>
            </w:r>
            <w:proofErr w:type="spellStart"/>
            <w:r w:rsidRPr="00F71BDA">
              <w:rPr>
                <w:rFonts w:ascii="Trebuchet MS" w:hAnsi="Trebuchet MS"/>
                <w:b/>
              </w:rPr>
              <w:t>proiectului</w:t>
            </w:r>
            <w:proofErr w:type="spellEnd"/>
          </w:p>
          <w:tbl>
            <w:tblPr>
              <w:tblStyle w:val="TableGrid"/>
              <w:tblW w:w="0" w:type="auto"/>
              <w:tblLook w:val="04A0" w:firstRow="1" w:lastRow="0" w:firstColumn="1" w:lastColumn="0" w:noHBand="0" w:noVBand="1"/>
            </w:tblPr>
            <w:tblGrid>
              <w:gridCol w:w="921"/>
              <w:gridCol w:w="7874"/>
            </w:tblGrid>
            <w:tr w:rsidR="00F16F79" w:rsidRPr="008F394B" w14:paraId="091C5BA4" w14:textId="77777777" w:rsidTr="00EA5BDC">
              <w:tc>
                <w:tcPr>
                  <w:tcW w:w="936" w:type="dxa"/>
                  <w:vAlign w:val="center"/>
                </w:tcPr>
                <w:p w14:paraId="4DDA5BF3" w14:textId="77777777" w:rsidR="00F16F79" w:rsidRPr="00F71BDA" w:rsidRDefault="00F16F79" w:rsidP="00F16F79">
                  <w:pPr>
                    <w:jc w:val="both"/>
                    <w:rPr>
                      <w:rFonts w:ascii="Trebuchet MS" w:hAnsi="Trebuchet MS"/>
                      <w:b/>
                    </w:rPr>
                  </w:pPr>
                  <w:r w:rsidRPr="00F71BDA">
                    <w:rPr>
                      <w:rStyle w:val="ui-column-title1"/>
                      <w:rFonts w:ascii="Trebuchet MS" w:hAnsi="Trebuchet MS"/>
                      <w:b/>
                    </w:rPr>
                    <w:t xml:space="preserve">Nr. </w:t>
                  </w:r>
                  <w:proofErr w:type="spellStart"/>
                  <w:r w:rsidRPr="00F71BDA">
                    <w:rPr>
                      <w:rStyle w:val="ui-column-title1"/>
                      <w:rFonts w:ascii="Trebuchet MS" w:hAnsi="Trebuchet MS"/>
                      <w:b/>
                    </w:rPr>
                    <w:t>crt</w:t>
                  </w:r>
                  <w:proofErr w:type="spellEnd"/>
                  <w:r w:rsidRPr="00F71BDA">
                    <w:rPr>
                      <w:rStyle w:val="ui-column-title1"/>
                      <w:rFonts w:ascii="Trebuchet MS" w:hAnsi="Trebuchet MS"/>
                      <w:b/>
                    </w:rPr>
                    <w:t>.</w:t>
                  </w:r>
                </w:p>
              </w:tc>
              <w:tc>
                <w:tcPr>
                  <w:tcW w:w="8126" w:type="dxa"/>
                  <w:vAlign w:val="center"/>
                </w:tcPr>
                <w:p w14:paraId="4D06634D" w14:textId="6A0B61F4" w:rsidR="00F16F79" w:rsidRPr="006F5BB1" w:rsidRDefault="00F16F79" w:rsidP="00F16F79">
                  <w:pPr>
                    <w:jc w:val="both"/>
                    <w:rPr>
                      <w:rFonts w:ascii="Trebuchet MS" w:hAnsi="Trebuchet MS"/>
                      <w:b/>
                      <w:lang w:val="it-IT"/>
                    </w:rPr>
                  </w:pPr>
                  <w:r w:rsidRPr="006F5BB1">
                    <w:rPr>
                      <w:rStyle w:val="ui-column-title1"/>
                      <w:rFonts w:ascii="Trebuchet MS" w:hAnsi="Trebuchet MS"/>
                      <w:b/>
                      <w:lang w:val="it-IT"/>
                    </w:rPr>
                    <w:t>Descriere obiective specifice ale proiectului (</w:t>
                  </w:r>
                  <w:r w:rsidR="00D900AA">
                    <w:rPr>
                      <w:rStyle w:val="ui-column-title1"/>
                      <w:rFonts w:ascii="Trebuchet MS" w:hAnsi="Trebuchet MS"/>
                      <w:b/>
                      <w:lang w:val="it-IT"/>
                    </w:rPr>
                    <w:t>3.</w:t>
                  </w:r>
                  <w:r w:rsidRPr="006F5BB1">
                    <w:rPr>
                      <w:rStyle w:val="ui-column-title1"/>
                      <w:rFonts w:ascii="Trebuchet MS" w:hAnsi="Trebuchet MS"/>
                      <w:b/>
                      <w:lang w:val="it-IT"/>
                    </w:rPr>
                    <w:t>50</w:t>
                  </w:r>
                  <w:r w:rsidR="00D900AA">
                    <w:rPr>
                      <w:rStyle w:val="ui-column-title1"/>
                      <w:rFonts w:ascii="Trebuchet MS" w:hAnsi="Trebuchet MS"/>
                      <w:b/>
                      <w:lang w:val="it-IT"/>
                    </w:rPr>
                    <w:t>0</w:t>
                  </w:r>
                  <w:r w:rsidRPr="006F5BB1">
                    <w:rPr>
                      <w:rStyle w:val="ui-column-title1"/>
                      <w:rFonts w:ascii="Trebuchet MS" w:hAnsi="Trebuchet MS"/>
                      <w:b/>
                      <w:lang w:val="it-IT"/>
                    </w:rPr>
                    <w:t xml:space="preserve"> caractere)</w:t>
                  </w:r>
                </w:p>
              </w:tc>
            </w:tr>
            <w:tr w:rsidR="00F16F79" w:rsidRPr="008F394B" w14:paraId="03ED63A6" w14:textId="77777777" w:rsidTr="00EA5BDC">
              <w:tc>
                <w:tcPr>
                  <w:tcW w:w="936" w:type="dxa"/>
                  <w:vAlign w:val="center"/>
                </w:tcPr>
                <w:p w14:paraId="1FF44DD0" w14:textId="77777777" w:rsidR="00F16F79" w:rsidRPr="00F71BDA" w:rsidRDefault="00F16F79" w:rsidP="00F16F79">
                  <w:pPr>
                    <w:jc w:val="both"/>
                    <w:rPr>
                      <w:rStyle w:val="ui-column-title1"/>
                      <w:rFonts w:ascii="Trebuchet MS" w:hAnsi="Trebuchet MS"/>
                      <w:bCs/>
                      <w:color w:val="4F4F4F"/>
                    </w:rPr>
                  </w:pPr>
                  <w:r w:rsidRPr="00F71BDA">
                    <w:rPr>
                      <w:rStyle w:val="ui-column-title1"/>
                      <w:rFonts w:ascii="Trebuchet MS" w:hAnsi="Trebuchet MS"/>
                      <w:bCs/>
                      <w:color w:val="4F4F4F"/>
                    </w:rPr>
                    <w:t>1</w:t>
                  </w:r>
                </w:p>
              </w:tc>
              <w:tc>
                <w:tcPr>
                  <w:tcW w:w="8126" w:type="dxa"/>
                  <w:vAlign w:val="center"/>
                </w:tcPr>
                <w:p w14:paraId="7A59F6FB" w14:textId="77777777" w:rsidR="00F16F79" w:rsidRPr="0084216A" w:rsidRDefault="00F16F79" w:rsidP="00F16F79">
                  <w:pPr>
                    <w:ind w:left="147" w:right="163"/>
                    <w:jc w:val="both"/>
                    <w:rPr>
                      <w:rStyle w:val="ui-column-title1"/>
                      <w:rFonts w:ascii="Trebuchet MS" w:hAnsi="Trebuchet MS"/>
                      <w:bCs/>
                      <w:i/>
                      <w:iCs/>
                      <w:color w:val="0070C0"/>
                      <w:lang w:val="it-IT"/>
                    </w:rPr>
                  </w:pPr>
                  <w:r w:rsidRPr="0084216A">
                    <w:rPr>
                      <w:rStyle w:val="ui-column-title1"/>
                      <w:rFonts w:ascii="Trebuchet MS" w:hAnsi="Trebuchet MS"/>
                      <w:bCs/>
                      <w:i/>
                      <w:iCs/>
                      <w:color w:val="0070C0"/>
                      <w:lang w:val="it-IT"/>
                    </w:rPr>
                    <w:t>Ex: Atragerea și menținerea unui personal competent și eficient pentru coordonarea/ gestionarea și controlul FESI /</w:t>
                  </w:r>
                  <w:r w:rsidRPr="0084216A">
                    <w:rPr>
                      <w:rFonts w:ascii="Trebuchet MS" w:eastAsia="Times New Roman" w:hAnsi="Trebuchet MS" w:cs="Times New Roman"/>
                      <w:i/>
                      <w:color w:val="0070C0"/>
                      <w:lang w:val="it-IT" w:eastAsia="sk-SK"/>
                    </w:rPr>
                    <w:t xml:space="preserve"> FEDR, FC, FSE+, FTJ / </w:t>
                  </w:r>
                  <w:r w:rsidRPr="0084216A">
                    <w:rPr>
                      <w:rStyle w:val="ui-column-title1"/>
                      <w:rFonts w:ascii="Trebuchet MS" w:hAnsi="Trebuchet MS"/>
                      <w:bCs/>
                      <w:i/>
                      <w:iCs/>
                      <w:color w:val="0070C0"/>
                      <w:lang w:val="it-IT"/>
                    </w:rPr>
                    <w:t>Programului....în cadrul .....(structura).</w:t>
                  </w:r>
                </w:p>
                <w:p w14:paraId="6864F3E4" w14:textId="77777777" w:rsidR="00F16F79" w:rsidRPr="008F394B" w:rsidRDefault="00F16F79" w:rsidP="00F16F79">
                  <w:pPr>
                    <w:ind w:left="147" w:right="163"/>
                    <w:jc w:val="both"/>
                    <w:rPr>
                      <w:rStyle w:val="ui-column-title1"/>
                      <w:rFonts w:ascii="Trebuchet MS" w:hAnsi="Trebuchet MS"/>
                      <w:bCs/>
                      <w:i/>
                      <w:iCs/>
                      <w:color w:val="0070C0"/>
                      <w:lang w:val="pt-BR"/>
                    </w:rPr>
                  </w:pPr>
                  <w:r w:rsidRPr="008F394B">
                    <w:rPr>
                      <w:rStyle w:val="ui-column-title1"/>
                      <w:rFonts w:ascii="Trebuchet MS" w:hAnsi="Trebuchet MS"/>
                      <w:bCs/>
                      <w:i/>
                      <w:iCs/>
                      <w:color w:val="0070C0"/>
                      <w:lang w:val="pt-BR"/>
                    </w:rPr>
                    <w:t>Asigurarea unui mediu de lucru adecvat în cadrul ......(structura).</w:t>
                  </w:r>
                </w:p>
              </w:tc>
            </w:tr>
          </w:tbl>
          <w:p w14:paraId="0BF97592" w14:textId="77777777" w:rsidR="00F16F79" w:rsidRPr="00D8454E" w:rsidRDefault="00F16F79" w:rsidP="006F5BB1">
            <w:pPr>
              <w:rPr>
                <w:rFonts w:ascii="Trebuchet MS" w:hAnsi="Trebuchet MS"/>
                <w:sz w:val="24"/>
                <w:szCs w:val="24"/>
                <w:lang w:val="ro-RO"/>
              </w:rPr>
            </w:pPr>
          </w:p>
        </w:tc>
      </w:tr>
    </w:tbl>
    <w:p w14:paraId="4A4D210B" w14:textId="77777777" w:rsidR="001258BC" w:rsidRPr="00D8454E" w:rsidRDefault="001258BC" w:rsidP="00D104A7">
      <w:pPr>
        <w:pStyle w:val="ListParagraph"/>
        <w:rPr>
          <w:rFonts w:ascii="Trebuchet MS" w:hAnsi="Trebuchet MS"/>
          <w:sz w:val="24"/>
          <w:szCs w:val="24"/>
          <w:lang w:val="ro-RO"/>
        </w:rPr>
      </w:pPr>
    </w:p>
    <w:p w14:paraId="3746DAE7" w14:textId="62B1DAFA" w:rsidR="00C9030D" w:rsidRPr="00120EBA" w:rsidRDefault="004B5E2F" w:rsidP="00120EBA">
      <w:pPr>
        <w:pStyle w:val="Heading1"/>
      </w:pPr>
      <w:bookmarkStart w:id="21" w:name="_Toc154662458"/>
      <w:proofErr w:type="spellStart"/>
      <w:r w:rsidRPr="00120EBA">
        <w:t>Sectiunea</w:t>
      </w:r>
      <w:proofErr w:type="spellEnd"/>
      <w:r w:rsidRPr="00120EBA">
        <w:t>: JUSTIFICARE</w:t>
      </w:r>
      <w:r w:rsidR="00A31115" w:rsidRPr="00120EBA">
        <w:t>/</w:t>
      </w:r>
      <w:r w:rsidRPr="00120EBA">
        <w:t>CONTEXT/RELEVANTA</w:t>
      </w:r>
      <w:r w:rsidR="00C9030D" w:rsidRPr="00120EBA">
        <w:t>/ OPORTUNITATE SI CONTRIBUȚIA LA OBIECTIVUL SPECIFIC</w:t>
      </w:r>
      <w:bookmarkEnd w:id="21"/>
    </w:p>
    <w:tbl>
      <w:tblPr>
        <w:tblStyle w:val="TableGrid"/>
        <w:tblW w:w="0" w:type="auto"/>
        <w:tblInd w:w="-5" w:type="dxa"/>
        <w:tblLook w:val="04A0" w:firstRow="1" w:lastRow="0" w:firstColumn="1" w:lastColumn="0" w:noHBand="0" w:noVBand="1"/>
      </w:tblPr>
      <w:tblGrid>
        <w:gridCol w:w="9021"/>
      </w:tblGrid>
      <w:tr w:rsidR="001258BC" w:rsidRPr="00283046" w14:paraId="0F8E51D7" w14:textId="77777777" w:rsidTr="00F85428">
        <w:tc>
          <w:tcPr>
            <w:tcW w:w="9021" w:type="dxa"/>
          </w:tcPr>
          <w:p w14:paraId="3E0B5451" w14:textId="77777777" w:rsidR="00F16F79" w:rsidRDefault="001258BC" w:rsidP="00F85428">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5F9D3058" w14:textId="77777777" w:rsidR="00A468D5" w:rsidRDefault="00A468D5" w:rsidP="00F85428">
            <w:pPr>
              <w:ind w:left="360"/>
              <w:rPr>
                <w:rFonts w:ascii="Trebuchet MS" w:hAnsi="Trebuchet MS"/>
                <w:sz w:val="24"/>
                <w:szCs w:val="24"/>
                <w:lang w:val="ro-RO"/>
              </w:rPr>
            </w:pPr>
          </w:p>
          <w:p w14:paraId="1D512878" w14:textId="77777777" w:rsidR="00A468D5" w:rsidRDefault="00F10659" w:rsidP="00F10659">
            <w:pPr>
              <w:rPr>
                <w:rFonts w:ascii="Trebuchet MS" w:hAnsi="Trebuchet MS"/>
                <w:sz w:val="24"/>
                <w:szCs w:val="24"/>
                <w:lang w:val="ro-RO"/>
              </w:rPr>
            </w:pPr>
            <w:r>
              <w:rPr>
                <w:rFonts w:ascii="Trebuchet MS" w:hAnsi="Trebuchet MS"/>
                <w:sz w:val="24"/>
                <w:szCs w:val="24"/>
                <w:lang w:val="ro-RO"/>
              </w:rPr>
              <w:t>-</w:t>
            </w:r>
            <w:r w:rsidR="00A468D5" w:rsidRPr="00A468D5">
              <w:rPr>
                <w:rFonts w:ascii="Trebuchet MS" w:hAnsi="Trebuchet MS"/>
                <w:sz w:val="24"/>
                <w:szCs w:val="24"/>
                <w:lang w:val="ro-RO"/>
              </w:rPr>
              <w:t xml:space="preserve">Justificare și Context </w:t>
            </w:r>
            <w:r w:rsidR="00A468D5">
              <w:rPr>
                <w:rFonts w:ascii="Trebuchet MS" w:hAnsi="Trebuchet MS"/>
                <w:sz w:val="24"/>
                <w:szCs w:val="24"/>
                <w:lang w:val="ro-RO"/>
              </w:rPr>
              <w:t>(10.500 caractere)</w:t>
            </w:r>
          </w:p>
          <w:p w14:paraId="15FCE274" w14:textId="5C9D5F45" w:rsidR="00D55C9C" w:rsidRPr="00686CBD" w:rsidRDefault="00D55C9C" w:rsidP="00D55C9C">
            <w:pPr>
              <w:jc w:val="both"/>
              <w:rPr>
                <w:rFonts w:ascii="Trebuchet MS" w:hAnsi="Trebuchet MS"/>
                <w:i/>
                <w:iCs/>
                <w:lang w:val="it-IT"/>
              </w:rPr>
            </w:pPr>
            <w:r w:rsidRPr="00686CBD">
              <w:rPr>
                <w:rFonts w:ascii="Trebuchet MS" w:hAnsi="Trebuchet MS"/>
                <w:i/>
                <w:iCs/>
                <w:lang w:val="it-IT"/>
              </w:rPr>
              <w:t>Se vor prezenta pe scurt următoarele elemente:</w:t>
            </w:r>
          </w:p>
          <w:p w14:paraId="5E6CDDD0" w14:textId="77777777" w:rsidR="00D55C9C" w:rsidRPr="00686CBD" w:rsidRDefault="00D55C9C" w:rsidP="00D55C9C">
            <w:pPr>
              <w:numPr>
                <w:ilvl w:val="0"/>
                <w:numId w:val="16"/>
              </w:numPr>
              <w:jc w:val="both"/>
              <w:rPr>
                <w:rFonts w:ascii="Trebuchet MS" w:hAnsi="Trebuchet MS"/>
                <w:i/>
                <w:iCs/>
                <w:lang w:val="it-IT"/>
              </w:rPr>
            </w:pPr>
            <w:r w:rsidRPr="00686CBD">
              <w:rPr>
                <w:rFonts w:ascii="Trebuchet MS" w:hAnsi="Trebuchet MS"/>
                <w:i/>
                <w:iCs/>
                <w:lang w:val="it-IT"/>
              </w:rPr>
              <w:t>modalitatea în care obiectivele proiectului contribuie la soluţionarea problemelor identificate și care este valoarea sa adăugată;</w:t>
            </w:r>
          </w:p>
          <w:p w14:paraId="49224293" w14:textId="77777777" w:rsidR="00D55C9C" w:rsidRPr="00686CBD" w:rsidRDefault="00D55C9C" w:rsidP="00D55C9C">
            <w:pPr>
              <w:numPr>
                <w:ilvl w:val="0"/>
                <w:numId w:val="16"/>
              </w:numPr>
              <w:jc w:val="both"/>
              <w:rPr>
                <w:rFonts w:ascii="Trebuchet MS" w:hAnsi="Trebuchet MS"/>
                <w:i/>
                <w:iCs/>
                <w:lang w:val="it-IT"/>
              </w:rPr>
            </w:pPr>
            <w:r w:rsidRPr="00686CBD">
              <w:rPr>
                <w:rFonts w:ascii="Trebuchet MS" w:hAnsi="Trebuchet MS"/>
                <w:i/>
                <w:iCs/>
                <w:lang w:val="it-IT"/>
              </w:rPr>
              <w:t>modul în care proiectul se corelează cu alte proiecte finanţate din fonduri publice/private, la nivel regional/local selectate la funcția Complementaritatea cu finanțări anterioare.</w:t>
            </w:r>
          </w:p>
          <w:p w14:paraId="40B023A7" w14:textId="77777777" w:rsidR="0081057F" w:rsidRDefault="0081057F" w:rsidP="00F10659">
            <w:pPr>
              <w:rPr>
                <w:rFonts w:ascii="Trebuchet MS" w:hAnsi="Trebuchet MS"/>
                <w:sz w:val="24"/>
                <w:szCs w:val="24"/>
                <w:lang w:val="ro-RO"/>
              </w:rPr>
            </w:pPr>
          </w:p>
          <w:p w14:paraId="2B1F73AB" w14:textId="244E2BC1" w:rsidR="00F10659" w:rsidRDefault="00F10659" w:rsidP="00F10659">
            <w:pPr>
              <w:rPr>
                <w:rFonts w:ascii="Trebuchet MS" w:hAnsi="Trebuchet MS"/>
                <w:sz w:val="24"/>
                <w:szCs w:val="24"/>
                <w:lang w:val="ro-RO"/>
              </w:rPr>
            </w:pPr>
            <w:r>
              <w:rPr>
                <w:rFonts w:ascii="Trebuchet MS" w:hAnsi="Trebuchet MS"/>
                <w:sz w:val="24"/>
                <w:szCs w:val="24"/>
                <w:lang w:val="ro-RO"/>
              </w:rPr>
              <w:t xml:space="preserve">- Justificare relevanță – </w:t>
            </w:r>
            <w:r w:rsidR="0081057F">
              <w:rPr>
                <w:rFonts w:ascii="Trebuchet MS" w:hAnsi="Trebuchet MS"/>
                <w:sz w:val="24"/>
                <w:szCs w:val="24"/>
                <w:lang w:val="ro-RO"/>
              </w:rPr>
              <w:t>î</w:t>
            </w:r>
            <w:r>
              <w:rPr>
                <w:rFonts w:ascii="Trebuchet MS" w:hAnsi="Trebuchet MS"/>
                <w:sz w:val="24"/>
                <w:szCs w:val="24"/>
                <w:lang w:val="ro-RO"/>
              </w:rPr>
              <w:t>n cadrul acestei funcții se vor completa câmpurile</w:t>
            </w:r>
            <w:r w:rsidR="00364947">
              <w:rPr>
                <w:rFonts w:ascii="Trebuchet MS" w:hAnsi="Trebuchet MS"/>
                <w:sz w:val="24"/>
                <w:szCs w:val="24"/>
                <w:lang w:val="ro-RO"/>
              </w:rPr>
              <w:t xml:space="preserve"> după cum urmează</w:t>
            </w:r>
            <w:r>
              <w:rPr>
                <w:rFonts w:ascii="Trebuchet MS" w:hAnsi="Trebuchet MS"/>
                <w:sz w:val="24"/>
                <w:szCs w:val="24"/>
                <w:lang w:val="ro-RO"/>
              </w:rPr>
              <w:t>:</w:t>
            </w:r>
          </w:p>
          <w:p w14:paraId="034F19C2" w14:textId="77777777" w:rsidR="00E55B79" w:rsidRDefault="00F10659" w:rsidP="00E55B7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 xml:space="preserve">Referitoare la proiect </w:t>
            </w:r>
            <w:r>
              <w:rPr>
                <w:rFonts w:ascii="Trebuchet MS" w:hAnsi="Trebuchet MS"/>
                <w:sz w:val="24"/>
                <w:szCs w:val="24"/>
                <w:lang w:val="ro-RO"/>
              </w:rPr>
              <w:t>(3.500 caractere</w:t>
            </w:r>
            <w:r w:rsidR="00E55B79">
              <w:rPr>
                <w:rFonts w:ascii="Trebuchet MS" w:hAnsi="Trebuchet MS"/>
                <w:sz w:val="24"/>
                <w:szCs w:val="24"/>
                <w:lang w:val="ro-RO"/>
              </w:rPr>
              <w:t>)</w:t>
            </w:r>
          </w:p>
          <w:p w14:paraId="52E0B39C" w14:textId="450C48BB" w:rsidR="00B03CA5" w:rsidRPr="00687102" w:rsidRDefault="00B03CA5" w:rsidP="00687102">
            <w:pPr>
              <w:jc w:val="both"/>
              <w:rPr>
                <w:rFonts w:ascii="Trebuchet MS" w:hAnsi="Trebuchet MS"/>
                <w:lang w:val="ro-RO"/>
              </w:rPr>
            </w:pPr>
            <w:r w:rsidRPr="00687102">
              <w:rPr>
                <w:rFonts w:ascii="Trebuchet MS" w:hAnsi="Trebuchet MS"/>
                <w:i/>
                <w:iCs/>
                <w:lang w:val="ro-RO"/>
              </w:rPr>
              <w:t xml:space="preserve">Se va descrie cum contribuie proiectul la atingerea obiectivului specific al POAT în cadrul căruia se depune proiectul (selectat la momentul definirii titlului proiectului) și a rezultatului așteptat aferent acestui obiectiv. </w:t>
            </w:r>
          </w:p>
          <w:p w14:paraId="54E528FB" w14:textId="77777777" w:rsidR="00E55B79" w:rsidRDefault="00F10659" w:rsidP="00E55B7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Referitoare la SUERD (opțional)</w:t>
            </w:r>
            <w:r>
              <w:rPr>
                <w:rFonts w:ascii="Trebuchet MS" w:hAnsi="Trebuchet MS"/>
                <w:sz w:val="24"/>
                <w:szCs w:val="24"/>
                <w:lang w:val="ro-RO"/>
              </w:rPr>
              <w:t xml:space="preserve"> </w:t>
            </w:r>
            <w:r w:rsidRPr="00F10659">
              <w:rPr>
                <w:rFonts w:ascii="Trebuchet MS" w:hAnsi="Trebuchet MS"/>
                <w:sz w:val="24"/>
                <w:szCs w:val="24"/>
                <w:lang w:val="ro-RO"/>
              </w:rPr>
              <w:t>(3.500 caractere)</w:t>
            </w:r>
          </w:p>
          <w:p w14:paraId="10A54633" w14:textId="60E539BE" w:rsidR="00746550" w:rsidRPr="00E55B79" w:rsidRDefault="00746550" w:rsidP="00E55B79">
            <w:pPr>
              <w:ind w:left="360"/>
              <w:rPr>
                <w:rFonts w:ascii="Trebuchet MS" w:hAnsi="Trebuchet MS"/>
                <w:sz w:val="24"/>
                <w:szCs w:val="24"/>
                <w:lang w:val="ro-RO"/>
              </w:rPr>
            </w:pPr>
            <w:r w:rsidRPr="00686CBD">
              <w:rPr>
                <w:rFonts w:ascii="Trebuchet MS" w:hAnsi="Trebuchet MS"/>
                <w:b/>
                <w:bCs/>
                <w:i/>
                <w:iCs/>
                <w:color w:val="FF0000"/>
                <w:sz w:val="24"/>
                <w:szCs w:val="24"/>
                <w:lang w:val="ro-RO"/>
              </w:rPr>
              <w:t>Pentru proiectele POAT nu se va completa.</w:t>
            </w:r>
          </w:p>
          <w:p w14:paraId="12744B95" w14:textId="77777777" w:rsidR="00E55B79" w:rsidRDefault="00F10659" w:rsidP="00E55B7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Aria prioritară SUERD (opțional)</w:t>
            </w:r>
            <w:r>
              <w:rPr>
                <w:rFonts w:ascii="Trebuchet MS" w:hAnsi="Trebuchet MS"/>
                <w:sz w:val="24"/>
                <w:szCs w:val="24"/>
                <w:lang w:val="ro-RO"/>
              </w:rPr>
              <w:t xml:space="preserve"> </w:t>
            </w:r>
          </w:p>
          <w:p w14:paraId="2C38BF49" w14:textId="4B6C3D31" w:rsidR="00746550" w:rsidRPr="00686CBD" w:rsidRDefault="00746550" w:rsidP="00E55B79">
            <w:pPr>
              <w:ind w:left="360"/>
              <w:rPr>
                <w:rFonts w:ascii="Trebuchet MS" w:hAnsi="Trebuchet MS"/>
                <w:sz w:val="24"/>
                <w:szCs w:val="24"/>
                <w:lang w:val="ro-RO"/>
              </w:rPr>
            </w:pPr>
            <w:r w:rsidRPr="00E55B79">
              <w:rPr>
                <w:rFonts w:ascii="Trebuchet MS" w:hAnsi="Trebuchet MS"/>
                <w:b/>
                <w:bCs/>
                <w:i/>
                <w:iCs/>
                <w:color w:val="FF0000"/>
                <w:sz w:val="24"/>
                <w:szCs w:val="24"/>
                <w:lang w:val="ro-RO"/>
              </w:rPr>
              <w:t>Pentru proiectele POAT nu se va completa.</w:t>
            </w:r>
          </w:p>
          <w:p w14:paraId="5B8697DA" w14:textId="77777777" w:rsidR="00F10659" w:rsidRDefault="00F10659" w:rsidP="00F10659">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Referitoare la alte strategii (opțional)</w:t>
            </w:r>
            <w:r>
              <w:rPr>
                <w:rFonts w:ascii="Trebuchet MS" w:hAnsi="Trebuchet MS"/>
                <w:sz w:val="24"/>
                <w:szCs w:val="24"/>
                <w:lang w:val="ro-RO"/>
              </w:rPr>
              <w:t xml:space="preserve"> </w:t>
            </w:r>
            <w:r w:rsidRPr="00F10659">
              <w:rPr>
                <w:rFonts w:ascii="Trebuchet MS" w:hAnsi="Trebuchet MS"/>
                <w:sz w:val="24"/>
                <w:szCs w:val="24"/>
                <w:lang w:val="ro-RO"/>
              </w:rPr>
              <w:t>(3.500 caractere)</w:t>
            </w:r>
          </w:p>
          <w:p w14:paraId="1DB31A3F" w14:textId="425C1CF5" w:rsidR="00B03CA5" w:rsidRPr="00686CBD" w:rsidRDefault="00B03CA5" w:rsidP="00686CBD">
            <w:pPr>
              <w:jc w:val="both"/>
              <w:rPr>
                <w:rFonts w:ascii="Trebuchet MS" w:hAnsi="Trebuchet MS"/>
                <w:i/>
                <w:iCs/>
                <w:sz w:val="24"/>
                <w:szCs w:val="24"/>
                <w:lang w:val="ro-RO"/>
              </w:rPr>
            </w:pPr>
            <w:r w:rsidRPr="00686CBD">
              <w:rPr>
                <w:rFonts w:ascii="Trebuchet MS" w:hAnsi="Trebuchet MS"/>
                <w:i/>
                <w:iCs/>
                <w:lang w:val="ro-RO"/>
              </w:rPr>
              <w:t xml:space="preserve">Dacă este cazul, se completează cu informații privind modul în care proiectul </w:t>
            </w:r>
            <w:proofErr w:type="spellStart"/>
            <w:r w:rsidRPr="00686CBD">
              <w:rPr>
                <w:rFonts w:ascii="Trebuchet MS" w:hAnsi="Trebuchet MS"/>
                <w:i/>
                <w:iCs/>
                <w:lang w:val="ro-RO"/>
              </w:rPr>
              <w:t>relaţionează</w:t>
            </w:r>
            <w:proofErr w:type="spellEnd"/>
            <w:r w:rsidRPr="00686CBD">
              <w:rPr>
                <w:rFonts w:ascii="Trebuchet MS" w:hAnsi="Trebuchet MS"/>
                <w:i/>
                <w:iCs/>
                <w:lang w:val="ro-RO"/>
              </w:rPr>
              <w:t xml:space="preserve">/se încadrează/răspunde unei strategii </w:t>
            </w:r>
            <w:proofErr w:type="spellStart"/>
            <w:r w:rsidRPr="00686CBD">
              <w:rPr>
                <w:rFonts w:ascii="Trebuchet MS" w:hAnsi="Trebuchet MS"/>
                <w:i/>
                <w:iCs/>
                <w:lang w:val="ro-RO"/>
              </w:rPr>
              <w:t>naţionale</w:t>
            </w:r>
            <w:proofErr w:type="spellEnd"/>
            <w:r w:rsidRPr="00686CBD">
              <w:rPr>
                <w:rFonts w:ascii="Trebuchet MS" w:hAnsi="Trebuchet MS"/>
                <w:i/>
                <w:iCs/>
                <w:lang w:val="ro-RO"/>
              </w:rPr>
              <w:t xml:space="preserve"> în domeniu, strategii locale sau regionale de dezvoltare sau alte planuri, documente strategice etc., acestea urmând a fi selectate din nomenclator. </w:t>
            </w:r>
            <w:r w:rsidRPr="00686CBD">
              <w:rPr>
                <w:rFonts w:ascii="Trebuchet MS" w:hAnsi="Trebuchet MS"/>
                <w:i/>
                <w:iCs/>
                <w:lang w:val="it-IT"/>
              </w:rPr>
              <w:t>Se va completa cu informații despre relevanța proiectului.</w:t>
            </w:r>
          </w:p>
          <w:p w14:paraId="54BA7103" w14:textId="3FA28C73" w:rsidR="00F10659" w:rsidRPr="00791A45" w:rsidRDefault="00F10659" w:rsidP="000A7378">
            <w:pPr>
              <w:pStyle w:val="ListParagraph"/>
              <w:numPr>
                <w:ilvl w:val="0"/>
                <w:numId w:val="15"/>
              </w:numPr>
              <w:rPr>
                <w:rFonts w:ascii="Trebuchet MS" w:hAnsi="Trebuchet MS"/>
                <w:sz w:val="24"/>
                <w:szCs w:val="24"/>
                <w:lang w:val="ro-RO"/>
              </w:rPr>
            </w:pPr>
            <w:r w:rsidRPr="00F10659">
              <w:rPr>
                <w:rFonts w:ascii="Trebuchet MS" w:hAnsi="Trebuchet MS"/>
                <w:sz w:val="24"/>
                <w:szCs w:val="24"/>
                <w:lang w:val="ro-RO"/>
              </w:rPr>
              <w:t>Strategii relevante (opțional)</w:t>
            </w:r>
            <w:r>
              <w:rPr>
                <w:rFonts w:ascii="Trebuchet MS" w:hAnsi="Trebuchet MS"/>
                <w:sz w:val="24"/>
                <w:szCs w:val="24"/>
                <w:lang w:val="ro-RO"/>
              </w:rPr>
              <w:t xml:space="preserve"> – se va face selecția din nomenclator </w:t>
            </w:r>
          </w:p>
        </w:tc>
      </w:tr>
    </w:tbl>
    <w:p w14:paraId="53789A0B" w14:textId="77777777" w:rsidR="001258BC" w:rsidRPr="00D8454E" w:rsidRDefault="001258BC" w:rsidP="00D104A7">
      <w:pPr>
        <w:pStyle w:val="ListParagraph"/>
        <w:rPr>
          <w:rFonts w:ascii="Trebuchet MS" w:hAnsi="Trebuchet MS"/>
          <w:sz w:val="24"/>
          <w:szCs w:val="24"/>
          <w:lang w:val="ro-RO"/>
        </w:rPr>
      </w:pPr>
    </w:p>
    <w:p w14:paraId="651FD23A" w14:textId="3F09449F" w:rsidR="004B5E2F" w:rsidRPr="00120EBA" w:rsidRDefault="004B5E2F" w:rsidP="00120EBA">
      <w:pPr>
        <w:pStyle w:val="Heading1"/>
      </w:pPr>
      <w:bookmarkStart w:id="22" w:name="_Toc154662459"/>
      <w:proofErr w:type="spellStart"/>
      <w:r w:rsidRPr="00120EBA">
        <w:t>Sectiunea</w:t>
      </w:r>
      <w:proofErr w:type="spellEnd"/>
      <w:r w:rsidRPr="00120EBA">
        <w:t>: DESCRIERE INSTRUMENTE FINANCIARE FOLOSITE</w:t>
      </w:r>
      <w:bookmarkEnd w:id="22"/>
    </w:p>
    <w:tbl>
      <w:tblPr>
        <w:tblStyle w:val="TableGrid"/>
        <w:tblW w:w="0" w:type="auto"/>
        <w:tblInd w:w="-5" w:type="dxa"/>
        <w:tblLook w:val="04A0" w:firstRow="1" w:lastRow="0" w:firstColumn="1" w:lastColumn="0" w:noHBand="0" w:noVBand="1"/>
      </w:tblPr>
      <w:tblGrid>
        <w:gridCol w:w="9021"/>
      </w:tblGrid>
      <w:tr w:rsidR="001258BC" w:rsidRPr="008F394B" w14:paraId="083EB242" w14:textId="726BE47C" w:rsidTr="00F85428">
        <w:tc>
          <w:tcPr>
            <w:tcW w:w="9021" w:type="dxa"/>
          </w:tcPr>
          <w:p w14:paraId="35BD625F" w14:textId="17235C30"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FABADFD" w14:textId="5271CA54" w:rsidR="00F6130A" w:rsidRPr="00686CBD" w:rsidRDefault="00F6130A" w:rsidP="009B3887">
            <w:pPr>
              <w:rPr>
                <w:rFonts w:ascii="Trebuchet MS" w:hAnsi="Trebuchet MS"/>
                <w:i/>
                <w:iCs/>
                <w:sz w:val="24"/>
                <w:szCs w:val="24"/>
                <w:lang w:val="ro-RO"/>
              </w:rPr>
            </w:pPr>
            <w:r w:rsidRPr="009B3887">
              <w:rPr>
                <w:rFonts w:ascii="Trebuchet MS" w:hAnsi="Trebuchet MS"/>
                <w:i/>
                <w:iCs/>
                <w:sz w:val="24"/>
                <w:szCs w:val="24"/>
                <w:lang w:val="ro-RO"/>
              </w:rPr>
              <w:t>Pentru proiectele POAT nu se va completa.</w:t>
            </w:r>
          </w:p>
        </w:tc>
      </w:tr>
    </w:tbl>
    <w:p w14:paraId="10D0E120" w14:textId="1E7209F1" w:rsidR="004B5E2F" w:rsidRPr="00120EBA" w:rsidRDefault="004B5E2F" w:rsidP="00120EBA">
      <w:pPr>
        <w:pStyle w:val="Heading1"/>
      </w:pPr>
      <w:bookmarkStart w:id="23" w:name="_Toc154662460"/>
      <w:proofErr w:type="spellStart"/>
      <w:r w:rsidRPr="00120EBA">
        <w:t>Sectiunea</w:t>
      </w:r>
      <w:proofErr w:type="spellEnd"/>
      <w:r w:rsidRPr="00120EBA">
        <w:t xml:space="preserve">: </w:t>
      </w:r>
      <w:r w:rsidR="00C9030D" w:rsidRPr="00120EBA">
        <w:t>CARACTER DURABIL AL PROIECTULUI</w:t>
      </w:r>
      <w:bookmarkEnd w:id="23"/>
      <w:r w:rsidR="00C9030D" w:rsidRPr="00120EBA">
        <w:t xml:space="preserve"> </w:t>
      </w:r>
    </w:p>
    <w:tbl>
      <w:tblPr>
        <w:tblStyle w:val="TableGrid"/>
        <w:tblW w:w="0" w:type="auto"/>
        <w:tblInd w:w="-5" w:type="dxa"/>
        <w:tblLook w:val="04A0" w:firstRow="1" w:lastRow="0" w:firstColumn="1" w:lastColumn="0" w:noHBand="0" w:noVBand="1"/>
      </w:tblPr>
      <w:tblGrid>
        <w:gridCol w:w="9021"/>
      </w:tblGrid>
      <w:tr w:rsidR="001258BC" w:rsidRPr="00283046" w14:paraId="758A6040" w14:textId="77777777" w:rsidTr="00F85428">
        <w:tc>
          <w:tcPr>
            <w:tcW w:w="9021" w:type="dxa"/>
          </w:tcPr>
          <w:p w14:paraId="22EAAD8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DDE3A45" w14:textId="1A7791DE" w:rsidR="00F6130A" w:rsidRDefault="00F6130A" w:rsidP="00F6130A">
            <w:pPr>
              <w:rPr>
                <w:rFonts w:ascii="Trebuchet MS" w:hAnsi="Trebuchet MS"/>
                <w:sz w:val="24"/>
                <w:szCs w:val="24"/>
                <w:lang w:val="ro-RO"/>
              </w:rPr>
            </w:pPr>
            <w:r>
              <w:rPr>
                <w:rFonts w:ascii="Trebuchet MS" w:hAnsi="Trebuchet MS"/>
                <w:sz w:val="24"/>
                <w:szCs w:val="24"/>
                <w:lang w:val="ro-RO"/>
              </w:rPr>
              <w:t>În cadrul acestei funcții se vor completa câmpurile după cum urmează:</w:t>
            </w:r>
          </w:p>
          <w:p w14:paraId="203C18F2" w14:textId="77777777" w:rsidR="005C7F03" w:rsidRDefault="005C7F03" w:rsidP="005C7F03">
            <w:pPr>
              <w:pStyle w:val="ListParagraph"/>
              <w:numPr>
                <w:ilvl w:val="0"/>
                <w:numId w:val="15"/>
              </w:numPr>
              <w:rPr>
                <w:rFonts w:ascii="Trebuchet MS" w:hAnsi="Trebuchet MS"/>
                <w:sz w:val="24"/>
                <w:szCs w:val="24"/>
                <w:lang w:val="ro-RO"/>
              </w:rPr>
            </w:pPr>
            <w:r w:rsidRPr="005C7F03">
              <w:rPr>
                <w:rFonts w:ascii="Trebuchet MS" w:hAnsi="Trebuchet MS"/>
                <w:sz w:val="24"/>
                <w:szCs w:val="24"/>
                <w:lang w:val="ro-RO"/>
              </w:rPr>
              <w:t>Dur.1. Descriere/Valorificarea rezultatelor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00F3B0EB" w14:textId="51E1B9BB" w:rsidR="00B81CFD" w:rsidRPr="002C5D04" w:rsidRDefault="00B81CFD" w:rsidP="00B81CFD">
            <w:pPr>
              <w:jc w:val="both"/>
              <w:rPr>
                <w:rFonts w:ascii="Trebuchet MS" w:hAnsi="Trebuchet MS"/>
                <w:i/>
                <w:iCs/>
                <w:lang w:val="it-IT"/>
              </w:rPr>
            </w:pPr>
            <w:r>
              <w:rPr>
                <w:rFonts w:ascii="Trebuchet MS" w:hAnsi="Trebuchet MS"/>
                <w:i/>
                <w:iCs/>
                <w:lang w:val="it-IT"/>
              </w:rPr>
              <w:t>S</w:t>
            </w:r>
            <w:r w:rsidRPr="002C5D04">
              <w:rPr>
                <w:rFonts w:ascii="Trebuchet MS" w:hAnsi="Trebuchet MS"/>
                <w:i/>
                <w:iCs/>
                <w:lang w:val="it-IT"/>
              </w:rPr>
              <w:t>e vor completa informații cu privire la unul sau mai multe din următoarele aspecte:</w:t>
            </w:r>
          </w:p>
          <w:p w14:paraId="084489E8" w14:textId="77777777" w:rsidR="00B81CFD" w:rsidRDefault="00B81CFD" w:rsidP="00B81CFD">
            <w:pPr>
              <w:numPr>
                <w:ilvl w:val="0"/>
                <w:numId w:val="16"/>
              </w:numPr>
              <w:jc w:val="both"/>
              <w:rPr>
                <w:rFonts w:ascii="Trebuchet MS" w:hAnsi="Trebuchet MS"/>
                <w:i/>
                <w:iCs/>
                <w:lang w:val="it-IT"/>
              </w:rPr>
            </w:pPr>
            <w:r w:rsidRPr="002C5D04">
              <w:rPr>
                <w:rFonts w:ascii="Trebuchet MS" w:hAnsi="Trebuchet MS"/>
                <w:i/>
                <w:iCs/>
                <w:lang w:val="it-IT"/>
              </w:rPr>
              <w:lastRenderedPageBreak/>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 (exceptie făcând proiectele care au vizat achiziția/dezvoltarea de elemente de infrastructură și proiectele de rambursare salarială).</w:t>
            </w:r>
          </w:p>
          <w:p w14:paraId="44DEBC58" w14:textId="399AF20C" w:rsidR="00B81CFD" w:rsidRDefault="00B81CFD" w:rsidP="002C5D04">
            <w:pPr>
              <w:numPr>
                <w:ilvl w:val="0"/>
                <w:numId w:val="16"/>
              </w:numPr>
              <w:jc w:val="both"/>
              <w:rPr>
                <w:rFonts w:ascii="Trebuchet MS" w:hAnsi="Trebuchet MS"/>
                <w:i/>
                <w:iCs/>
                <w:lang w:val="it-IT"/>
              </w:rPr>
            </w:pPr>
            <w:r w:rsidRPr="002C5D04">
              <w:rPr>
                <w:rFonts w:ascii="Trebuchet MS" w:hAnsi="Trebuchet MS"/>
                <w:i/>
                <w:iCs/>
                <w:lang w:val="it-IT"/>
              </w:rPr>
              <w:t>Posibilitatea continuării proiectului cu un altul, în cazul în care acesta reprezintă doar o etapă în rezolvarea problemei prezentate.</w:t>
            </w:r>
          </w:p>
          <w:p w14:paraId="32EB915A" w14:textId="77777777" w:rsidR="00F053A3" w:rsidRPr="002C5D04" w:rsidRDefault="00F053A3" w:rsidP="00F053A3">
            <w:pPr>
              <w:ind w:left="720"/>
              <w:jc w:val="both"/>
              <w:rPr>
                <w:rFonts w:ascii="Trebuchet MS" w:hAnsi="Trebuchet MS"/>
                <w:i/>
                <w:iCs/>
                <w:lang w:val="it-IT"/>
              </w:rPr>
            </w:pPr>
          </w:p>
          <w:p w14:paraId="16B32339" w14:textId="77777777" w:rsidR="005C7F03" w:rsidRDefault="005C7F03" w:rsidP="005C7F03">
            <w:pPr>
              <w:pStyle w:val="ListParagraph"/>
              <w:numPr>
                <w:ilvl w:val="0"/>
                <w:numId w:val="15"/>
              </w:numPr>
              <w:jc w:val="both"/>
              <w:rPr>
                <w:rFonts w:ascii="Trebuchet MS" w:hAnsi="Trebuchet MS"/>
                <w:sz w:val="24"/>
                <w:szCs w:val="24"/>
                <w:lang w:val="ro-RO"/>
              </w:rPr>
            </w:pPr>
            <w:bookmarkStart w:id="24" w:name="_Hlk140488446"/>
            <w:r w:rsidRPr="005C7F03">
              <w:rPr>
                <w:rFonts w:ascii="Trebuchet MS" w:hAnsi="Trebuchet MS"/>
                <w:sz w:val="24"/>
                <w:szCs w:val="24"/>
                <w:lang w:val="ro-RO"/>
              </w:rPr>
              <w:t xml:space="preserve">Dur.2. </w:t>
            </w:r>
            <w:bookmarkEnd w:id="24"/>
            <w:r w:rsidRPr="005C7F03">
              <w:rPr>
                <w:rFonts w:ascii="Trebuchet MS" w:hAnsi="Trebuchet MS"/>
                <w:sz w:val="24"/>
                <w:szCs w:val="24"/>
                <w:lang w:val="ro-RO"/>
              </w:rPr>
              <w:t xml:space="preserve">Furnizează </w:t>
            </w:r>
            <w:proofErr w:type="spellStart"/>
            <w:r w:rsidRPr="005C7F03">
              <w:rPr>
                <w:rFonts w:ascii="Trebuchet MS" w:hAnsi="Trebuchet MS"/>
                <w:sz w:val="24"/>
                <w:szCs w:val="24"/>
                <w:lang w:val="ro-RO"/>
              </w:rPr>
              <w:t>informaţii</w:t>
            </w:r>
            <w:proofErr w:type="spellEnd"/>
            <w:r w:rsidRPr="005C7F03">
              <w:rPr>
                <w:rFonts w:ascii="Trebuchet MS" w:hAnsi="Trebuchet MS"/>
                <w:sz w:val="24"/>
                <w:szCs w:val="24"/>
                <w:lang w:val="ro-RO"/>
              </w:rPr>
              <w:t xml:space="preserve"> cu privire la toate acordurile </w:t>
            </w:r>
            <w:proofErr w:type="spellStart"/>
            <w:r w:rsidRPr="005C7F03">
              <w:rPr>
                <w:rFonts w:ascii="Trebuchet MS" w:hAnsi="Trebuchet MS"/>
                <w:sz w:val="24"/>
                <w:szCs w:val="24"/>
                <w:lang w:val="ro-RO"/>
              </w:rPr>
              <w:t>instituţionale</w:t>
            </w:r>
            <w:proofErr w:type="spellEnd"/>
            <w:r w:rsidRPr="005C7F03">
              <w:rPr>
                <w:rFonts w:ascii="Trebuchet MS" w:hAnsi="Trebuchet MS"/>
                <w:sz w:val="24"/>
                <w:szCs w:val="24"/>
                <w:lang w:val="ro-RO"/>
              </w:rPr>
              <w:t xml:space="preserve"> relevante cu </w:t>
            </w:r>
            <w:proofErr w:type="spellStart"/>
            <w:r w:rsidRPr="005C7F03">
              <w:rPr>
                <w:rFonts w:ascii="Trebuchet MS" w:hAnsi="Trebuchet MS"/>
                <w:sz w:val="24"/>
                <w:szCs w:val="24"/>
                <w:lang w:val="ro-RO"/>
              </w:rPr>
              <w:t>părţi</w:t>
            </w:r>
            <w:proofErr w:type="spellEnd"/>
            <w:r w:rsidRPr="005C7F03">
              <w:rPr>
                <w:rFonts w:ascii="Trebuchet MS" w:hAnsi="Trebuchet MS"/>
                <w:sz w:val="24"/>
                <w:szCs w:val="24"/>
                <w:lang w:val="ro-RO"/>
              </w:rPr>
              <w:t xml:space="preserve"> </w:t>
            </w:r>
            <w:proofErr w:type="spellStart"/>
            <w:r w:rsidRPr="005C7F03">
              <w:rPr>
                <w:rFonts w:ascii="Trebuchet MS" w:hAnsi="Trebuchet MS"/>
                <w:sz w:val="24"/>
                <w:szCs w:val="24"/>
                <w:lang w:val="ro-RO"/>
              </w:rPr>
              <w:t>terţe</w:t>
            </w:r>
            <w:proofErr w:type="spellEnd"/>
            <w:r w:rsidRPr="005C7F03">
              <w:rPr>
                <w:rFonts w:ascii="Trebuchet MS" w:hAnsi="Trebuchet MS"/>
                <w:sz w:val="24"/>
                <w:szCs w:val="24"/>
                <w:lang w:val="ro-RO"/>
              </w:rPr>
              <w:t xml:space="preserve"> pentru implementarea proiectului </w:t>
            </w:r>
            <w:proofErr w:type="spellStart"/>
            <w:r w:rsidRPr="005C7F03">
              <w:rPr>
                <w:rFonts w:ascii="Trebuchet MS" w:hAnsi="Trebuchet MS"/>
                <w:sz w:val="24"/>
                <w:szCs w:val="24"/>
                <w:lang w:val="ro-RO"/>
              </w:rPr>
              <w:t>şi</w:t>
            </w:r>
            <w:proofErr w:type="spellEnd"/>
            <w:r w:rsidRPr="005C7F03">
              <w:rPr>
                <w:rFonts w:ascii="Trebuchet MS" w:hAnsi="Trebuchet MS"/>
                <w:sz w:val="24"/>
                <w:szCs w:val="24"/>
                <w:lang w:val="ro-RO"/>
              </w:rPr>
              <w:t xml:space="preserve"> exploatarea cu succes a </w:t>
            </w:r>
            <w:proofErr w:type="spellStart"/>
            <w:r w:rsidRPr="005C7F03">
              <w:rPr>
                <w:rFonts w:ascii="Trebuchet MS" w:hAnsi="Trebuchet MS"/>
                <w:sz w:val="24"/>
                <w:szCs w:val="24"/>
                <w:lang w:val="ro-RO"/>
              </w:rPr>
              <w:t>facilităţilor</w:t>
            </w:r>
            <w:proofErr w:type="spellEnd"/>
            <w:r w:rsidRPr="005C7F03">
              <w:rPr>
                <w:rFonts w:ascii="Trebuchet MS" w:hAnsi="Trebuchet MS"/>
                <w:sz w:val="24"/>
                <w:szCs w:val="24"/>
                <w:lang w:val="ro-RO"/>
              </w:rPr>
              <w:t xml:space="preserve"> care au fost planificate </w:t>
            </w:r>
            <w:proofErr w:type="spellStart"/>
            <w:r w:rsidRPr="005C7F03">
              <w:rPr>
                <w:rFonts w:ascii="Trebuchet MS" w:hAnsi="Trebuchet MS"/>
                <w:sz w:val="24"/>
                <w:szCs w:val="24"/>
                <w:lang w:val="ro-RO"/>
              </w:rPr>
              <w:t>şi</w:t>
            </w:r>
            <w:proofErr w:type="spellEnd"/>
            <w:r w:rsidRPr="005C7F03">
              <w:rPr>
                <w:rFonts w:ascii="Trebuchet MS" w:hAnsi="Trebuchet MS"/>
                <w:sz w:val="24"/>
                <w:szCs w:val="24"/>
                <w:lang w:val="ro-RO"/>
              </w:rPr>
              <w:t>, eventual, încheiate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13C5D109" w14:textId="77777777" w:rsidR="00F053A3" w:rsidRPr="00F053A3" w:rsidRDefault="00F053A3" w:rsidP="00F053A3">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p w14:paraId="3E263321" w14:textId="774AC8E9" w:rsidR="007421F3" w:rsidRPr="002C5D04" w:rsidRDefault="007421F3" w:rsidP="002C5D04">
            <w:pPr>
              <w:jc w:val="both"/>
              <w:rPr>
                <w:rFonts w:ascii="Trebuchet MS" w:hAnsi="Trebuchet MS"/>
                <w:i/>
                <w:iCs/>
                <w:sz w:val="24"/>
                <w:szCs w:val="24"/>
                <w:lang w:val="it-IT"/>
              </w:rPr>
            </w:pPr>
          </w:p>
          <w:p w14:paraId="258BAFE7" w14:textId="2A9849AF" w:rsidR="005C7F03" w:rsidRDefault="005C7F03" w:rsidP="005C7F03">
            <w:pPr>
              <w:pStyle w:val="ListParagraph"/>
              <w:numPr>
                <w:ilvl w:val="0"/>
                <w:numId w:val="15"/>
              </w:numPr>
              <w:jc w:val="both"/>
              <w:rPr>
                <w:rFonts w:ascii="Trebuchet MS" w:hAnsi="Trebuchet MS"/>
                <w:sz w:val="24"/>
                <w:szCs w:val="24"/>
                <w:lang w:val="ro-RO"/>
              </w:rPr>
            </w:pPr>
            <w:bookmarkStart w:id="25" w:name="_Hlk140488492"/>
            <w:r w:rsidRPr="005C7F03">
              <w:rPr>
                <w:rFonts w:ascii="Trebuchet MS" w:hAnsi="Trebuchet MS"/>
                <w:sz w:val="24"/>
                <w:szCs w:val="24"/>
                <w:lang w:val="ro-RO"/>
              </w:rPr>
              <w:t xml:space="preserve">Dur.3. Oferă </w:t>
            </w:r>
            <w:bookmarkEnd w:id="25"/>
            <w:r w:rsidRPr="005C7F03">
              <w:rPr>
                <w:rFonts w:ascii="Trebuchet MS" w:hAnsi="Trebuchet MS"/>
                <w:sz w:val="24"/>
                <w:szCs w:val="24"/>
                <w:lang w:val="ro-RO"/>
              </w:rPr>
              <w:t>detalii cu privire la modul în care va fi gestionată infrastructura după încheierea proiectului (</w:t>
            </w:r>
            <w:proofErr w:type="spellStart"/>
            <w:r w:rsidRPr="005C7F03">
              <w:rPr>
                <w:rFonts w:ascii="Trebuchet MS" w:hAnsi="Trebuchet MS"/>
                <w:sz w:val="24"/>
                <w:szCs w:val="24"/>
                <w:lang w:val="ro-RO"/>
              </w:rPr>
              <w:t>şi</w:t>
            </w:r>
            <w:proofErr w:type="spellEnd"/>
            <w:r w:rsidRPr="005C7F03">
              <w:rPr>
                <w:rFonts w:ascii="Trebuchet MS" w:hAnsi="Trebuchet MS"/>
                <w:sz w:val="24"/>
                <w:szCs w:val="24"/>
                <w:lang w:val="ro-RO"/>
              </w:rPr>
              <w:t xml:space="preserve"> anume, numele operatorului; metode de </w:t>
            </w:r>
            <w:proofErr w:type="spellStart"/>
            <w:r w:rsidRPr="005C7F03">
              <w:rPr>
                <w:rFonts w:ascii="Trebuchet MS" w:hAnsi="Trebuchet MS"/>
                <w:sz w:val="24"/>
                <w:szCs w:val="24"/>
                <w:lang w:val="ro-RO"/>
              </w:rPr>
              <w:t>selecţie</w:t>
            </w:r>
            <w:proofErr w:type="spellEnd"/>
            <w:r w:rsidRPr="005C7F03">
              <w:rPr>
                <w:rFonts w:ascii="Trebuchet MS" w:hAnsi="Trebuchet MS"/>
                <w:sz w:val="24"/>
                <w:szCs w:val="24"/>
                <w:lang w:val="ro-RO"/>
              </w:rPr>
              <w:t xml:space="preserve"> - administrare publică sau concesiune; tip de contract etc.)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780BE0BE" w14:textId="77777777" w:rsidR="00F053A3" w:rsidRPr="00F053A3" w:rsidRDefault="00F053A3" w:rsidP="00F053A3">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p w14:paraId="41F5749F" w14:textId="77777777" w:rsidR="00F053A3" w:rsidRPr="00F053A3" w:rsidRDefault="00F053A3" w:rsidP="00F053A3">
            <w:pPr>
              <w:ind w:left="360"/>
              <w:jc w:val="both"/>
              <w:rPr>
                <w:rFonts w:ascii="Trebuchet MS" w:hAnsi="Trebuchet MS"/>
                <w:sz w:val="24"/>
                <w:szCs w:val="24"/>
                <w:lang w:val="it-IT"/>
              </w:rPr>
            </w:pPr>
          </w:p>
          <w:p w14:paraId="0C41F7F0" w14:textId="65BBD546" w:rsidR="005C7F03" w:rsidRDefault="005C7F03" w:rsidP="00F053A3">
            <w:pPr>
              <w:pStyle w:val="ListParagraph"/>
              <w:numPr>
                <w:ilvl w:val="0"/>
                <w:numId w:val="15"/>
              </w:numPr>
              <w:jc w:val="both"/>
              <w:rPr>
                <w:rFonts w:ascii="Trebuchet MS" w:hAnsi="Trebuchet MS"/>
                <w:sz w:val="24"/>
                <w:szCs w:val="24"/>
                <w:lang w:val="ro-RO"/>
              </w:rPr>
            </w:pPr>
            <w:r w:rsidRPr="005C7F03">
              <w:rPr>
                <w:rFonts w:ascii="Trebuchet MS" w:hAnsi="Trebuchet MS"/>
                <w:sz w:val="24"/>
                <w:szCs w:val="24"/>
                <w:lang w:val="ro-RO"/>
              </w:rPr>
              <w:t>Dur.4. Transferabilitatea rezultatelor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35418561" w14:textId="2F620694" w:rsidR="002F4C45" w:rsidRPr="00F053A3" w:rsidRDefault="00F053A3" w:rsidP="002C5D04">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p w14:paraId="3F2280F8" w14:textId="77777777" w:rsidR="00F053A3" w:rsidRPr="002C5D04" w:rsidRDefault="00F053A3" w:rsidP="002C5D04">
            <w:pPr>
              <w:jc w:val="both"/>
              <w:rPr>
                <w:rFonts w:ascii="Trebuchet MS" w:hAnsi="Trebuchet MS"/>
                <w:i/>
                <w:iCs/>
                <w:sz w:val="24"/>
                <w:szCs w:val="24"/>
                <w:lang w:val="it-IT"/>
              </w:rPr>
            </w:pPr>
          </w:p>
          <w:p w14:paraId="54E4383B" w14:textId="77777777" w:rsidR="005C7F03" w:rsidRDefault="005C7F03" w:rsidP="002C5D04">
            <w:pPr>
              <w:pStyle w:val="ListParagraph"/>
              <w:numPr>
                <w:ilvl w:val="0"/>
                <w:numId w:val="15"/>
              </w:numPr>
              <w:jc w:val="both"/>
              <w:rPr>
                <w:rFonts w:ascii="Trebuchet MS" w:hAnsi="Trebuchet MS"/>
                <w:sz w:val="24"/>
                <w:szCs w:val="24"/>
                <w:lang w:val="ro-RO"/>
              </w:rPr>
            </w:pPr>
            <w:r w:rsidRPr="005C7F03">
              <w:rPr>
                <w:rFonts w:ascii="Trebuchet MS" w:hAnsi="Trebuchet MS"/>
                <w:sz w:val="24"/>
                <w:szCs w:val="24"/>
                <w:lang w:val="ro-RO"/>
              </w:rPr>
              <w:t>Dur.5.</w:t>
            </w:r>
            <w:r w:rsidR="00B81CFD">
              <w:rPr>
                <w:rFonts w:ascii="Trebuchet MS" w:hAnsi="Trebuchet MS"/>
                <w:sz w:val="24"/>
                <w:szCs w:val="24"/>
                <w:lang w:val="ro-RO"/>
              </w:rPr>
              <w:t xml:space="preserve"> </w:t>
            </w:r>
            <w:r w:rsidRPr="005C7F03">
              <w:rPr>
                <w:rFonts w:ascii="Trebuchet MS" w:hAnsi="Trebuchet MS"/>
                <w:sz w:val="24"/>
                <w:szCs w:val="24"/>
                <w:lang w:val="ro-RO"/>
              </w:rPr>
              <w:t>Exploatare infrastructură (Descrierea utilizării optime a infrastructurii): (opțional)</w:t>
            </w:r>
            <w:r>
              <w:rPr>
                <w:rFonts w:ascii="Trebuchet MS" w:hAnsi="Trebuchet MS"/>
                <w:sz w:val="24"/>
                <w:szCs w:val="24"/>
                <w:lang w:val="ro-RO"/>
              </w:rPr>
              <w:t xml:space="preserve"> </w:t>
            </w:r>
            <w:r w:rsidRPr="005C7F03">
              <w:rPr>
                <w:rFonts w:ascii="Trebuchet MS" w:hAnsi="Trebuchet MS"/>
                <w:sz w:val="24"/>
                <w:szCs w:val="24"/>
                <w:lang w:val="ro-RO"/>
              </w:rPr>
              <w:t>(3.500 caractere)</w:t>
            </w:r>
          </w:p>
          <w:p w14:paraId="066F43D8" w14:textId="0B15B28E" w:rsidR="00F053A3" w:rsidRPr="00F053A3" w:rsidRDefault="00F053A3" w:rsidP="00F053A3">
            <w:pPr>
              <w:jc w:val="both"/>
              <w:rPr>
                <w:rFonts w:ascii="Trebuchet MS" w:hAnsi="Trebuchet MS"/>
                <w:b/>
                <w:bCs/>
                <w:i/>
                <w:iCs/>
                <w:color w:val="FF0000"/>
                <w:sz w:val="24"/>
                <w:szCs w:val="24"/>
                <w:lang w:val="it-IT"/>
              </w:rPr>
            </w:pPr>
            <w:r w:rsidRPr="00F053A3">
              <w:rPr>
                <w:rFonts w:ascii="Trebuchet MS" w:hAnsi="Trebuchet MS"/>
                <w:b/>
                <w:bCs/>
                <w:i/>
                <w:iCs/>
                <w:color w:val="FF0000"/>
                <w:sz w:val="24"/>
                <w:szCs w:val="24"/>
                <w:lang w:val="it-IT"/>
              </w:rPr>
              <w:t>Solicitanții PoAT -P1 nu vor completa această secțiune.</w:t>
            </w:r>
          </w:p>
        </w:tc>
      </w:tr>
    </w:tbl>
    <w:p w14:paraId="38594B3D" w14:textId="17F415CE" w:rsidR="004B5E2F" w:rsidRPr="00120EBA" w:rsidRDefault="004B5E2F" w:rsidP="00120EBA">
      <w:pPr>
        <w:pStyle w:val="Heading1"/>
      </w:pPr>
      <w:bookmarkStart w:id="26" w:name="_Toc154662461"/>
      <w:proofErr w:type="spellStart"/>
      <w:r w:rsidRPr="00120EBA">
        <w:lastRenderedPageBreak/>
        <w:t>Sectiunea</w:t>
      </w:r>
      <w:proofErr w:type="spellEnd"/>
      <w:r w:rsidRPr="00120EBA">
        <w:t>: RISCURI</w:t>
      </w:r>
      <w:bookmarkEnd w:id="26"/>
    </w:p>
    <w:tbl>
      <w:tblPr>
        <w:tblStyle w:val="TableGrid"/>
        <w:tblW w:w="0" w:type="auto"/>
        <w:tblInd w:w="-5" w:type="dxa"/>
        <w:tblLook w:val="04A0" w:firstRow="1" w:lastRow="0" w:firstColumn="1" w:lastColumn="0" w:noHBand="0" w:noVBand="1"/>
      </w:tblPr>
      <w:tblGrid>
        <w:gridCol w:w="9492"/>
      </w:tblGrid>
      <w:tr w:rsidR="001258BC" w:rsidRPr="00283046" w14:paraId="454A5E72" w14:textId="77777777" w:rsidTr="00F85428">
        <w:tc>
          <w:tcPr>
            <w:tcW w:w="9021" w:type="dxa"/>
          </w:tcPr>
          <w:p w14:paraId="3FFC36F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49D65828" w14:textId="77777777" w:rsidR="009143DE" w:rsidRDefault="009143DE" w:rsidP="00D104A7">
            <w:pPr>
              <w:ind w:left="360"/>
              <w:rPr>
                <w:rFonts w:ascii="Trebuchet MS" w:hAnsi="Trebuchet MS"/>
                <w:sz w:val="24"/>
                <w:szCs w:val="24"/>
                <w:lang w:val="ro-RO"/>
              </w:rPr>
            </w:pPr>
          </w:p>
          <w:p w14:paraId="2A322BD6" w14:textId="77777777" w:rsidR="009143DE" w:rsidRPr="008F394B" w:rsidRDefault="009143DE" w:rsidP="009143DE">
            <w:pPr>
              <w:jc w:val="both"/>
              <w:rPr>
                <w:rFonts w:ascii="Trebuchet MS" w:hAnsi="Trebuchet MS"/>
                <w:lang w:val="ro-RO"/>
              </w:rPr>
            </w:pPr>
            <w:r w:rsidRPr="008F394B">
              <w:rPr>
                <w:rFonts w:ascii="Trebuchet MS" w:hAnsi="Trebuchet MS"/>
                <w:lang w:val="ro-RO"/>
              </w:rPr>
              <w:t>Se vor prezenta, succint și la obiect, dacă sunt identificate riscuri legate de implementarea proiectului precum și măsurile de reducere a acestora.</w:t>
            </w:r>
          </w:p>
          <w:p w14:paraId="61C872FA" w14:textId="77777777" w:rsidR="009143DE" w:rsidRPr="008F394B" w:rsidRDefault="009143DE" w:rsidP="009143DE">
            <w:pPr>
              <w:jc w:val="both"/>
              <w:rPr>
                <w:rFonts w:ascii="Trebuchet MS" w:hAnsi="Trebuchet MS"/>
                <w:lang w:val="pt-BR"/>
              </w:rPr>
            </w:pPr>
            <w:r w:rsidRPr="008F394B">
              <w:rPr>
                <w:rFonts w:ascii="Trebuchet MS" w:hAnsi="Trebuchet MS"/>
                <w:lang w:val="pt-BR"/>
              </w:rPr>
              <w:t xml:space="preserve">Câmpul </w:t>
            </w:r>
            <w:r w:rsidRPr="008F394B">
              <w:rPr>
                <w:rFonts w:ascii="Trebuchet MS" w:hAnsi="Trebuchet MS"/>
                <w:i/>
                <w:lang w:val="pt-BR"/>
              </w:rPr>
              <w:t>Descriere</w:t>
            </w:r>
            <w:r w:rsidRPr="008F394B">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61EFD089" w14:textId="77777777" w:rsidR="009143DE" w:rsidRPr="008F394B" w:rsidRDefault="009143DE" w:rsidP="009143DE">
            <w:pPr>
              <w:jc w:val="both"/>
              <w:rPr>
                <w:rFonts w:ascii="Trebuchet MS" w:hAnsi="Trebuchet MS"/>
                <w:b/>
                <w:lang w:val="pt-BR"/>
              </w:rPr>
            </w:pPr>
          </w:p>
          <w:p w14:paraId="4820114E" w14:textId="4C7C9C9C" w:rsidR="009143DE" w:rsidRPr="00FD72E5" w:rsidRDefault="009143DE" w:rsidP="009143DE">
            <w:pPr>
              <w:jc w:val="both"/>
              <w:rPr>
                <w:rFonts w:ascii="Trebuchet MS" w:hAnsi="Trebuchet MS"/>
                <w:b/>
                <w:lang w:val="it-IT"/>
              </w:rPr>
            </w:pPr>
            <w:r w:rsidRPr="00FD72E5">
              <w:rPr>
                <w:rFonts w:ascii="Trebuchet MS" w:hAnsi="Trebuchet MS"/>
                <w:b/>
                <w:lang w:val="it-IT"/>
              </w:rPr>
              <w:t xml:space="preserve">Descriere </w:t>
            </w:r>
            <w:r w:rsidR="00D6143C" w:rsidRPr="00FD72E5">
              <w:rPr>
                <w:rFonts w:ascii="Trebuchet MS" w:hAnsi="Trebuchet MS"/>
                <w:b/>
                <w:lang w:val="it-IT"/>
              </w:rPr>
              <w:t xml:space="preserve">(optional) </w:t>
            </w:r>
            <w:r w:rsidRPr="00FD72E5">
              <w:rPr>
                <w:rFonts w:ascii="Trebuchet MS" w:hAnsi="Trebuchet MS"/>
                <w:b/>
                <w:lang w:val="it-IT"/>
              </w:rPr>
              <w:t xml:space="preserve">(1000 caractere): </w:t>
            </w:r>
          </w:p>
          <w:tbl>
            <w:tblPr>
              <w:tblStyle w:val="TableGrid"/>
              <w:tblW w:w="9322" w:type="dxa"/>
              <w:tblLook w:val="04A0" w:firstRow="1" w:lastRow="0" w:firstColumn="1" w:lastColumn="0" w:noHBand="0" w:noVBand="1"/>
            </w:tblPr>
            <w:tblGrid>
              <w:gridCol w:w="9322"/>
            </w:tblGrid>
            <w:tr w:rsidR="009143DE" w:rsidRPr="008F394B" w14:paraId="1206641D" w14:textId="77777777" w:rsidTr="00EA5BDC">
              <w:tc>
                <w:tcPr>
                  <w:tcW w:w="9322" w:type="dxa"/>
                </w:tcPr>
                <w:p w14:paraId="1144A8A4" w14:textId="02F10975" w:rsidR="009143DE" w:rsidRPr="008F394B" w:rsidRDefault="00D6143C" w:rsidP="009143DE">
                  <w:pPr>
                    <w:jc w:val="both"/>
                    <w:rPr>
                      <w:rFonts w:ascii="Trebuchet MS" w:hAnsi="Trebuchet MS"/>
                      <w:b/>
                      <w:lang w:val="pt-BR"/>
                    </w:rPr>
                  </w:pPr>
                  <w:r w:rsidRPr="008F394B">
                    <w:rPr>
                      <w:rFonts w:ascii="Trebuchet MS" w:hAnsi="Trebuchet MS"/>
                      <w:b/>
                      <w:color w:val="FF0000"/>
                      <w:lang w:val="pt-BR"/>
                    </w:rPr>
                    <w:t xml:space="preserve">Beneficiarii POAT nu vor completa acest câmp. </w:t>
                  </w:r>
                </w:p>
              </w:tc>
            </w:tr>
          </w:tbl>
          <w:p w14:paraId="1A3B596B" w14:textId="77777777" w:rsidR="009143DE" w:rsidRPr="008F394B" w:rsidRDefault="009143DE" w:rsidP="009143DE">
            <w:pPr>
              <w:jc w:val="both"/>
              <w:rPr>
                <w:rFonts w:ascii="Trebuchet MS" w:hAnsi="Trebuchet MS"/>
                <w:b/>
                <w:lang w:val="pt-BR"/>
              </w:rPr>
            </w:pPr>
          </w:p>
          <w:p w14:paraId="71E23024" w14:textId="77777777" w:rsidR="009143DE" w:rsidRPr="00FD72E5" w:rsidRDefault="009143DE" w:rsidP="009143DE">
            <w:pPr>
              <w:jc w:val="both"/>
              <w:rPr>
                <w:rFonts w:ascii="Trebuchet MS" w:hAnsi="Trebuchet MS"/>
                <w:b/>
                <w:lang w:val="it-IT"/>
              </w:rPr>
            </w:pPr>
            <w:r w:rsidRPr="00FD72E5">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756D1B" w:rsidRPr="00965A92" w14:paraId="50FF75E8" w14:textId="77777777" w:rsidTr="00756D1B">
              <w:trPr>
                <w:trHeight w:val="456"/>
              </w:trPr>
              <w:tc>
                <w:tcPr>
                  <w:tcW w:w="3147" w:type="dxa"/>
                </w:tcPr>
                <w:p w14:paraId="6095E1E3" w14:textId="4DBACB56" w:rsidR="00756D1B" w:rsidRPr="00FD72E5" w:rsidRDefault="00756D1B" w:rsidP="009143DE">
                  <w:pPr>
                    <w:jc w:val="both"/>
                    <w:rPr>
                      <w:rFonts w:ascii="Trebuchet MS" w:hAnsi="Trebuchet MS"/>
                      <w:b/>
                      <w:lang w:val="it-IT"/>
                    </w:rPr>
                  </w:pPr>
                  <w:r w:rsidRPr="00FD72E5">
                    <w:rPr>
                      <w:rFonts w:ascii="Trebuchet MS" w:hAnsi="Trebuchet MS"/>
                      <w:b/>
                      <w:lang w:val="it-IT"/>
                    </w:rPr>
                    <w:t>Risc identificat</w:t>
                  </w:r>
                  <w:r>
                    <w:rPr>
                      <w:rFonts w:ascii="Trebuchet MS" w:hAnsi="Trebuchet MS"/>
                      <w:b/>
                      <w:lang w:val="it-IT"/>
                    </w:rPr>
                    <w:t xml:space="preserve"> (3.500 caractere)</w:t>
                  </w:r>
                </w:p>
              </w:tc>
              <w:tc>
                <w:tcPr>
                  <w:tcW w:w="5528" w:type="dxa"/>
                </w:tcPr>
                <w:p w14:paraId="7107BD8B" w14:textId="7783C7FA" w:rsidR="00756D1B" w:rsidRPr="00FD72E5" w:rsidRDefault="00756D1B" w:rsidP="009143DE">
                  <w:pPr>
                    <w:jc w:val="both"/>
                    <w:rPr>
                      <w:rFonts w:ascii="Trebuchet MS" w:hAnsi="Trebuchet MS"/>
                      <w:b/>
                      <w:lang w:val="it-IT"/>
                    </w:rPr>
                  </w:pPr>
                  <w:r w:rsidRPr="00FD72E5">
                    <w:rPr>
                      <w:rFonts w:ascii="Trebuchet MS" w:hAnsi="Trebuchet MS"/>
                      <w:b/>
                      <w:lang w:val="it-IT"/>
                    </w:rPr>
                    <w:t xml:space="preserve">Măsuri </w:t>
                  </w:r>
                  <w:r w:rsidRPr="00756D1B">
                    <w:rPr>
                      <w:rFonts w:ascii="Trebuchet MS" w:hAnsi="Trebuchet MS"/>
                      <w:b/>
                      <w:lang w:val="it-IT"/>
                    </w:rPr>
                    <w:t>atenuare  riscuri</w:t>
                  </w:r>
                  <w:r>
                    <w:rPr>
                      <w:rFonts w:ascii="Trebuchet MS" w:hAnsi="Trebuchet MS"/>
                      <w:b/>
                      <w:lang w:val="it-IT"/>
                    </w:rPr>
                    <w:t xml:space="preserve"> (3.500 caractere)</w:t>
                  </w:r>
                </w:p>
              </w:tc>
            </w:tr>
            <w:tr w:rsidR="00756D1B" w:rsidRPr="00283046" w14:paraId="36578467" w14:textId="77777777" w:rsidTr="00756D1B">
              <w:trPr>
                <w:trHeight w:val="670"/>
              </w:trPr>
              <w:tc>
                <w:tcPr>
                  <w:tcW w:w="3147" w:type="dxa"/>
                </w:tcPr>
                <w:p w14:paraId="093040AA" w14:textId="77777777" w:rsidR="00756D1B" w:rsidRPr="00FD72E5" w:rsidRDefault="00756D1B" w:rsidP="009143DE">
                  <w:pPr>
                    <w:jc w:val="both"/>
                    <w:rPr>
                      <w:rFonts w:ascii="Trebuchet MS" w:hAnsi="Trebuchet MS"/>
                      <w:i/>
                      <w:color w:val="0070C0"/>
                      <w:lang w:val="it-IT"/>
                    </w:rPr>
                  </w:pPr>
                  <w:r w:rsidRPr="00FD72E5">
                    <w:rPr>
                      <w:rFonts w:ascii="Trebuchet MS" w:hAnsi="Trebuchet MS"/>
                      <w:i/>
                      <w:color w:val="0070C0"/>
                      <w:lang w:val="it-IT"/>
                    </w:rPr>
                    <w:t>Ex: Migrarea forței de muncă specializate către alte sectoare</w:t>
                  </w:r>
                </w:p>
              </w:tc>
              <w:tc>
                <w:tcPr>
                  <w:tcW w:w="5528" w:type="dxa"/>
                </w:tcPr>
                <w:p w14:paraId="1B2D5D0D" w14:textId="77777777" w:rsidR="00756D1B" w:rsidRPr="00FD72E5" w:rsidRDefault="00756D1B" w:rsidP="009143DE">
                  <w:pPr>
                    <w:jc w:val="both"/>
                    <w:rPr>
                      <w:rFonts w:ascii="Trebuchet MS" w:hAnsi="Trebuchet MS"/>
                      <w:i/>
                      <w:color w:val="0070C0"/>
                      <w:lang w:val="it-IT"/>
                    </w:rPr>
                  </w:pPr>
                  <w:r w:rsidRPr="00FD72E5">
                    <w:rPr>
                      <w:rFonts w:ascii="Trebuchet MS" w:hAnsi="Trebuchet MS"/>
                      <w:i/>
                      <w:color w:val="0070C0"/>
                      <w:lang w:val="it-IT"/>
                    </w:rPr>
                    <w:t>Stimularea corespunzătoare a personalului prin acordarea sporurilor prevăzute de legislația în vigoare.</w:t>
                  </w:r>
                </w:p>
              </w:tc>
            </w:tr>
            <w:tr w:rsidR="00756D1B" w:rsidRPr="00283046" w14:paraId="4721B1D6" w14:textId="77777777" w:rsidTr="00756D1B">
              <w:trPr>
                <w:trHeight w:val="228"/>
              </w:trPr>
              <w:tc>
                <w:tcPr>
                  <w:tcW w:w="3147" w:type="dxa"/>
                </w:tcPr>
                <w:p w14:paraId="6B7791F9" w14:textId="77777777" w:rsidR="00756D1B" w:rsidRPr="00FD72E5" w:rsidRDefault="00756D1B" w:rsidP="009143DE">
                  <w:pPr>
                    <w:jc w:val="both"/>
                    <w:rPr>
                      <w:rFonts w:ascii="Trebuchet MS" w:hAnsi="Trebuchet MS"/>
                      <w:i/>
                      <w:color w:val="FF0000"/>
                      <w:lang w:val="it-IT"/>
                    </w:rPr>
                  </w:pPr>
                </w:p>
              </w:tc>
              <w:tc>
                <w:tcPr>
                  <w:tcW w:w="5528" w:type="dxa"/>
                </w:tcPr>
                <w:p w14:paraId="6527E8FA" w14:textId="77777777" w:rsidR="00756D1B" w:rsidRPr="00FD72E5" w:rsidRDefault="00756D1B" w:rsidP="009143DE">
                  <w:pPr>
                    <w:jc w:val="both"/>
                    <w:rPr>
                      <w:rFonts w:ascii="Trebuchet MS" w:hAnsi="Trebuchet MS"/>
                      <w:i/>
                      <w:color w:val="FF0000"/>
                      <w:lang w:val="it-IT"/>
                    </w:rPr>
                  </w:pPr>
                </w:p>
              </w:tc>
            </w:tr>
          </w:tbl>
          <w:p w14:paraId="6A75D3C7" w14:textId="77777777" w:rsidR="009143DE" w:rsidRPr="00D8454E" w:rsidRDefault="009143DE" w:rsidP="00FD72E5">
            <w:pPr>
              <w:rPr>
                <w:rFonts w:ascii="Trebuchet MS" w:hAnsi="Trebuchet MS"/>
                <w:sz w:val="24"/>
                <w:szCs w:val="24"/>
                <w:lang w:val="ro-RO"/>
              </w:rPr>
            </w:pPr>
          </w:p>
        </w:tc>
      </w:tr>
    </w:tbl>
    <w:p w14:paraId="54A828FE" w14:textId="09F53C9B" w:rsidR="004B5E2F" w:rsidRPr="00120EBA" w:rsidRDefault="004B5E2F" w:rsidP="00120EBA">
      <w:pPr>
        <w:pStyle w:val="Heading1"/>
      </w:pPr>
      <w:bookmarkStart w:id="27" w:name="_Toc154662462"/>
      <w:proofErr w:type="spellStart"/>
      <w:r w:rsidRPr="00120EBA">
        <w:t>Sectiunea</w:t>
      </w:r>
      <w:proofErr w:type="spellEnd"/>
      <w:r w:rsidRPr="00120EBA">
        <w:t>: GRUP TINTA</w:t>
      </w:r>
      <w:bookmarkEnd w:id="27"/>
    </w:p>
    <w:tbl>
      <w:tblPr>
        <w:tblStyle w:val="TableGrid"/>
        <w:tblW w:w="0" w:type="auto"/>
        <w:tblInd w:w="-5" w:type="dxa"/>
        <w:tblLook w:val="04A0" w:firstRow="1" w:lastRow="0" w:firstColumn="1" w:lastColumn="0" w:noHBand="0" w:noVBand="1"/>
      </w:tblPr>
      <w:tblGrid>
        <w:gridCol w:w="9021"/>
      </w:tblGrid>
      <w:tr w:rsidR="001258BC" w:rsidRPr="00283046" w14:paraId="54123ED2" w14:textId="77777777" w:rsidTr="00F85428">
        <w:tc>
          <w:tcPr>
            <w:tcW w:w="9021" w:type="dxa"/>
          </w:tcPr>
          <w:p w14:paraId="137213D1"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73279F7" w14:textId="27B06E11" w:rsidR="00DF4F2A" w:rsidRDefault="00753BD1" w:rsidP="00DF4F2A">
            <w:pPr>
              <w:rPr>
                <w:rFonts w:ascii="Trebuchet MS" w:hAnsi="Trebuchet MS"/>
                <w:lang w:val="ro-RO"/>
              </w:rPr>
            </w:pPr>
            <w:r w:rsidRPr="000F40A7">
              <w:rPr>
                <w:rFonts w:ascii="Trebuchet MS" w:hAnsi="Trebuchet MS"/>
                <w:lang w:val="ro-RO"/>
              </w:rPr>
              <w:t>Descriere</w:t>
            </w:r>
          </w:p>
          <w:p w14:paraId="20756E39" w14:textId="37A244B4" w:rsidR="00DF4F2A" w:rsidRPr="00FD72E5" w:rsidRDefault="00DF4F2A" w:rsidP="00FD72E5">
            <w:pPr>
              <w:rPr>
                <w:rFonts w:ascii="Trebuchet MS" w:hAnsi="Trebuchet MS"/>
                <w:i/>
                <w:iCs/>
                <w:sz w:val="24"/>
                <w:szCs w:val="24"/>
                <w:lang w:val="ro-RO"/>
              </w:rPr>
            </w:pPr>
            <w:r w:rsidRPr="00FD72E5">
              <w:rPr>
                <w:rFonts w:ascii="Trebuchet MS" w:hAnsi="Trebuchet MS"/>
                <w:i/>
                <w:iCs/>
                <w:lang w:val="ro-RO"/>
              </w:rPr>
              <w:lastRenderedPageBreak/>
              <w:t>Se vor indica grupurile/</w:t>
            </w:r>
            <w:proofErr w:type="spellStart"/>
            <w:r w:rsidRPr="00FD72E5">
              <w:rPr>
                <w:rFonts w:ascii="Trebuchet MS" w:hAnsi="Trebuchet MS"/>
                <w:i/>
                <w:iCs/>
                <w:lang w:val="ro-RO"/>
              </w:rPr>
              <w:t>entităţile</w:t>
            </w:r>
            <w:proofErr w:type="spellEnd"/>
            <w:r w:rsidRPr="00FD72E5">
              <w:rPr>
                <w:rFonts w:ascii="Trebuchet MS" w:hAnsi="Trebuchet MS"/>
                <w:i/>
                <w:iCs/>
                <w:lang w:val="ro-RO"/>
              </w:rPr>
              <w:t xml:space="preserve"> care vor beneficia sau care sunt vizate de rezultatele proiectului, direct și/sau indirect. (3.500 caractere)</w:t>
            </w:r>
          </w:p>
        </w:tc>
      </w:tr>
    </w:tbl>
    <w:p w14:paraId="02850112" w14:textId="7E0C583B" w:rsidR="004B5E2F" w:rsidRPr="00120EBA" w:rsidRDefault="004B5E2F" w:rsidP="00120EBA">
      <w:pPr>
        <w:pStyle w:val="Heading1"/>
      </w:pPr>
      <w:bookmarkStart w:id="28" w:name="_Toc154662463"/>
      <w:proofErr w:type="spellStart"/>
      <w:r w:rsidRPr="00120EBA">
        <w:lastRenderedPageBreak/>
        <w:t>Sectiunea</w:t>
      </w:r>
      <w:proofErr w:type="spellEnd"/>
      <w:r w:rsidRPr="00120EBA">
        <w:t>: PRINCIPII ORIZONTALE</w:t>
      </w:r>
      <w:bookmarkEnd w:id="28"/>
    </w:p>
    <w:tbl>
      <w:tblPr>
        <w:tblStyle w:val="TableGrid"/>
        <w:tblW w:w="0" w:type="auto"/>
        <w:tblInd w:w="-5" w:type="dxa"/>
        <w:tblLook w:val="04A0" w:firstRow="1" w:lastRow="0" w:firstColumn="1" w:lastColumn="0" w:noHBand="0" w:noVBand="1"/>
      </w:tblPr>
      <w:tblGrid>
        <w:gridCol w:w="9492"/>
      </w:tblGrid>
      <w:tr w:rsidR="001258BC" w:rsidRPr="008F394B" w14:paraId="09D36F32" w14:textId="77777777" w:rsidTr="00F85428">
        <w:tc>
          <w:tcPr>
            <w:tcW w:w="9021" w:type="dxa"/>
          </w:tcPr>
          <w:p w14:paraId="6E8ED2D0" w14:textId="77777777" w:rsidR="001258BC" w:rsidRDefault="001258BC" w:rsidP="00D104A7">
            <w:pPr>
              <w:ind w:left="360"/>
              <w:rPr>
                <w:rFonts w:ascii="Trebuchet MS" w:hAnsi="Trebuchet MS"/>
                <w:sz w:val="24"/>
                <w:szCs w:val="24"/>
                <w:lang w:val="ro-RO"/>
              </w:rPr>
            </w:pPr>
            <w:bookmarkStart w:id="29" w:name="_Hlk122428533"/>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783A7384" w14:textId="77777777" w:rsidR="009143DE" w:rsidRDefault="009143DE" w:rsidP="00D104A7">
            <w:pPr>
              <w:ind w:left="360"/>
              <w:rPr>
                <w:rFonts w:ascii="Trebuchet MS" w:hAnsi="Trebuchet MS"/>
                <w:sz w:val="24"/>
                <w:szCs w:val="24"/>
                <w:lang w:val="ro-RO"/>
              </w:rPr>
            </w:pPr>
          </w:p>
          <w:p w14:paraId="7E174A6F" w14:textId="5BF144C7" w:rsidR="009143DE" w:rsidRPr="00FD72E5" w:rsidRDefault="009143DE" w:rsidP="009143DE">
            <w:pPr>
              <w:jc w:val="both"/>
              <w:rPr>
                <w:rFonts w:ascii="Trebuchet MS" w:hAnsi="Trebuchet MS"/>
                <w:lang w:val="ro-RO"/>
              </w:rPr>
            </w:pPr>
            <w:r w:rsidRPr="00FD72E5">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w:t>
            </w:r>
            <w:hyperlink r:id="rId11" w:history="1">
              <w:r w:rsidRPr="00FD72E5">
                <w:rPr>
                  <w:rFonts w:ascii="Trebuchet MS" w:hAnsi="Trebuchet MS"/>
                  <w:lang w:val="ro-RO"/>
                </w:rPr>
                <w:t>https://mfe.gov.ro/minister/perioade-de-programare/perioada-2021-2027/</w:t>
              </w:r>
            </w:hyperlink>
            <w:r w:rsidRPr="00FD72E5">
              <w:rPr>
                <w:rFonts w:ascii="Trebuchet MS" w:hAnsi="Trebuchet MS"/>
                <w:lang w:val="ro-RO"/>
              </w:rPr>
              <w:t xml:space="preserve">) </w:t>
            </w:r>
            <w:proofErr w:type="spellStart"/>
            <w:r w:rsidRPr="00FD72E5">
              <w:rPr>
                <w:rFonts w:ascii="Trebuchet MS" w:hAnsi="Trebuchet MS"/>
                <w:lang w:val="ro-RO"/>
              </w:rPr>
              <w:t>şi</w:t>
            </w:r>
            <w:proofErr w:type="spellEnd"/>
            <w:r w:rsidRPr="00FD72E5">
              <w:rPr>
                <w:rFonts w:ascii="Trebuchet MS" w:hAnsi="Trebuchet MS"/>
                <w:lang w:val="ro-RO"/>
              </w:rPr>
              <w:t xml:space="preserve"> ,,Ghidul privind reflectarea </w:t>
            </w:r>
            <w:proofErr w:type="spellStart"/>
            <w:r w:rsidRPr="00FD72E5">
              <w:rPr>
                <w:rFonts w:ascii="Trebuchet MS" w:hAnsi="Trebuchet MS"/>
                <w:lang w:val="ro-RO"/>
              </w:rPr>
              <w:t>Convenţiei</w:t>
            </w:r>
            <w:proofErr w:type="spellEnd"/>
            <w:r w:rsidRPr="00FD72E5">
              <w:rPr>
                <w:rFonts w:ascii="Trebuchet MS" w:hAnsi="Trebuchet MS"/>
                <w:lang w:val="ro-RO"/>
              </w:rPr>
              <w:t xml:space="preserve"> ONU privind drepturile persoanelor cu </w:t>
            </w:r>
            <w:proofErr w:type="spellStart"/>
            <w:r w:rsidRPr="00FD72E5">
              <w:rPr>
                <w:rFonts w:ascii="Trebuchet MS" w:hAnsi="Trebuchet MS"/>
                <w:lang w:val="ro-RO"/>
              </w:rPr>
              <w:t>dizabilităţi</w:t>
            </w:r>
            <w:proofErr w:type="spellEnd"/>
            <w:r w:rsidRPr="00FD72E5">
              <w:rPr>
                <w:rFonts w:ascii="Trebuchet MS" w:hAnsi="Trebuchet MS"/>
                <w:lang w:val="ro-RO"/>
              </w:rPr>
              <w:t xml:space="preserve"> în pregătirea </w:t>
            </w:r>
            <w:proofErr w:type="spellStart"/>
            <w:r w:rsidRPr="00FD72E5">
              <w:rPr>
                <w:rFonts w:ascii="Trebuchet MS" w:hAnsi="Trebuchet MS"/>
                <w:lang w:val="ro-RO"/>
              </w:rPr>
              <w:t>şi</w:t>
            </w:r>
            <w:proofErr w:type="spellEnd"/>
            <w:r w:rsidRPr="00FD72E5">
              <w:rPr>
                <w:rFonts w:ascii="Trebuchet MS" w:hAnsi="Trebuchet MS"/>
                <w:lang w:val="ro-RO"/>
              </w:rPr>
              <w:t xml:space="preserve"> implementarea programelor </w:t>
            </w:r>
            <w:proofErr w:type="spellStart"/>
            <w:r w:rsidRPr="00FD72E5">
              <w:rPr>
                <w:rFonts w:ascii="Trebuchet MS" w:hAnsi="Trebuchet MS"/>
                <w:lang w:val="ro-RO"/>
              </w:rPr>
              <w:t>şi</w:t>
            </w:r>
            <w:proofErr w:type="spellEnd"/>
            <w:r w:rsidRPr="00FD72E5">
              <w:rPr>
                <w:rFonts w:ascii="Trebuchet MS" w:hAnsi="Trebuchet MS"/>
                <w:lang w:val="ro-RO"/>
              </w:rPr>
              <w:t xml:space="preserve"> proiectelor cu </w:t>
            </w:r>
            <w:proofErr w:type="spellStart"/>
            <w:r w:rsidRPr="00FD72E5">
              <w:rPr>
                <w:rFonts w:ascii="Trebuchet MS" w:hAnsi="Trebuchet MS"/>
                <w:lang w:val="ro-RO"/>
              </w:rPr>
              <w:t>finanţare</w:t>
            </w:r>
            <w:proofErr w:type="spellEnd"/>
            <w:r w:rsidRPr="00FD72E5">
              <w:rPr>
                <w:rFonts w:ascii="Trebuchet MS" w:hAnsi="Trebuchet MS"/>
                <w:lang w:val="ro-RO"/>
              </w:rPr>
              <w:t xml:space="preserve"> nerambursabilă alocată României în perioada 2021-2027" (disponibil la: </w:t>
            </w:r>
            <w:hyperlink r:id="rId12" w:history="1">
              <w:r w:rsidRPr="00FD72E5">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FD72E5">
              <w:rPr>
                <w:rFonts w:ascii="Trebuchet MS" w:hAnsi="Trebuchet MS"/>
                <w:lang w:val="ro-RO"/>
              </w:rPr>
              <w:t>).</w:t>
            </w:r>
            <w:r w:rsidRPr="00FD72E5">
              <w:rPr>
                <w:rFonts w:ascii="Trebuchet MS" w:hAnsi="Trebuchet MS"/>
                <w:color w:val="FF0000"/>
                <w:lang w:val="ro-RO"/>
              </w:rPr>
              <w:t xml:space="preserve">  </w:t>
            </w:r>
          </w:p>
          <w:p w14:paraId="5E8F8978" w14:textId="77777777" w:rsidR="009143DE" w:rsidRPr="00FD72E5" w:rsidRDefault="009143DE" w:rsidP="009143DE">
            <w:pPr>
              <w:jc w:val="both"/>
              <w:rPr>
                <w:rFonts w:ascii="Trebuchet MS" w:hAnsi="Trebuchet MS"/>
                <w:lang w:val="ro-RO"/>
              </w:rPr>
            </w:pPr>
          </w:p>
          <w:p w14:paraId="4399B841" w14:textId="1D33A9DE" w:rsidR="009143DE" w:rsidRPr="00FD72E5" w:rsidRDefault="009143DE" w:rsidP="009143DE">
            <w:pPr>
              <w:jc w:val="both"/>
              <w:rPr>
                <w:rFonts w:ascii="Trebuchet MS" w:hAnsi="Trebuchet MS"/>
                <w:lang w:val="it-IT"/>
              </w:rPr>
            </w:pPr>
            <w:r w:rsidRPr="00FD72E5">
              <w:rPr>
                <w:rFonts w:ascii="Trebuchet MS" w:hAnsi="Trebuchet MS"/>
                <w:lang w:val="it-IT"/>
              </w:rPr>
              <w:t xml:space="preserve">Din câmpurile </w:t>
            </w:r>
            <w:r w:rsidR="00AD6FAF">
              <w:rPr>
                <w:rFonts w:ascii="Trebuchet MS" w:hAnsi="Trebuchet MS"/>
                <w:lang w:val="it-IT"/>
              </w:rPr>
              <w:t>din sistemul informatic</w:t>
            </w:r>
            <w:r w:rsidRPr="00FD72E5">
              <w:rPr>
                <w:rFonts w:ascii="Trebuchet MS" w:hAnsi="Trebuchet MS"/>
                <w:lang w:val="it-IT"/>
              </w:rPr>
              <w:t>, sunt obligatorii pentru POAT următoarele:</w:t>
            </w:r>
          </w:p>
          <w:p w14:paraId="7B3E7285" w14:textId="77777777" w:rsidR="009143DE" w:rsidRPr="00FD72E5" w:rsidRDefault="009143DE" w:rsidP="009143DE">
            <w:pPr>
              <w:jc w:val="both"/>
              <w:rPr>
                <w:rFonts w:ascii="Trebuchet MS" w:hAnsi="Trebuchet MS"/>
                <w:b/>
                <w:lang w:val="it-IT"/>
              </w:rPr>
            </w:pPr>
          </w:p>
          <w:p w14:paraId="25BC6183" w14:textId="77777777" w:rsidR="009143DE" w:rsidRPr="00FD72E5" w:rsidRDefault="009143DE" w:rsidP="009143DE">
            <w:pPr>
              <w:jc w:val="both"/>
              <w:rPr>
                <w:rFonts w:ascii="Trebuchet MS" w:hAnsi="Trebuchet MS"/>
                <w:b/>
                <w:lang w:val="it-IT"/>
              </w:rPr>
            </w:pPr>
            <w:r w:rsidRPr="00FD72E5">
              <w:rPr>
                <w:rFonts w:ascii="Trebuchet MS" w:hAnsi="Trebuchet MS"/>
                <w:b/>
                <w:lang w:val="it-IT"/>
              </w:rPr>
              <w:t>EGALITATE DE ȘANSE</w:t>
            </w:r>
          </w:p>
          <w:p w14:paraId="46F5A88B" w14:textId="620873FA" w:rsidR="009143DE" w:rsidRPr="00FD72E5" w:rsidRDefault="009143DE" w:rsidP="009143DE">
            <w:pPr>
              <w:jc w:val="both"/>
              <w:rPr>
                <w:rFonts w:ascii="Trebuchet MS" w:hAnsi="Trebuchet MS"/>
                <w:b/>
                <w:lang w:val="it-IT"/>
              </w:rPr>
            </w:pPr>
            <w:r w:rsidRPr="00FD72E5">
              <w:rPr>
                <w:rFonts w:ascii="Trebuchet MS" w:hAnsi="Trebuchet MS"/>
                <w:b/>
                <w:lang w:val="it-IT"/>
              </w:rPr>
              <w:t>Egalitatea de gen (</w:t>
            </w:r>
            <w:bookmarkStart w:id="30" w:name="_Hlk140488795"/>
            <w:r w:rsidR="007E3469">
              <w:rPr>
                <w:rFonts w:ascii="Trebuchet MS" w:hAnsi="Trebuchet MS"/>
                <w:b/>
                <w:lang w:val="it-IT"/>
              </w:rPr>
              <w:t>3.</w:t>
            </w:r>
            <w:r w:rsidRPr="00FD72E5">
              <w:rPr>
                <w:rFonts w:ascii="Trebuchet MS" w:hAnsi="Trebuchet MS"/>
                <w:b/>
                <w:lang w:val="it-IT"/>
              </w:rPr>
              <w:t>50</w:t>
            </w:r>
            <w:r w:rsidR="007E3469">
              <w:rPr>
                <w:rFonts w:ascii="Trebuchet MS" w:hAnsi="Trebuchet MS"/>
                <w:b/>
                <w:lang w:val="it-IT"/>
              </w:rPr>
              <w:t>0</w:t>
            </w:r>
            <w:r w:rsidRPr="00FD72E5">
              <w:rPr>
                <w:rFonts w:ascii="Trebuchet MS" w:hAnsi="Trebuchet MS"/>
                <w:b/>
                <w:lang w:val="it-IT"/>
              </w:rPr>
              <w:t xml:space="preserve"> </w:t>
            </w:r>
            <w:bookmarkEnd w:id="30"/>
            <w:r w:rsidRPr="00FD72E5">
              <w:rPr>
                <w:rFonts w:ascii="Trebuchet MS" w:hAnsi="Trebuchet MS"/>
                <w:b/>
                <w:lang w:val="it-IT"/>
              </w:rPr>
              <w:t>caractere)</w:t>
            </w:r>
          </w:p>
          <w:tbl>
            <w:tblPr>
              <w:tblStyle w:val="TableGrid"/>
              <w:tblW w:w="8818" w:type="dxa"/>
              <w:tblLook w:val="04A0" w:firstRow="1" w:lastRow="0" w:firstColumn="1" w:lastColumn="0" w:noHBand="0" w:noVBand="1"/>
            </w:tblPr>
            <w:tblGrid>
              <w:gridCol w:w="8818"/>
            </w:tblGrid>
            <w:tr w:rsidR="009143DE" w:rsidRPr="008F394B" w14:paraId="03B1C848" w14:textId="77777777" w:rsidTr="00F85428">
              <w:tc>
                <w:tcPr>
                  <w:tcW w:w="8818" w:type="dxa"/>
                </w:tcPr>
                <w:p w14:paraId="594FC10C" w14:textId="77777777" w:rsidR="009143DE" w:rsidRPr="00FD72E5" w:rsidRDefault="009143DE" w:rsidP="009143DE">
                  <w:pPr>
                    <w:jc w:val="both"/>
                    <w:rPr>
                      <w:rFonts w:ascii="Trebuchet MS" w:hAnsi="Trebuchet MS"/>
                      <w:lang w:val="it-IT"/>
                    </w:rPr>
                  </w:pPr>
                  <w:r w:rsidRPr="00FD72E5">
                    <w:rPr>
                      <w:rFonts w:ascii="Trebuchet MS" w:hAnsi="Trebuchet MS"/>
                      <w:lang w:val="it-IT"/>
                    </w:rPr>
                    <w:t xml:space="preserve">Se va explica modul în care principiul privind egalitatea de gen a fost integrat în elaborarea proiectului, implementarea ulterioară a acestuia, în managementul proiectului, în identificarea grupurilor ţintă etc. 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 </w:t>
                  </w:r>
                </w:p>
                <w:p w14:paraId="63ADE06B" w14:textId="77777777" w:rsidR="009143DE" w:rsidRPr="00FD72E5" w:rsidRDefault="009143DE" w:rsidP="009143DE">
                  <w:pPr>
                    <w:jc w:val="both"/>
                    <w:rPr>
                      <w:rFonts w:ascii="Trebuchet MS" w:hAnsi="Trebuchet MS"/>
                      <w:i/>
                      <w:iCs/>
                      <w:color w:val="0070C0"/>
                      <w:lang w:val="it-IT"/>
                    </w:rPr>
                  </w:pPr>
                  <w:r w:rsidRPr="0084216A">
                    <w:rPr>
                      <w:rFonts w:ascii="Trebuchet MS" w:hAnsi="Trebuchet MS"/>
                      <w:i/>
                      <w:iCs/>
                      <w:color w:val="0070C0"/>
                      <w:lang w:val="it-IT"/>
                    </w:rPr>
                    <w:t xml:space="preserve">Ex: În cadrul proiectului se va respecta egalitatea între femei şi bărbaţi ca un drept fundamental, o valoare comună a UE, şi o condiţie necesară pentru realizarea obiectivelor UE de creştere economică, ocuparea forţei de muncă şi a coeziunii sociale. Astfel, aspecte care vizează accesul la ocuparea forţei de muncă, egalitatea salarială, protecţia maternităţii, concediul parental, de asigurări sociale şi profesionale, sunt integrate în cadrul politicii de resurse umane a .... </w:t>
                  </w:r>
                  <w:r w:rsidRPr="00FD72E5">
                    <w:rPr>
                      <w:rFonts w:ascii="Trebuchet MS" w:hAnsi="Trebuchet MS"/>
                      <w:i/>
                      <w:iCs/>
                      <w:color w:val="0070C0"/>
                      <w:lang w:val="it-IT"/>
                    </w:rPr>
                    <w:t>(denumirea instituției/structurii beneficiare). De asemenea, în cadrul relaţiilor de muncă funcţionează principiul egalităţii de tratament faţă de toţi salariaţii în conformitate cu Codul Muncii.</w:t>
                  </w:r>
                  <w:r w:rsidRPr="00FD72E5">
                    <w:rPr>
                      <w:color w:val="0070C0"/>
                      <w:lang w:val="it-IT"/>
                    </w:rPr>
                    <w:t xml:space="preserve"> </w:t>
                  </w:r>
                  <w:r w:rsidRPr="00FD72E5">
                    <w:rPr>
                      <w:rFonts w:ascii="Trebuchet MS" w:hAnsi="Trebuchet MS"/>
                      <w:i/>
                      <w:iCs/>
                      <w:color w:val="0070C0"/>
                      <w:lang w:val="it-IT"/>
                    </w:rPr>
                    <w:t xml:space="preserve">În cadrul proiectului se va promova si se va aplica permanent, pe toată perioada de implementare a proiectului principiul egalității de șanse, în conformitate cu Legea nr.202/2002 cu modificările şi completările ulterioare şi cu prevederile comunitare în domeniul egalității de șanse. </w:t>
                  </w:r>
                </w:p>
                <w:p w14:paraId="20875AC4" w14:textId="77777777" w:rsidR="009143DE" w:rsidRPr="00FD72E5" w:rsidRDefault="009143DE" w:rsidP="009143DE">
                  <w:pPr>
                    <w:jc w:val="both"/>
                    <w:rPr>
                      <w:rFonts w:ascii="Trebuchet MS" w:hAnsi="Trebuchet MS"/>
                      <w:i/>
                      <w:iCs/>
                      <w:color w:val="0070C0"/>
                      <w:lang w:val="it-IT"/>
                    </w:rPr>
                  </w:pPr>
                  <w:r w:rsidRPr="00FD72E5">
                    <w:rPr>
                      <w:rFonts w:ascii="Trebuchet MS" w:hAnsi="Trebuchet MS"/>
                      <w:i/>
                      <w:iCs/>
                      <w:color w:val="0070C0"/>
                      <w:lang w:val="it-IT"/>
                    </w:rPr>
                    <w:t>Totodată, se asigură egalitatea între femei și bărbați în ceea ce privește încadrarea în muncă, munca și remunerarea.</w:t>
                  </w:r>
                </w:p>
              </w:tc>
            </w:tr>
          </w:tbl>
          <w:p w14:paraId="565D12AD" w14:textId="77777777" w:rsidR="009143DE" w:rsidRPr="00FD72E5" w:rsidRDefault="009143DE" w:rsidP="009143DE">
            <w:pPr>
              <w:jc w:val="both"/>
              <w:rPr>
                <w:rFonts w:ascii="Trebuchet MS" w:hAnsi="Trebuchet MS"/>
                <w:b/>
                <w:lang w:val="it-IT"/>
              </w:rPr>
            </w:pPr>
          </w:p>
          <w:p w14:paraId="4BA24A3E" w14:textId="6D08E237" w:rsidR="009143DE" w:rsidRDefault="009143DE" w:rsidP="009143DE">
            <w:pPr>
              <w:jc w:val="both"/>
              <w:rPr>
                <w:rFonts w:ascii="Trebuchet MS" w:hAnsi="Trebuchet MS"/>
                <w:b/>
              </w:rPr>
            </w:pPr>
            <w:proofErr w:type="spellStart"/>
            <w:r w:rsidRPr="00F71BDA">
              <w:rPr>
                <w:rFonts w:ascii="Trebuchet MS" w:hAnsi="Trebuchet MS"/>
                <w:b/>
              </w:rPr>
              <w:t>Nediscriminare</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p w14:paraId="2229ED29" w14:textId="77777777" w:rsidR="00AC2B3C" w:rsidRPr="00F71BDA" w:rsidRDefault="00AC2B3C" w:rsidP="009143DE">
            <w:pPr>
              <w:jc w:val="both"/>
              <w:rPr>
                <w:rFonts w:ascii="Trebuchet MS" w:hAnsi="Trebuchet MS"/>
                <w:b/>
              </w:rPr>
            </w:pPr>
          </w:p>
          <w:tbl>
            <w:tblPr>
              <w:tblStyle w:val="TableGrid"/>
              <w:tblW w:w="8706" w:type="dxa"/>
              <w:tblLook w:val="04A0" w:firstRow="1" w:lastRow="0" w:firstColumn="1" w:lastColumn="0" w:noHBand="0" w:noVBand="1"/>
            </w:tblPr>
            <w:tblGrid>
              <w:gridCol w:w="8706"/>
            </w:tblGrid>
            <w:tr w:rsidR="009143DE" w:rsidRPr="00F71BDA" w14:paraId="44CF5D9A" w14:textId="77777777" w:rsidTr="00F85428">
              <w:trPr>
                <w:trHeight w:val="4485"/>
              </w:trPr>
              <w:tc>
                <w:tcPr>
                  <w:tcW w:w="8706" w:type="dxa"/>
                </w:tcPr>
                <w:p w14:paraId="2C070CBC" w14:textId="77777777" w:rsidR="009143DE" w:rsidRDefault="009143DE" w:rsidP="009143DE">
                  <w:pPr>
                    <w:jc w:val="both"/>
                    <w:rPr>
                      <w:rFonts w:ascii="Trebuchet MS" w:hAnsi="Trebuchet MS"/>
                    </w:rPr>
                  </w:pPr>
                  <w:proofErr w:type="spellStart"/>
                  <w:r w:rsidRPr="00F71BDA">
                    <w:rPr>
                      <w:rFonts w:ascii="Trebuchet MS" w:hAnsi="Trebuchet MS"/>
                    </w:rPr>
                    <w:lastRenderedPageBreak/>
                    <w:t>Legislaţia</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domeniul</w:t>
                  </w:r>
                  <w:proofErr w:type="spellEnd"/>
                  <w:r w:rsidRPr="00F71BDA">
                    <w:rPr>
                      <w:rFonts w:ascii="Trebuchet MS" w:hAnsi="Trebuchet MS"/>
                    </w:rPr>
                    <w:t xml:space="preserve"> </w:t>
                  </w:r>
                  <w:proofErr w:type="spellStart"/>
                  <w:r w:rsidRPr="00F71BDA">
                    <w:rPr>
                      <w:rFonts w:ascii="Trebuchet MS" w:hAnsi="Trebuchet MS"/>
                    </w:rPr>
                    <w:t>egalităţii</w:t>
                  </w:r>
                  <w:proofErr w:type="spellEnd"/>
                  <w:r w:rsidRPr="00F71BDA">
                    <w:rPr>
                      <w:rFonts w:ascii="Trebuchet MS" w:hAnsi="Trebuchet MS"/>
                    </w:rPr>
                    <w:t xml:space="preserve"> de </w:t>
                  </w:r>
                  <w:proofErr w:type="spellStart"/>
                  <w:r w:rsidRPr="00F71BDA">
                    <w:rPr>
                      <w:rFonts w:ascii="Trebuchet MS" w:hAnsi="Trebuchet MS"/>
                    </w:rPr>
                    <w:t>şanse</w:t>
                  </w:r>
                  <w:proofErr w:type="spellEnd"/>
                  <w:r w:rsidRPr="00F71BDA">
                    <w:rPr>
                      <w:rFonts w:ascii="Trebuchet MS" w:hAnsi="Trebuchet MS"/>
                    </w:rPr>
                    <w:t xml:space="preserve"> </w:t>
                  </w:r>
                  <w:proofErr w:type="spellStart"/>
                  <w:r w:rsidRPr="00F71BDA">
                    <w:rPr>
                      <w:rFonts w:ascii="Trebuchet MS" w:hAnsi="Trebuchet MS"/>
                    </w:rPr>
                    <w:t>garantează</w:t>
                  </w:r>
                  <w:proofErr w:type="spellEnd"/>
                  <w:r w:rsidRPr="00F71BDA">
                    <w:rPr>
                      <w:rFonts w:ascii="Trebuchet MS" w:hAnsi="Trebuchet MS"/>
                    </w:rPr>
                    <w:t xml:space="preserve"> </w:t>
                  </w:r>
                  <w:proofErr w:type="spellStart"/>
                  <w:r w:rsidRPr="00F71BDA">
                    <w:rPr>
                      <w:rFonts w:ascii="Trebuchet MS" w:hAnsi="Trebuchet MS"/>
                    </w:rPr>
                    <w:t>drepturi</w:t>
                  </w:r>
                  <w:proofErr w:type="spellEnd"/>
                  <w:r w:rsidRPr="00F71BDA">
                    <w:rPr>
                      <w:rFonts w:ascii="Trebuchet MS" w:hAnsi="Trebuchet MS"/>
                    </w:rPr>
                    <w:t xml:space="preserve"> </w:t>
                  </w:r>
                  <w:proofErr w:type="spellStart"/>
                  <w:r w:rsidRPr="00F71BDA">
                    <w:rPr>
                      <w:rFonts w:ascii="Trebuchet MS" w:hAnsi="Trebuchet MS"/>
                    </w:rPr>
                    <w:t>egale</w:t>
                  </w:r>
                  <w:proofErr w:type="spellEnd"/>
                  <w:r w:rsidRPr="00F71BDA">
                    <w:rPr>
                      <w:rFonts w:ascii="Trebuchet MS" w:hAnsi="Trebuchet MS"/>
                    </w:rPr>
                    <w:t xml:space="preserve"> </w:t>
                  </w:r>
                  <w:proofErr w:type="spellStart"/>
                  <w:r w:rsidRPr="00F71BDA">
                    <w:rPr>
                      <w:rFonts w:ascii="Trebuchet MS" w:hAnsi="Trebuchet MS"/>
                    </w:rPr>
                    <w:t>pentru</w:t>
                  </w:r>
                  <w:proofErr w:type="spellEnd"/>
                  <w:r w:rsidRPr="00F71BDA">
                    <w:rPr>
                      <w:rFonts w:ascii="Trebuchet MS" w:hAnsi="Trebuchet MS"/>
                    </w:rPr>
                    <w:t xml:space="preserve"> </w:t>
                  </w:r>
                  <w:proofErr w:type="spellStart"/>
                  <w:r w:rsidRPr="00F71BDA">
                    <w:rPr>
                      <w:rFonts w:ascii="Trebuchet MS" w:hAnsi="Trebuchet MS"/>
                    </w:rPr>
                    <w:t>cetăţeni</w:t>
                  </w:r>
                  <w:proofErr w:type="spellEnd"/>
                  <w:r w:rsidRPr="00F71BDA">
                    <w:rPr>
                      <w:rFonts w:ascii="Trebuchet MS" w:hAnsi="Trebuchet MS"/>
                    </w:rPr>
                    <w:t xml:space="preserve">, </w:t>
                  </w:r>
                  <w:proofErr w:type="spellStart"/>
                  <w:r w:rsidRPr="00F71BDA">
                    <w:rPr>
                      <w:rFonts w:ascii="Trebuchet MS" w:hAnsi="Trebuchet MS"/>
                    </w:rPr>
                    <w:t>astfel</w:t>
                  </w:r>
                  <w:proofErr w:type="spellEnd"/>
                  <w:r w:rsidRPr="00F71BDA">
                    <w:rPr>
                      <w:rFonts w:ascii="Trebuchet MS" w:hAnsi="Trebuchet MS"/>
                    </w:rPr>
                    <w:t xml:space="preserve"> </w:t>
                  </w:r>
                  <w:proofErr w:type="spellStart"/>
                  <w:r w:rsidRPr="00F71BDA">
                    <w:rPr>
                      <w:rFonts w:ascii="Trebuchet MS" w:hAnsi="Trebuchet MS"/>
                    </w:rPr>
                    <w:t>încât</w:t>
                  </w:r>
                  <w:proofErr w:type="spellEnd"/>
                  <w:r w:rsidRPr="00F71BDA">
                    <w:rPr>
                      <w:rFonts w:ascii="Trebuchet MS" w:hAnsi="Trebuchet MS"/>
                    </w:rPr>
                    <w:t xml:space="preserve"> </w:t>
                  </w:r>
                  <w:proofErr w:type="spellStart"/>
                  <w:r w:rsidRPr="00F71BDA">
                    <w:rPr>
                      <w:rFonts w:ascii="Trebuchet MS" w:hAnsi="Trebuchet MS"/>
                    </w:rPr>
                    <w:t>să</w:t>
                  </w:r>
                  <w:proofErr w:type="spellEnd"/>
                  <w:r w:rsidRPr="00F71BDA">
                    <w:rPr>
                      <w:rFonts w:ascii="Trebuchet MS" w:hAnsi="Trebuchet MS"/>
                    </w:rPr>
                    <w:t xml:space="preserve"> </w:t>
                  </w:r>
                  <w:proofErr w:type="spellStart"/>
                  <w:r w:rsidRPr="00F71BDA">
                    <w:rPr>
                      <w:rFonts w:ascii="Trebuchet MS" w:hAnsi="Trebuchet MS"/>
                    </w:rPr>
                    <w:t>poată</w:t>
                  </w:r>
                  <w:proofErr w:type="spellEnd"/>
                  <w:r w:rsidRPr="00F71BDA">
                    <w:rPr>
                      <w:rFonts w:ascii="Trebuchet MS" w:hAnsi="Trebuchet MS"/>
                    </w:rPr>
                    <w:t xml:space="preserve"> </w:t>
                  </w:r>
                  <w:proofErr w:type="spellStart"/>
                  <w:r w:rsidRPr="00F71BDA">
                    <w:rPr>
                      <w:rFonts w:ascii="Trebuchet MS" w:hAnsi="Trebuchet MS"/>
                    </w:rPr>
                    <w:t>participa</w:t>
                  </w:r>
                  <w:proofErr w:type="spellEnd"/>
                  <w:r w:rsidRPr="00F71BDA">
                    <w:rPr>
                      <w:rFonts w:ascii="Trebuchet MS" w:hAnsi="Trebuchet MS"/>
                    </w:rPr>
                    <w:t xml:space="preserve"> la </w:t>
                  </w:r>
                  <w:proofErr w:type="spellStart"/>
                  <w:r w:rsidRPr="00F71BDA">
                    <w:rPr>
                      <w:rFonts w:ascii="Trebuchet MS" w:hAnsi="Trebuchet MS"/>
                    </w:rPr>
                    <w:t>viaţa</w:t>
                  </w:r>
                  <w:proofErr w:type="spellEnd"/>
                  <w:r w:rsidRPr="00F71BDA">
                    <w:rPr>
                      <w:rFonts w:ascii="Trebuchet MS" w:hAnsi="Trebuchet MS"/>
                    </w:rPr>
                    <w:t xml:space="preserve"> </w:t>
                  </w:r>
                  <w:proofErr w:type="spellStart"/>
                  <w:r w:rsidRPr="00F71BDA">
                    <w:rPr>
                      <w:rFonts w:ascii="Trebuchet MS" w:hAnsi="Trebuchet MS"/>
                    </w:rPr>
                    <w:t>economică</w:t>
                  </w:r>
                  <w:proofErr w:type="spellEnd"/>
                  <w:r w:rsidRPr="00F71BDA">
                    <w:rPr>
                      <w:rFonts w:ascii="Trebuchet MS" w:hAnsi="Trebuchet MS"/>
                    </w:rPr>
                    <w:t xml:space="preserve"> </w:t>
                  </w:r>
                  <w:proofErr w:type="spellStart"/>
                  <w:r w:rsidRPr="00F71BDA">
                    <w:rPr>
                      <w:rFonts w:ascii="Trebuchet MS" w:hAnsi="Trebuchet MS"/>
                    </w:rPr>
                    <w:t>şi</w:t>
                  </w:r>
                  <w:proofErr w:type="spellEnd"/>
                  <w:r w:rsidRPr="00F71BDA">
                    <w:rPr>
                      <w:rFonts w:ascii="Trebuchet MS" w:hAnsi="Trebuchet MS"/>
                    </w:rPr>
                    <w:t xml:space="preserve"> </w:t>
                  </w:r>
                  <w:proofErr w:type="spellStart"/>
                  <w:r w:rsidRPr="00F71BDA">
                    <w:rPr>
                      <w:rFonts w:ascii="Trebuchet MS" w:hAnsi="Trebuchet MS"/>
                    </w:rPr>
                    <w:t>socială</w:t>
                  </w:r>
                  <w:proofErr w:type="spellEnd"/>
                  <w:r w:rsidRPr="00F71BDA">
                    <w:rPr>
                      <w:rFonts w:ascii="Trebuchet MS" w:hAnsi="Trebuchet MS"/>
                    </w:rPr>
                    <w:t xml:space="preserve"> </w:t>
                  </w:r>
                  <w:proofErr w:type="spellStart"/>
                  <w:r w:rsidRPr="00F71BDA">
                    <w:rPr>
                      <w:rFonts w:ascii="Trebuchet MS" w:hAnsi="Trebuchet MS"/>
                    </w:rPr>
                    <w:t>fără</w:t>
                  </w:r>
                  <w:proofErr w:type="spellEnd"/>
                  <w:r w:rsidRPr="00F71BDA">
                    <w:rPr>
                      <w:rFonts w:ascii="Trebuchet MS" w:hAnsi="Trebuchet MS"/>
                    </w:rPr>
                    <w:t xml:space="preserve"> </w:t>
                  </w:r>
                  <w:proofErr w:type="spellStart"/>
                  <w:r w:rsidRPr="00F71BDA">
                    <w:rPr>
                      <w:rFonts w:ascii="Trebuchet MS" w:hAnsi="Trebuchet MS"/>
                    </w:rPr>
                    <w:t>discriminare</w:t>
                  </w:r>
                  <w:proofErr w:type="spellEnd"/>
                  <w:r w:rsidRPr="00F71BDA">
                    <w:rPr>
                      <w:rFonts w:ascii="Trebuchet MS" w:hAnsi="Trebuchet MS"/>
                    </w:rPr>
                    <w:t xml:space="preserve"> pe </w:t>
                  </w:r>
                  <w:proofErr w:type="spellStart"/>
                  <w:r w:rsidRPr="00F71BDA">
                    <w:rPr>
                      <w:rFonts w:ascii="Trebuchet MS" w:hAnsi="Trebuchet MS"/>
                    </w:rPr>
                    <w:t>criterii</w:t>
                  </w:r>
                  <w:proofErr w:type="spellEnd"/>
                  <w:r w:rsidRPr="00F71BDA">
                    <w:rPr>
                      <w:rFonts w:ascii="Trebuchet MS" w:hAnsi="Trebuchet MS"/>
                    </w:rPr>
                    <w:t xml:space="preserve"> de </w:t>
                  </w:r>
                  <w:proofErr w:type="spellStart"/>
                  <w:r w:rsidRPr="00F71BDA">
                    <w:rPr>
                      <w:rFonts w:ascii="Trebuchet MS" w:hAnsi="Trebuchet MS"/>
                    </w:rPr>
                    <w:t>rasă</w:t>
                  </w:r>
                  <w:proofErr w:type="spellEnd"/>
                  <w:r w:rsidRPr="00F71BDA">
                    <w:rPr>
                      <w:rFonts w:ascii="Trebuchet MS" w:hAnsi="Trebuchet MS"/>
                    </w:rPr>
                    <w:t xml:space="preserve">, sex, </w:t>
                  </w:r>
                  <w:proofErr w:type="spellStart"/>
                  <w:r w:rsidRPr="00F71BDA">
                    <w:rPr>
                      <w:rFonts w:ascii="Trebuchet MS" w:hAnsi="Trebuchet MS"/>
                    </w:rPr>
                    <w:t>religie</w:t>
                  </w:r>
                  <w:proofErr w:type="spellEnd"/>
                  <w:r w:rsidRPr="00F71BDA">
                    <w:rPr>
                      <w:rFonts w:ascii="Trebuchet MS" w:hAnsi="Trebuchet MS"/>
                    </w:rPr>
                    <w:t xml:space="preserve">, </w:t>
                  </w:r>
                  <w:proofErr w:type="spellStart"/>
                  <w:r w:rsidRPr="00F71BDA">
                    <w:rPr>
                      <w:rFonts w:ascii="Trebuchet MS" w:hAnsi="Trebuchet MS"/>
                    </w:rPr>
                    <w:t>dizabilităţi</w:t>
                  </w:r>
                  <w:proofErr w:type="spellEnd"/>
                  <w:r w:rsidRPr="00F71BDA">
                    <w:rPr>
                      <w:rFonts w:ascii="Trebuchet MS" w:hAnsi="Trebuchet MS"/>
                    </w:rPr>
                    <w:t xml:space="preserve">, </w:t>
                  </w:r>
                  <w:proofErr w:type="spellStart"/>
                  <w:r w:rsidRPr="00F71BDA">
                    <w:rPr>
                      <w:rFonts w:ascii="Trebuchet MS" w:hAnsi="Trebuchet MS"/>
                    </w:rPr>
                    <w:t>vârstă</w:t>
                  </w:r>
                  <w:proofErr w:type="spellEnd"/>
                  <w:r w:rsidRPr="00F71BDA">
                    <w:rPr>
                      <w:rFonts w:ascii="Trebuchet MS" w:hAnsi="Trebuchet MS"/>
                    </w:rPr>
                    <w:t xml:space="preserve">. Se </w:t>
                  </w:r>
                  <w:proofErr w:type="spellStart"/>
                  <w:r w:rsidRPr="00F71BDA">
                    <w:rPr>
                      <w:rFonts w:ascii="Trebuchet MS" w:hAnsi="Trebuchet MS"/>
                    </w:rPr>
                    <w:t>va</w:t>
                  </w:r>
                  <w:proofErr w:type="spellEnd"/>
                  <w:r w:rsidRPr="00F71BDA">
                    <w:rPr>
                      <w:rFonts w:ascii="Trebuchet MS" w:hAnsi="Trebuchet MS"/>
                    </w:rPr>
                    <w:t xml:space="preserve"> </w:t>
                  </w:r>
                  <w:proofErr w:type="spellStart"/>
                  <w:r w:rsidRPr="00F71BDA">
                    <w:rPr>
                      <w:rFonts w:ascii="Trebuchet MS" w:hAnsi="Trebuchet MS"/>
                    </w:rPr>
                    <w:t>explica</w:t>
                  </w:r>
                  <w:proofErr w:type="spellEnd"/>
                  <w:r w:rsidRPr="00F71BDA">
                    <w:rPr>
                      <w:rFonts w:ascii="Trebuchet MS" w:hAnsi="Trebuchet MS"/>
                    </w:rPr>
                    <w:t xml:space="preserve"> </w:t>
                  </w:r>
                  <w:proofErr w:type="spellStart"/>
                  <w:r w:rsidRPr="00F71BDA">
                    <w:rPr>
                      <w:rFonts w:ascii="Trebuchet MS" w:hAnsi="Trebuchet MS"/>
                    </w:rPr>
                    <w:t>modul</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care </w:t>
                  </w:r>
                  <w:proofErr w:type="spellStart"/>
                  <w:r w:rsidRPr="00F71BDA">
                    <w:rPr>
                      <w:rFonts w:ascii="Trebuchet MS" w:hAnsi="Trebuchet MS"/>
                    </w:rPr>
                    <w:t>principiul</w:t>
                  </w:r>
                  <w:proofErr w:type="spellEnd"/>
                  <w:r w:rsidRPr="00F71BDA">
                    <w:rPr>
                      <w:rFonts w:ascii="Trebuchet MS" w:hAnsi="Trebuchet MS"/>
                    </w:rPr>
                    <w:t xml:space="preserve"> </w:t>
                  </w:r>
                  <w:proofErr w:type="spellStart"/>
                  <w:r w:rsidRPr="00F71BDA">
                    <w:rPr>
                      <w:rFonts w:ascii="Trebuchet MS" w:hAnsi="Trebuchet MS"/>
                    </w:rPr>
                    <w:t>nediscriminării</w:t>
                  </w:r>
                  <w:proofErr w:type="spellEnd"/>
                  <w:r w:rsidRPr="00F71BDA">
                    <w:rPr>
                      <w:rFonts w:ascii="Trebuchet MS" w:hAnsi="Trebuchet MS"/>
                    </w:rPr>
                    <w:t xml:space="preserve"> a </w:t>
                  </w:r>
                  <w:proofErr w:type="spellStart"/>
                  <w:r w:rsidRPr="00F71BDA">
                    <w:rPr>
                      <w:rFonts w:ascii="Trebuchet MS" w:hAnsi="Trebuchet MS"/>
                    </w:rPr>
                    <w:t>fost</w:t>
                  </w:r>
                  <w:proofErr w:type="spellEnd"/>
                  <w:r w:rsidRPr="00F71BDA">
                    <w:rPr>
                      <w:rFonts w:ascii="Trebuchet MS" w:hAnsi="Trebuchet MS"/>
                    </w:rPr>
                    <w:t xml:space="preserve"> </w:t>
                  </w:r>
                  <w:proofErr w:type="spellStart"/>
                  <w:r w:rsidRPr="00F71BDA">
                    <w:rPr>
                      <w:rFonts w:ascii="Trebuchet MS" w:hAnsi="Trebuchet MS"/>
                    </w:rPr>
                    <w:t>integrat</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elaborarea</w:t>
                  </w:r>
                  <w:proofErr w:type="spellEnd"/>
                  <w:r w:rsidRPr="00F71BDA">
                    <w:rPr>
                      <w:rFonts w:ascii="Trebuchet MS" w:hAnsi="Trebuchet MS"/>
                    </w:rPr>
                    <w:t xml:space="preserve"> </w:t>
                  </w:r>
                  <w:proofErr w:type="spellStart"/>
                  <w:r w:rsidRPr="00F71BDA">
                    <w:rPr>
                      <w:rFonts w:ascii="Trebuchet MS" w:hAnsi="Trebuchet MS"/>
                    </w:rPr>
                    <w:t>proiectului</w:t>
                  </w:r>
                  <w:proofErr w:type="spellEnd"/>
                  <w:r w:rsidRPr="00F71BDA">
                    <w:rPr>
                      <w:rFonts w:ascii="Trebuchet MS" w:hAnsi="Trebuchet MS"/>
                    </w:rPr>
                    <w:t xml:space="preserve">, cu </w:t>
                  </w:r>
                  <w:proofErr w:type="spellStart"/>
                  <w:r w:rsidRPr="00F71BDA">
                    <w:rPr>
                      <w:rFonts w:ascii="Trebuchet MS" w:hAnsi="Trebuchet MS"/>
                    </w:rPr>
                    <w:t>respectarea</w:t>
                  </w:r>
                  <w:proofErr w:type="spellEnd"/>
                  <w:r w:rsidRPr="00F71BDA">
                    <w:rPr>
                      <w:rFonts w:ascii="Trebuchet MS" w:hAnsi="Trebuchet MS"/>
                    </w:rPr>
                    <w:t xml:space="preserve"> </w:t>
                  </w:r>
                  <w:proofErr w:type="spellStart"/>
                  <w:r w:rsidRPr="00F71BDA">
                    <w:rPr>
                      <w:rFonts w:ascii="Trebuchet MS" w:hAnsi="Trebuchet MS"/>
                    </w:rPr>
                    <w:t>prevederilor</w:t>
                  </w:r>
                  <w:proofErr w:type="spellEnd"/>
                  <w:r w:rsidRPr="00F71BDA">
                    <w:rPr>
                      <w:rFonts w:ascii="Trebuchet MS" w:hAnsi="Trebuchet MS"/>
                    </w:rPr>
                    <w:t xml:space="preserve"> din </w:t>
                  </w:r>
                  <w:proofErr w:type="spellStart"/>
                  <w:r w:rsidRPr="00F71BDA">
                    <w:rPr>
                      <w:rFonts w:ascii="Trebuchet MS" w:hAnsi="Trebuchet MS"/>
                    </w:rPr>
                    <w:t>legislația</w:t>
                  </w:r>
                  <w:proofErr w:type="spellEnd"/>
                  <w:r w:rsidRPr="00F71BDA">
                    <w:rPr>
                      <w:rFonts w:ascii="Trebuchet MS" w:hAnsi="Trebuchet MS"/>
                    </w:rPr>
                    <w:t xml:space="preserve"> </w:t>
                  </w:r>
                  <w:proofErr w:type="spellStart"/>
                  <w:r w:rsidRPr="00F71BDA">
                    <w:rPr>
                      <w:rFonts w:ascii="Trebuchet MS" w:hAnsi="Trebuchet MS"/>
                    </w:rPr>
                    <w:t>națională</w:t>
                  </w:r>
                  <w:proofErr w:type="spellEnd"/>
                  <w:r w:rsidRPr="00F71BDA">
                    <w:rPr>
                      <w:rFonts w:ascii="Trebuchet MS" w:hAnsi="Trebuchet MS"/>
                    </w:rPr>
                    <w:t xml:space="preserve"> </w:t>
                  </w:r>
                  <w:proofErr w:type="spellStart"/>
                  <w:r w:rsidRPr="00F71BDA">
                    <w:rPr>
                      <w:rFonts w:ascii="Trebuchet MS" w:hAnsi="Trebuchet MS"/>
                    </w:rPr>
                    <w:t>și</w:t>
                  </w:r>
                  <w:proofErr w:type="spellEnd"/>
                  <w:r w:rsidRPr="00F71BDA">
                    <w:rPr>
                      <w:rFonts w:ascii="Trebuchet MS" w:hAnsi="Trebuchet MS"/>
                    </w:rPr>
                    <w:t xml:space="preserve"> </w:t>
                  </w:r>
                  <w:proofErr w:type="spellStart"/>
                  <w:r w:rsidRPr="00F71BDA">
                    <w:rPr>
                      <w:rFonts w:ascii="Trebuchet MS" w:hAnsi="Trebuchet MS"/>
                    </w:rPr>
                    <w:t>europeană</w:t>
                  </w:r>
                  <w:proofErr w:type="spellEnd"/>
                  <w:r w:rsidRPr="00F71BDA">
                    <w:rPr>
                      <w:rFonts w:ascii="Trebuchet MS" w:hAnsi="Trebuchet MS"/>
                    </w:rPr>
                    <w:t xml:space="preserve"> </w:t>
                  </w:r>
                  <w:proofErr w:type="spellStart"/>
                  <w:r w:rsidRPr="00F71BDA">
                    <w:rPr>
                      <w:rFonts w:ascii="Trebuchet MS" w:hAnsi="Trebuchet MS"/>
                    </w:rPr>
                    <w:t>aplicabilă</w:t>
                  </w:r>
                  <w:proofErr w:type="spellEnd"/>
                  <w:r w:rsidRPr="00F71BDA">
                    <w:rPr>
                      <w:rFonts w:ascii="Trebuchet MS" w:hAnsi="Trebuchet MS"/>
                    </w:rPr>
                    <w:t xml:space="preserve">, </w:t>
                  </w:r>
                  <w:proofErr w:type="spellStart"/>
                  <w:r w:rsidRPr="00F71BDA">
                    <w:rPr>
                      <w:rFonts w:ascii="Trebuchet MS" w:hAnsi="Trebuchet MS"/>
                    </w:rPr>
                    <w:t>inclusiv</w:t>
                  </w:r>
                  <w:proofErr w:type="spellEnd"/>
                  <w:r w:rsidRPr="00F71BDA">
                    <w:rPr>
                      <w:rFonts w:ascii="Trebuchet MS" w:hAnsi="Trebuchet MS"/>
                    </w:rPr>
                    <w:t xml:space="preserve"> a </w:t>
                  </w:r>
                  <w:proofErr w:type="spellStart"/>
                  <w:r w:rsidRPr="00F71BDA">
                    <w:rPr>
                      <w:rFonts w:ascii="Trebuchet MS" w:hAnsi="Trebuchet MS"/>
                    </w:rPr>
                    <w:t>celor</w:t>
                  </w:r>
                  <w:proofErr w:type="spellEnd"/>
                  <w:r w:rsidRPr="00F71BDA">
                    <w:rPr>
                      <w:rFonts w:ascii="Trebuchet MS" w:hAnsi="Trebuchet MS"/>
                    </w:rPr>
                    <w:t xml:space="preserve"> din </w:t>
                  </w:r>
                  <w:proofErr w:type="spellStart"/>
                  <w:r w:rsidRPr="00F71BDA">
                    <w:rPr>
                      <w:rFonts w:ascii="Trebuchet MS" w:hAnsi="Trebuchet MS"/>
                    </w:rPr>
                    <w:t>Ghidul</w:t>
                  </w:r>
                  <w:proofErr w:type="spellEnd"/>
                  <w:r w:rsidRPr="00F71BDA">
                    <w:rPr>
                      <w:rFonts w:ascii="Trebuchet MS" w:hAnsi="Trebuchet MS"/>
                    </w:rPr>
                    <w:t xml:space="preserve"> - </w:t>
                  </w:r>
                  <w:proofErr w:type="spellStart"/>
                  <w:r w:rsidRPr="00F71BDA">
                    <w:rPr>
                      <w:rFonts w:ascii="Trebuchet MS" w:hAnsi="Trebuchet MS"/>
                    </w:rPr>
                    <w:t>Reflectarea</w:t>
                  </w:r>
                  <w:proofErr w:type="spellEnd"/>
                  <w:r w:rsidRPr="00F71BDA">
                    <w:rPr>
                      <w:rFonts w:ascii="Trebuchet MS" w:hAnsi="Trebuchet MS"/>
                    </w:rPr>
                    <w:t xml:space="preserve"> </w:t>
                  </w:r>
                  <w:proofErr w:type="spellStart"/>
                  <w:r w:rsidRPr="00F71BDA">
                    <w:rPr>
                      <w:rFonts w:ascii="Trebuchet MS" w:hAnsi="Trebuchet MS"/>
                    </w:rPr>
                    <w:t>Convenției</w:t>
                  </w:r>
                  <w:proofErr w:type="spellEnd"/>
                  <w:r w:rsidRPr="00F71BDA">
                    <w:rPr>
                      <w:rFonts w:ascii="Trebuchet MS" w:hAnsi="Trebuchet MS"/>
                    </w:rPr>
                    <w:t xml:space="preserve"> ONU </w:t>
                  </w:r>
                  <w:proofErr w:type="spellStart"/>
                  <w:r w:rsidRPr="00F71BDA">
                    <w:rPr>
                      <w:rFonts w:ascii="Trebuchet MS" w:hAnsi="Trebuchet MS"/>
                    </w:rPr>
                    <w:t>privind</w:t>
                  </w:r>
                  <w:proofErr w:type="spellEnd"/>
                  <w:r w:rsidRPr="00F71BDA">
                    <w:rPr>
                      <w:rFonts w:ascii="Trebuchet MS" w:hAnsi="Trebuchet MS"/>
                    </w:rPr>
                    <w:t xml:space="preserve"> </w:t>
                  </w:r>
                  <w:proofErr w:type="spellStart"/>
                  <w:r w:rsidRPr="00F71BDA">
                    <w:rPr>
                      <w:rFonts w:ascii="Trebuchet MS" w:hAnsi="Trebuchet MS"/>
                    </w:rPr>
                    <w:t>drepturile</w:t>
                  </w:r>
                  <w:proofErr w:type="spellEnd"/>
                  <w:r w:rsidRPr="00F71BDA">
                    <w:rPr>
                      <w:rFonts w:ascii="Trebuchet MS" w:hAnsi="Trebuchet MS"/>
                    </w:rPr>
                    <w:t xml:space="preserve"> </w:t>
                  </w:r>
                  <w:proofErr w:type="spellStart"/>
                  <w:r w:rsidRPr="00F71BDA">
                    <w:rPr>
                      <w:rFonts w:ascii="Trebuchet MS" w:hAnsi="Trebuchet MS"/>
                    </w:rPr>
                    <w:t>persoanelor</w:t>
                  </w:r>
                  <w:proofErr w:type="spellEnd"/>
                  <w:r w:rsidRPr="00F71BDA">
                    <w:rPr>
                      <w:rFonts w:ascii="Trebuchet MS" w:hAnsi="Trebuchet MS"/>
                    </w:rPr>
                    <w:t xml:space="preserve"> cu </w:t>
                  </w:r>
                  <w:proofErr w:type="spellStart"/>
                  <w:r w:rsidRPr="00F71BDA">
                    <w:rPr>
                      <w:rFonts w:ascii="Trebuchet MS" w:hAnsi="Trebuchet MS"/>
                    </w:rPr>
                    <w:t>dizabilități</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pregătirea</w:t>
                  </w:r>
                  <w:proofErr w:type="spellEnd"/>
                  <w:r w:rsidRPr="00F71BDA">
                    <w:rPr>
                      <w:rFonts w:ascii="Trebuchet MS" w:hAnsi="Trebuchet MS"/>
                    </w:rPr>
                    <w:t xml:space="preserve"> </w:t>
                  </w:r>
                  <w:proofErr w:type="spellStart"/>
                  <w:r w:rsidRPr="00F71BDA">
                    <w:rPr>
                      <w:rFonts w:ascii="Trebuchet MS" w:hAnsi="Trebuchet MS"/>
                    </w:rPr>
                    <w:t>și</w:t>
                  </w:r>
                  <w:proofErr w:type="spellEnd"/>
                  <w:r w:rsidRPr="00F71BDA">
                    <w:rPr>
                      <w:rFonts w:ascii="Trebuchet MS" w:hAnsi="Trebuchet MS"/>
                    </w:rPr>
                    <w:t xml:space="preserve"> </w:t>
                  </w:r>
                  <w:proofErr w:type="spellStart"/>
                  <w:r w:rsidRPr="00F71BDA">
                    <w:rPr>
                      <w:rFonts w:ascii="Trebuchet MS" w:hAnsi="Trebuchet MS"/>
                    </w:rPr>
                    <w:t>implementarea</w:t>
                  </w:r>
                  <w:proofErr w:type="spellEnd"/>
                  <w:r w:rsidRPr="00F71BDA">
                    <w:rPr>
                      <w:rFonts w:ascii="Trebuchet MS" w:hAnsi="Trebuchet MS"/>
                    </w:rPr>
                    <w:t xml:space="preserve"> </w:t>
                  </w:r>
                  <w:proofErr w:type="spellStart"/>
                  <w:r w:rsidRPr="00F71BDA">
                    <w:rPr>
                      <w:rFonts w:ascii="Trebuchet MS" w:hAnsi="Trebuchet MS"/>
                    </w:rPr>
                    <w:t>programelor</w:t>
                  </w:r>
                  <w:proofErr w:type="spellEnd"/>
                  <w:r w:rsidRPr="00F71BDA">
                    <w:rPr>
                      <w:rFonts w:ascii="Trebuchet MS" w:hAnsi="Trebuchet MS"/>
                    </w:rPr>
                    <w:t xml:space="preserve"> </w:t>
                  </w:r>
                  <w:proofErr w:type="spellStart"/>
                  <w:r w:rsidRPr="00F71BDA">
                    <w:rPr>
                      <w:rFonts w:ascii="Trebuchet MS" w:hAnsi="Trebuchet MS"/>
                    </w:rPr>
                    <w:t>și</w:t>
                  </w:r>
                  <w:proofErr w:type="spellEnd"/>
                  <w:r w:rsidRPr="00F71BDA">
                    <w:rPr>
                      <w:rFonts w:ascii="Trebuchet MS" w:hAnsi="Trebuchet MS"/>
                    </w:rPr>
                    <w:t xml:space="preserve"> </w:t>
                  </w:r>
                  <w:proofErr w:type="spellStart"/>
                  <w:r w:rsidRPr="00F71BDA">
                    <w:rPr>
                      <w:rFonts w:ascii="Trebuchet MS" w:hAnsi="Trebuchet MS"/>
                    </w:rPr>
                    <w:t>proiectelor</w:t>
                  </w:r>
                  <w:proofErr w:type="spellEnd"/>
                  <w:r w:rsidRPr="00F71BDA">
                    <w:rPr>
                      <w:rFonts w:ascii="Trebuchet MS" w:hAnsi="Trebuchet MS"/>
                    </w:rPr>
                    <w:t xml:space="preserve"> cu </w:t>
                  </w:r>
                  <w:proofErr w:type="spellStart"/>
                  <w:r w:rsidRPr="00F71BDA">
                    <w:rPr>
                      <w:rFonts w:ascii="Trebuchet MS" w:hAnsi="Trebuchet MS"/>
                    </w:rPr>
                    <w:t>finanțare</w:t>
                  </w:r>
                  <w:proofErr w:type="spellEnd"/>
                  <w:r w:rsidRPr="00F71BDA">
                    <w:rPr>
                      <w:rFonts w:ascii="Trebuchet MS" w:hAnsi="Trebuchet MS"/>
                    </w:rPr>
                    <w:t xml:space="preserve"> </w:t>
                  </w:r>
                  <w:proofErr w:type="spellStart"/>
                  <w:r w:rsidRPr="00F71BDA">
                    <w:rPr>
                      <w:rFonts w:ascii="Trebuchet MS" w:hAnsi="Trebuchet MS"/>
                    </w:rPr>
                    <w:t>nerambursabilă</w:t>
                  </w:r>
                  <w:proofErr w:type="spellEnd"/>
                  <w:r w:rsidRPr="00F71BDA">
                    <w:rPr>
                      <w:rFonts w:ascii="Trebuchet MS" w:hAnsi="Trebuchet MS"/>
                    </w:rPr>
                    <w:t xml:space="preserve"> </w:t>
                  </w:r>
                  <w:proofErr w:type="spellStart"/>
                  <w:r w:rsidRPr="00F71BDA">
                    <w:rPr>
                      <w:rFonts w:ascii="Trebuchet MS" w:hAnsi="Trebuchet MS"/>
                    </w:rPr>
                    <w:t>alocate</w:t>
                  </w:r>
                  <w:proofErr w:type="spellEnd"/>
                  <w:r w:rsidRPr="00F71BDA">
                    <w:rPr>
                      <w:rFonts w:ascii="Trebuchet MS" w:hAnsi="Trebuchet MS"/>
                    </w:rPr>
                    <w:t xml:space="preserve"> </w:t>
                  </w:r>
                  <w:proofErr w:type="spellStart"/>
                  <w:r w:rsidRPr="00F71BDA">
                    <w:rPr>
                      <w:rFonts w:ascii="Trebuchet MS" w:hAnsi="Trebuchet MS"/>
                    </w:rPr>
                    <w:t>României</w:t>
                  </w:r>
                  <w:proofErr w:type="spellEnd"/>
                  <w:r w:rsidRPr="00F71BDA">
                    <w:rPr>
                      <w:rFonts w:ascii="Trebuchet MS" w:hAnsi="Trebuchet MS"/>
                    </w:rPr>
                    <w:t xml:space="preserve"> </w:t>
                  </w:r>
                  <w:proofErr w:type="spellStart"/>
                  <w:r w:rsidRPr="00F71BDA">
                    <w:rPr>
                      <w:rFonts w:ascii="Trebuchet MS" w:hAnsi="Trebuchet MS"/>
                    </w:rPr>
                    <w:t>în</w:t>
                  </w:r>
                  <w:proofErr w:type="spellEnd"/>
                  <w:r w:rsidRPr="00F71BDA">
                    <w:rPr>
                      <w:rFonts w:ascii="Trebuchet MS" w:hAnsi="Trebuchet MS"/>
                    </w:rPr>
                    <w:t xml:space="preserve"> </w:t>
                  </w:r>
                  <w:proofErr w:type="spellStart"/>
                  <w:r w:rsidRPr="00F71BDA">
                    <w:rPr>
                      <w:rFonts w:ascii="Trebuchet MS" w:hAnsi="Trebuchet MS"/>
                    </w:rPr>
                    <w:t>perioada</w:t>
                  </w:r>
                  <w:proofErr w:type="spellEnd"/>
                  <w:r w:rsidRPr="00F71BDA">
                    <w:rPr>
                      <w:rFonts w:ascii="Trebuchet MS" w:hAnsi="Trebuchet MS"/>
                    </w:rPr>
                    <w:t xml:space="preserve"> 2021-2027 </w:t>
                  </w:r>
                  <w:proofErr w:type="spellStart"/>
                  <w:r w:rsidRPr="00F71BDA">
                    <w:rPr>
                      <w:rFonts w:ascii="Trebuchet MS" w:hAnsi="Trebuchet MS"/>
                    </w:rPr>
                    <w:t>și</w:t>
                  </w:r>
                  <w:proofErr w:type="spellEnd"/>
                  <w:r w:rsidRPr="00F71BDA">
                    <w:rPr>
                      <w:rFonts w:ascii="Trebuchet MS" w:hAnsi="Trebuchet MS"/>
                    </w:rPr>
                    <w:t xml:space="preserve"> din Carta </w:t>
                  </w:r>
                  <w:proofErr w:type="spellStart"/>
                  <w:r w:rsidRPr="00F71BDA">
                    <w:rPr>
                      <w:rFonts w:ascii="Trebuchet MS" w:hAnsi="Trebuchet MS"/>
                    </w:rPr>
                    <w:t>drepturilor</w:t>
                  </w:r>
                  <w:proofErr w:type="spellEnd"/>
                  <w:r w:rsidRPr="00F71BDA">
                    <w:rPr>
                      <w:rFonts w:ascii="Trebuchet MS" w:hAnsi="Trebuchet MS"/>
                    </w:rPr>
                    <w:t xml:space="preserve"> </w:t>
                  </w:r>
                  <w:proofErr w:type="spellStart"/>
                  <w:r w:rsidRPr="00F71BDA">
                    <w:rPr>
                      <w:rFonts w:ascii="Trebuchet MS" w:hAnsi="Trebuchet MS"/>
                    </w:rPr>
                    <w:t>fundamentale</w:t>
                  </w:r>
                  <w:proofErr w:type="spellEnd"/>
                  <w:r w:rsidRPr="00F71BDA">
                    <w:rPr>
                      <w:rFonts w:ascii="Trebuchet MS" w:hAnsi="Trebuchet MS"/>
                    </w:rPr>
                    <w:t xml:space="preserve"> a </w:t>
                  </w:r>
                  <w:proofErr w:type="spellStart"/>
                  <w:r w:rsidRPr="00F71BDA">
                    <w:rPr>
                      <w:rFonts w:ascii="Trebuchet MS" w:hAnsi="Trebuchet MS"/>
                    </w:rPr>
                    <w:t>Uniunii</w:t>
                  </w:r>
                  <w:proofErr w:type="spellEnd"/>
                  <w:r w:rsidRPr="00F71BDA">
                    <w:rPr>
                      <w:rFonts w:ascii="Trebuchet MS" w:hAnsi="Trebuchet MS"/>
                    </w:rPr>
                    <w:t xml:space="preserve"> </w:t>
                  </w:r>
                  <w:proofErr w:type="spellStart"/>
                  <w:r w:rsidRPr="00F71BDA">
                    <w:rPr>
                      <w:rFonts w:ascii="Trebuchet MS" w:hAnsi="Trebuchet MS"/>
                    </w:rPr>
                    <w:t>Europene</w:t>
                  </w:r>
                  <w:proofErr w:type="spellEnd"/>
                  <w:r w:rsidRPr="00F71BDA">
                    <w:rPr>
                      <w:rFonts w:ascii="Trebuchet MS" w:hAnsi="Trebuchet MS"/>
                    </w:rPr>
                    <w:t>.</w:t>
                  </w:r>
                </w:p>
                <w:p w14:paraId="56FE9A26" w14:textId="77777777" w:rsidR="00AC2B3C" w:rsidRPr="00F71BDA" w:rsidRDefault="00AC2B3C" w:rsidP="009143DE">
                  <w:pPr>
                    <w:jc w:val="both"/>
                    <w:rPr>
                      <w:rFonts w:ascii="Trebuchet MS" w:hAnsi="Trebuchet MS"/>
                    </w:rPr>
                  </w:pPr>
                </w:p>
                <w:p w14:paraId="25804477" w14:textId="77777777" w:rsidR="009143DE" w:rsidRPr="00F71BDA" w:rsidRDefault="009143DE" w:rsidP="009143DE">
                  <w:pPr>
                    <w:jc w:val="both"/>
                    <w:rPr>
                      <w:rFonts w:ascii="Trebuchet MS" w:hAnsi="Trebuchet MS"/>
                      <w:i/>
                      <w:iCs/>
                    </w:rPr>
                  </w:pPr>
                  <w:r w:rsidRPr="00F71BDA">
                    <w:rPr>
                      <w:rFonts w:ascii="Trebuchet MS" w:hAnsi="Trebuchet MS"/>
                      <w:i/>
                      <w:iCs/>
                      <w:color w:val="0070C0"/>
                    </w:rPr>
                    <w:t xml:space="preserve">Ex: </w:t>
                  </w:r>
                  <w:proofErr w:type="spellStart"/>
                  <w:r w:rsidRPr="00F71BDA">
                    <w:rPr>
                      <w:rFonts w:ascii="Trebuchet MS" w:hAnsi="Trebuchet MS"/>
                      <w:i/>
                      <w:iCs/>
                      <w:color w:val="0070C0"/>
                    </w:rPr>
                    <w:t>Rambursarea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cheltuielilor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salariale</w:t>
                  </w:r>
                  <w:proofErr w:type="spellEnd"/>
                  <w:r w:rsidRPr="00F71BDA">
                    <w:rPr>
                      <w:rFonts w:ascii="Trebuchet MS" w:hAnsi="Trebuchet MS"/>
                      <w:i/>
                      <w:iCs/>
                      <w:color w:val="0070C0"/>
                    </w:rPr>
                    <w:t xml:space="preserve"> ale </w:t>
                  </w:r>
                  <w:proofErr w:type="spellStart"/>
                  <w:r w:rsidRPr="00F71BDA">
                    <w:rPr>
                      <w:rFonts w:ascii="Trebuchet MS" w:hAnsi="Trebuchet MS"/>
                      <w:i/>
                      <w:iCs/>
                      <w:color w:val="0070C0"/>
                    </w:rPr>
                    <w:t>personalului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implicat</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gestionarea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fondurilor</w:t>
                  </w:r>
                  <w:proofErr w:type="spellEnd"/>
                  <w:r w:rsidRPr="00F71BDA">
                    <w:rPr>
                      <w:rFonts w:ascii="Trebuchet MS" w:hAnsi="Trebuchet MS"/>
                      <w:i/>
                      <w:iCs/>
                      <w:color w:val="0070C0"/>
                    </w:rPr>
                    <w:t xml:space="preserve"> FEDR, FC, FSE+, FTJ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gestionarea</w:t>
                  </w:r>
                  <w:proofErr w:type="spellEnd"/>
                  <w:r w:rsidRPr="00F71BDA">
                    <w:rPr>
                      <w:rFonts w:ascii="Trebuchet MS" w:hAnsi="Trebuchet MS"/>
                      <w:i/>
                      <w:iCs/>
                      <w:color w:val="0070C0"/>
                    </w:rPr>
                    <w:t xml:space="preserve"> PO, </w:t>
                  </w:r>
                  <w:proofErr w:type="spellStart"/>
                  <w:r w:rsidRPr="00F71BDA">
                    <w:rPr>
                      <w:rFonts w:ascii="Trebuchet MS" w:hAnsi="Trebuchet MS"/>
                      <w:i/>
                      <w:iCs/>
                      <w:color w:val="0070C0"/>
                    </w:rPr>
                    <w:t>recrutarea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personalului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desemnarea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membrilor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echipei</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proiect</w:t>
                  </w:r>
                  <w:proofErr w:type="spellEnd"/>
                  <w:r w:rsidRPr="00F71BDA">
                    <w:rPr>
                      <w:rFonts w:ascii="Trebuchet MS" w:hAnsi="Trebuchet MS"/>
                      <w:i/>
                      <w:iCs/>
                      <w:color w:val="0070C0"/>
                    </w:rPr>
                    <w:t xml:space="preserve"> se </w:t>
                  </w:r>
                  <w:proofErr w:type="spellStart"/>
                  <w:r w:rsidRPr="00F71BDA">
                    <w:rPr>
                      <w:rFonts w:ascii="Trebuchet MS" w:hAnsi="Trebuchet MS"/>
                      <w:i/>
                      <w:iCs/>
                      <w:color w:val="0070C0"/>
                    </w:rPr>
                    <w:t>vor</w:t>
                  </w:r>
                  <w:proofErr w:type="spellEnd"/>
                  <w:r w:rsidRPr="00F71BDA">
                    <w:rPr>
                      <w:rFonts w:ascii="Trebuchet MS" w:hAnsi="Trebuchet MS"/>
                      <w:i/>
                      <w:iCs/>
                      <w:color w:val="0070C0"/>
                    </w:rPr>
                    <w:t xml:space="preserve"> face </w:t>
                  </w:r>
                  <w:proofErr w:type="spellStart"/>
                  <w:r w:rsidRPr="00F71BDA">
                    <w:rPr>
                      <w:rFonts w:ascii="Trebuchet MS" w:hAnsi="Trebuchet MS"/>
                      <w:i/>
                      <w:iCs/>
                      <w:color w:val="0070C0"/>
                    </w:rPr>
                    <w:t>fără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discriminare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respectiv</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fără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orice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deosebire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excludere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restricţie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preferinţă</w:t>
                  </w:r>
                  <w:proofErr w:type="spellEnd"/>
                  <w:r w:rsidRPr="00F71BDA">
                    <w:rPr>
                      <w:rFonts w:ascii="Trebuchet MS" w:hAnsi="Trebuchet MS"/>
                      <w:i/>
                      <w:iCs/>
                      <w:color w:val="0070C0"/>
                    </w:rPr>
                    <w:t xml:space="preserve">, pe </w:t>
                  </w:r>
                  <w:proofErr w:type="spellStart"/>
                  <w:r w:rsidRPr="00F71BDA">
                    <w:rPr>
                      <w:rFonts w:ascii="Trebuchet MS" w:hAnsi="Trebuchet MS"/>
                      <w:i/>
                      <w:iCs/>
                      <w:color w:val="0070C0"/>
                    </w:rPr>
                    <w:t>bază</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rasă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naţionalitate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etnie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limbă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religie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categorie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socială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convingeri</w:t>
                  </w:r>
                  <w:proofErr w:type="spellEnd"/>
                  <w:r w:rsidRPr="00F71BDA">
                    <w:rPr>
                      <w:rFonts w:ascii="Trebuchet MS" w:hAnsi="Trebuchet MS"/>
                      <w:i/>
                      <w:iCs/>
                      <w:color w:val="0070C0"/>
                    </w:rPr>
                    <w:t xml:space="preserve">, sex, </w:t>
                  </w:r>
                  <w:proofErr w:type="spellStart"/>
                  <w:r w:rsidRPr="00F71BDA">
                    <w:rPr>
                      <w:rFonts w:ascii="Trebuchet MS" w:hAnsi="Trebuchet MS"/>
                      <w:i/>
                      <w:iCs/>
                      <w:color w:val="0070C0"/>
                    </w:rPr>
                    <w:t>orientare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sexuală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vârstă</w:t>
                  </w:r>
                  <w:proofErr w:type="spellEnd"/>
                  <w:r w:rsidRPr="00F71BDA">
                    <w:rPr>
                      <w:rFonts w:ascii="Trebuchet MS" w:hAnsi="Trebuchet MS"/>
                      <w:i/>
                      <w:iCs/>
                      <w:color w:val="0070C0"/>
                    </w:rPr>
                    <w:t xml:space="preserve">, handicap, </w:t>
                  </w:r>
                  <w:proofErr w:type="spellStart"/>
                  <w:r w:rsidRPr="00F71BDA">
                    <w:rPr>
                      <w:rFonts w:ascii="Trebuchet MS" w:hAnsi="Trebuchet MS"/>
                      <w:i/>
                      <w:iCs/>
                      <w:color w:val="0070C0"/>
                    </w:rPr>
                    <w:t>boală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cronică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necontagioasă</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infectare</w:t>
                  </w:r>
                  <w:proofErr w:type="spellEnd"/>
                  <w:r w:rsidRPr="00F71BDA">
                    <w:rPr>
                      <w:rFonts w:ascii="Trebuchet MS" w:hAnsi="Trebuchet MS"/>
                      <w:i/>
                      <w:iCs/>
                      <w:color w:val="0070C0"/>
                    </w:rPr>
                    <w:t xml:space="preserve"> HIV, </w:t>
                  </w:r>
                  <w:proofErr w:type="spellStart"/>
                  <w:r w:rsidRPr="00F71BDA">
                    <w:rPr>
                      <w:rFonts w:ascii="Trebuchet MS" w:hAnsi="Trebuchet MS"/>
                      <w:i/>
                      <w:iCs/>
                      <w:color w:val="0070C0"/>
                    </w:rPr>
                    <w:t>apartenenţă</w:t>
                  </w:r>
                  <w:proofErr w:type="spellEnd"/>
                  <w:r w:rsidRPr="00F71BDA">
                    <w:rPr>
                      <w:rFonts w:ascii="Trebuchet MS" w:hAnsi="Trebuchet MS"/>
                      <w:i/>
                      <w:iCs/>
                      <w:color w:val="0070C0"/>
                    </w:rPr>
                    <w:t xml:space="preserve"> la o </w:t>
                  </w:r>
                  <w:proofErr w:type="spellStart"/>
                  <w:r w:rsidRPr="00F71BDA">
                    <w:rPr>
                      <w:rFonts w:ascii="Trebuchet MS" w:hAnsi="Trebuchet MS"/>
                      <w:i/>
                      <w:iCs/>
                      <w:color w:val="0070C0"/>
                    </w:rPr>
                    <w:t>categorie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defavorizată</w:t>
                  </w:r>
                  <w:proofErr w:type="spellEnd"/>
                  <w:r w:rsidRPr="00F71BDA">
                    <w:rPr>
                      <w:rFonts w:ascii="Trebuchet MS" w:hAnsi="Trebuchet MS"/>
                      <w:i/>
                      <w:iCs/>
                      <w:color w:val="0070C0"/>
                    </w:rPr>
                    <w:t xml:space="preserve">, precum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orice</w:t>
                  </w:r>
                  <w:proofErr w:type="spellEnd"/>
                  <w:r w:rsidRPr="00F71BDA">
                    <w:rPr>
                      <w:rFonts w:ascii="Trebuchet MS" w:hAnsi="Trebuchet MS"/>
                      <w:i/>
                      <w:iCs/>
                      <w:color w:val="0070C0"/>
                    </w:rPr>
                    <w:t xml:space="preserve"> alt </w:t>
                  </w:r>
                  <w:proofErr w:type="spellStart"/>
                  <w:r w:rsidRPr="00F71BDA">
                    <w:rPr>
                      <w:rFonts w:ascii="Trebuchet MS" w:hAnsi="Trebuchet MS"/>
                      <w:i/>
                      <w:iCs/>
                      <w:color w:val="0070C0"/>
                    </w:rPr>
                    <w:t>criteriu</w:t>
                  </w:r>
                  <w:proofErr w:type="spellEnd"/>
                  <w:r w:rsidRPr="00F71BDA">
                    <w:rPr>
                      <w:rFonts w:ascii="Trebuchet MS" w:hAnsi="Trebuchet MS"/>
                      <w:i/>
                      <w:iCs/>
                      <w:color w:val="0070C0"/>
                    </w:rPr>
                    <w:t xml:space="preserve"> care are ca scop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efect</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restrângerea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înlăturarea</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recunoaşterii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folosinţei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exercitării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condiţii</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egalitate</w:t>
                  </w:r>
                  <w:proofErr w:type="spellEnd"/>
                  <w:r w:rsidRPr="00F71BDA">
                    <w:rPr>
                      <w:rFonts w:ascii="Trebuchet MS" w:hAnsi="Trebuchet MS"/>
                      <w:i/>
                      <w:iCs/>
                      <w:color w:val="0070C0"/>
                    </w:rPr>
                    <w:t xml:space="preserve">, a </w:t>
                  </w:r>
                  <w:proofErr w:type="spellStart"/>
                  <w:r w:rsidRPr="00F71BDA">
                    <w:rPr>
                      <w:rFonts w:ascii="Trebuchet MS" w:hAnsi="Trebuchet MS"/>
                      <w:i/>
                      <w:iCs/>
                      <w:color w:val="0070C0"/>
                    </w:rPr>
                    <w:t>drepturilor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omului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a </w:t>
                  </w:r>
                  <w:proofErr w:type="spellStart"/>
                  <w:r w:rsidRPr="00F71BDA">
                    <w:rPr>
                      <w:rFonts w:ascii="Trebuchet MS" w:hAnsi="Trebuchet MS"/>
                      <w:i/>
                      <w:iCs/>
                      <w:color w:val="0070C0"/>
                    </w:rPr>
                    <w:t>libertăţilor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fundamentale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a </w:t>
                  </w:r>
                  <w:proofErr w:type="spellStart"/>
                  <w:r w:rsidRPr="00F71BDA">
                    <w:rPr>
                      <w:rFonts w:ascii="Trebuchet MS" w:hAnsi="Trebuchet MS"/>
                      <w:i/>
                      <w:iCs/>
                      <w:color w:val="0070C0"/>
                    </w:rPr>
                    <w:t>drepturilor</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recunoscute</w:t>
                  </w:r>
                  <w:proofErr w:type="spellEnd"/>
                  <w:r w:rsidRPr="00F71BDA">
                    <w:rPr>
                      <w:rFonts w:ascii="Trebuchet MS" w:hAnsi="Trebuchet MS"/>
                      <w:i/>
                      <w:iCs/>
                      <w:color w:val="0070C0"/>
                    </w:rPr>
                    <w:t xml:space="preserve"> de </w:t>
                  </w:r>
                  <w:proofErr w:type="spellStart"/>
                  <w:r w:rsidRPr="00F71BDA">
                    <w:rPr>
                      <w:rFonts w:ascii="Trebuchet MS" w:hAnsi="Trebuchet MS"/>
                      <w:i/>
                      <w:iCs/>
                      <w:color w:val="0070C0"/>
                    </w:rPr>
                    <w:t>lege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domeniul</w:t>
                  </w:r>
                  <w:proofErr w:type="spellEnd"/>
                  <w:r w:rsidRPr="00F71BDA">
                    <w:rPr>
                      <w:rFonts w:ascii="Trebuchet MS" w:hAnsi="Trebuchet MS"/>
                      <w:i/>
                      <w:iCs/>
                      <w:color w:val="0070C0"/>
                    </w:rPr>
                    <w:t xml:space="preserve"> politic, economic, social </w:t>
                  </w:r>
                  <w:proofErr w:type="spellStart"/>
                  <w:r w:rsidRPr="00F71BDA">
                    <w:rPr>
                      <w:rFonts w:ascii="Trebuchet MS" w:hAnsi="Trebuchet MS"/>
                      <w:i/>
                      <w:iCs/>
                      <w:color w:val="0070C0"/>
                    </w:rPr>
                    <w:t>şi</w:t>
                  </w:r>
                  <w:proofErr w:type="spellEnd"/>
                  <w:r w:rsidRPr="00F71BDA">
                    <w:rPr>
                      <w:rFonts w:ascii="Trebuchet MS" w:hAnsi="Trebuchet MS"/>
                      <w:i/>
                      <w:iCs/>
                      <w:color w:val="0070C0"/>
                    </w:rPr>
                    <w:t xml:space="preserve"> cultural </w:t>
                  </w:r>
                  <w:proofErr w:type="spellStart"/>
                  <w:r w:rsidRPr="00F71BDA">
                    <w:rPr>
                      <w:rFonts w:ascii="Trebuchet MS" w:hAnsi="Trebuchet MS"/>
                      <w:i/>
                      <w:iCs/>
                      <w:color w:val="0070C0"/>
                    </w:rPr>
                    <w:t>sau</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în</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orice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alte</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domenii</w:t>
                  </w:r>
                  <w:proofErr w:type="spellEnd"/>
                  <w:r w:rsidRPr="00F71BDA">
                    <w:rPr>
                      <w:rFonts w:ascii="Trebuchet MS" w:hAnsi="Trebuchet MS"/>
                      <w:i/>
                      <w:iCs/>
                      <w:color w:val="0070C0"/>
                    </w:rPr>
                    <w:t xml:space="preserve"> ale </w:t>
                  </w:r>
                  <w:proofErr w:type="spellStart"/>
                  <w:r w:rsidRPr="00F71BDA">
                    <w:rPr>
                      <w:rFonts w:ascii="Trebuchet MS" w:hAnsi="Trebuchet MS"/>
                      <w:i/>
                      <w:iCs/>
                      <w:color w:val="0070C0"/>
                    </w:rPr>
                    <w:t>vieţii</w:t>
                  </w:r>
                  <w:proofErr w:type="spellEnd"/>
                  <w:r w:rsidRPr="00F71BDA">
                    <w:rPr>
                      <w:rFonts w:ascii="Trebuchet MS" w:hAnsi="Trebuchet MS"/>
                      <w:i/>
                      <w:iCs/>
                      <w:color w:val="0070C0"/>
                    </w:rPr>
                    <w:t xml:space="preserve"> </w:t>
                  </w:r>
                  <w:proofErr w:type="spellStart"/>
                  <w:r w:rsidRPr="00F71BDA">
                    <w:rPr>
                      <w:rFonts w:ascii="Trebuchet MS" w:hAnsi="Trebuchet MS"/>
                      <w:i/>
                      <w:iCs/>
                      <w:color w:val="0070C0"/>
                    </w:rPr>
                    <w:t>publice</w:t>
                  </w:r>
                  <w:proofErr w:type="spellEnd"/>
                  <w:r w:rsidRPr="00F71BDA">
                    <w:rPr>
                      <w:rFonts w:ascii="Trebuchet MS" w:hAnsi="Trebuchet MS"/>
                      <w:i/>
                      <w:iCs/>
                      <w:color w:val="0070C0"/>
                    </w:rPr>
                    <w:t>.</w:t>
                  </w:r>
                </w:p>
              </w:tc>
            </w:tr>
          </w:tbl>
          <w:p w14:paraId="5DDAAC14" w14:textId="77777777" w:rsidR="00AC2B3C" w:rsidRDefault="009143DE" w:rsidP="009143DE">
            <w:pPr>
              <w:tabs>
                <w:tab w:val="center" w:pos="4536"/>
              </w:tabs>
              <w:jc w:val="both"/>
              <w:rPr>
                <w:rFonts w:ascii="Trebuchet MS" w:hAnsi="Trebuchet MS"/>
                <w:b/>
                <w:lang w:val="it-IT"/>
              </w:rPr>
            </w:pPr>
            <w:r w:rsidRPr="00FD72E5">
              <w:rPr>
                <w:rFonts w:ascii="Trebuchet MS" w:hAnsi="Trebuchet MS"/>
                <w:b/>
                <w:lang w:val="it-IT"/>
              </w:rPr>
              <w:t>Accesibilitate persoane cu dizabilități (</w:t>
            </w:r>
            <w:r w:rsidR="007E3469">
              <w:rPr>
                <w:rFonts w:ascii="Trebuchet MS" w:hAnsi="Trebuchet MS"/>
                <w:b/>
                <w:lang w:val="it-IT"/>
              </w:rPr>
              <w:t>3.</w:t>
            </w:r>
            <w:r w:rsidRPr="00FD72E5">
              <w:rPr>
                <w:rFonts w:ascii="Trebuchet MS" w:hAnsi="Trebuchet MS"/>
                <w:b/>
                <w:lang w:val="it-IT"/>
              </w:rPr>
              <w:t>50</w:t>
            </w:r>
            <w:r w:rsidR="007E3469">
              <w:rPr>
                <w:rFonts w:ascii="Trebuchet MS" w:hAnsi="Trebuchet MS"/>
                <w:b/>
                <w:lang w:val="it-IT"/>
              </w:rPr>
              <w:t>0</w:t>
            </w:r>
            <w:r w:rsidRPr="00FD72E5">
              <w:rPr>
                <w:rFonts w:ascii="Trebuchet MS" w:hAnsi="Trebuchet MS"/>
                <w:b/>
                <w:lang w:val="it-IT"/>
              </w:rPr>
              <w:t xml:space="preserve"> caractere)</w:t>
            </w:r>
          </w:p>
          <w:p w14:paraId="6246A4A6" w14:textId="006C8298" w:rsidR="009143DE" w:rsidRPr="00FD72E5" w:rsidRDefault="009143DE" w:rsidP="009143DE">
            <w:pPr>
              <w:tabs>
                <w:tab w:val="center" w:pos="4536"/>
              </w:tabs>
              <w:jc w:val="both"/>
              <w:rPr>
                <w:rFonts w:ascii="Trebuchet MS" w:hAnsi="Trebuchet MS"/>
                <w:b/>
                <w:lang w:val="it-IT"/>
              </w:rPr>
            </w:pPr>
            <w:r w:rsidRPr="00FD72E5">
              <w:rPr>
                <w:rFonts w:ascii="Trebuchet MS" w:hAnsi="Trebuchet MS"/>
                <w:b/>
                <w:lang w:val="it-IT"/>
              </w:rPr>
              <w:tab/>
            </w:r>
          </w:p>
          <w:tbl>
            <w:tblPr>
              <w:tblStyle w:val="TableGrid"/>
              <w:tblW w:w="8796" w:type="dxa"/>
              <w:tblLook w:val="04A0" w:firstRow="1" w:lastRow="0" w:firstColumn="1" w:lastColumn="0" w:noHBand="0" w:noVBand="1"/>
            </w:tblPr>
            <w:tblGrid>
              <w:gridCol w:w="8796"/>
            </w:tblGrid>
            <w:tr w:rsidR="009143DE" w:rsidRPr="008F394B" w14:paraId="212ED080" w14:textId="77777777" w:rsidTr="00F85428">
              <w:trPr>
                <w:trHeight w:val="2146"/>
              </w:trPr>
              <w:tc>
                <w:tcPr>
                  <w:tcW w:w="8796" w:type="dxa"/>
                </w:tcPr>
                <w:p w14:paraId="4B276DFD" w14:textId="77777777" w:rsidR="009143DE" w:rsidRPr="00FD72E5" w:rsidRDefault="009143DE" w:rsidP="009143DE">
                  <w:pPr>
                    <w:autoSpaceDE w:val="0"/>
                    <w:autoSpaceDN w:val="0"/>
                    <w:adjustRightInd w:val="0"/>
                    <w:jc w:val="both"/>
                    <w:rPr>
                      <w:rFonts w:ascii="Trebuchet MS" w:hAnsi="Trebuchet MS"/>
                      <w:lang w:val="it-IT"/>
                    </w:rPr>
                  </w:pPr>
                  <w:r w:rsidRPr="00FD72E5">
                    <w:rPr>
                      <w:rFonts w:ascii="Trebuchet MS" w:hAnsi="Trebuchet MS"/>
                      <w:lang w:val="it-IT"/>
                    </w:rPr>
                    <w:t>Se completează cu o prezentare a modului în care solicitantul se va asigura că principiul accesibilității la mediul fizic, comunicațional și informațional va fi respectat.</w:t>
                  </w:r>
                </w:p>
                <w:p w14:paraId="42B35C26" w14:textId="77777777" w:rsidR="009143DE" w:rsidRPr="00FD72E5" w:rsidRDefault="009143DE" w:rsidP="009143DE">
                  <w:pPr>
                    <w:autoSpaceDE w:val="0"/>
                    <w:autoSpaceDN w:val="0"/>
                    <w:adjustRightInd w:val="0"/>
                    <w:jc w:val="both"/>
                    <w:rPr>
                      <w:rFonts w:ascii="Trebuchet MS" w:hAnsi="Trebuchet MS"/>
                      <w:i/>
                      <w:iCs/>
                      <w:color w:val="0070C0"/>
                      <w:lang w:val="it-IT"/>
                    </w:rPr>
                  </w:pPr>
                  <w:r w:rsidRPr="00FD72E5">
                    <w:rPr>
                      <w:rFonts w:ascii="Trebuchet MS" w:hAnsi="Trebuchet MS"/>
                      <w:i/>
                      <w:iCs/>
                      <w:color w:val="0070C0"/>
                      <w:lang w:val="it-IT"/>
                    </w:rPr>
                    <w:t>Ex: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p>
                <w:p w14:paraId="3F2050AB" w14:textId="77777777" w:rsidR="009143DE" w:rsidRPr="008F394B" w:rsidRDefault="009143DE" w:rsidP="009143DE">
                  <w:pPr>
                    <w:autoSpaceDE w:val="0"/>
                    <w:autoSpaceDN w:val="0"/>
                    <w:adjustRightInd w:val="0"/>
                    <w:jc w:val="both"/>
                    <w:rPr>
                      <w:rFonts w:ascii="Trebuchet MS" w:hAnsi="Trebuchet MS"/>
                      <w:i/>
                      <w:iCs/>
                      <w:color w:val="0070C0"/>
                      <w:lang w:val="pt-BR"/>
                    </w:rPr>
                  </w:pPr>
                  <w:r w:rsidRPr="008F394B">
                    <w:rPr>
                      <w:rFonts w:ascii="Trebuchet MS" w:hAnsi="Trebuchet MS"/>
                      <w:i/>
                      <w:iCs/>
                      <w:color w:val="0070C0"/>
                      <w:lang w:val="pt-BR"/>
                    </w:rPr>
                    <w:t>În acest sens, accesul în instituție este adaptat nevoilor persoanelor cu dizabilități. (se va completa cu exemple concrete în funcție de facilitățile de care dispune fiecare instituție)</w:t>
                  </w:r>
                </w:p>
                <w:p w14:paraId="75E30474" w14:textId="77777777" w:rsidR="00AC2B3C" w:rsidRPr="008F394B" w:rsidRDefault="00AC2B3C" w:rsidP="009143DE">
                  <w:pPr>
                    <w:autoSpaceDE w:val="0"/>
                    <w:autoSpaceDN w:val="0"/>
                    <w:adjustRightInd w:val="0"/>
                    <w:jc w:val="both"/>
                    <w:rPr>
                      <w:rFonts w:ascii="Trebuchet MS" w:hAnsi="Trebuchet MS"/>
                      <w:i/>
                      <w:iCs/>
                      <w:lang w:val="pt-BR"/>
                    </w:rPr>
                  </w:pPr>
                </w:p>
              </w:tc>
            </w:tr>
          </w:tbl>
          <w:p w14:paraId="1C0189CE" w14:textId="4B2FFBF9" w:rsidR="009143DE" w:rsidRDefault="009143DE" w:rsidP="009143DE">
            <w:pPr>
              <w:shd w:val="clear" w:color="auto" w:fill="FFFFFF" w:themeFill="background1"/>
              <w:jc w:val="both"/>
              <w:rPr>
                <w:rFonts w:ascii="Trebuchet MS" w:hAnsi="Trebuchet MS"/>
                <w:b/>
              </w:rPr>
            </w:pPr>
            <w:proofErr w:type="spellStart"/>
            <w:r w:rsidRPr="00F71BDA">
              <w:rPr>
                <w:rFonts w:ascii="Trebuchet MS" w:hAnsi="Trebuchet MS"/>
                <w:b/>
              </w:rPr>
              <w:t>Schimbări</w:t>
            </w:r>
            <w:proofErr w:type="spellEnd"/>
            <w:r w:rsidRPr="00F71BDA">
              <w:rPr>
                <w:rFonts w:ascii="Trebuchet MS" w:hAnsi="Trebuchet MS"/>
                <w:b/>
              </w:rPr>
              <w:t xml:space="preserve"> </w:t>
            </w:r>
            <w:proofErr w:type="spellStart"/>
            <w:r w:rsidRPr="00F71BDA">
              <w:rPr>
                <w:rFonts w:ascii="Trebuchet MS" w:hAnsi="Trebuchet MS"/>
                <w:b/>
              </w:rPr>
              <w:t>demografice</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p w14:paraId="4BA9FBDB" w14:textId="77777777" w:rsidR="00AC2B3C" w:rsidRPr="00F71BDA" w:rsidRDefault="00AC2B3C" w:rsidP="009143DE">
            <w:pPr>
              <w:shd w:val="clear" w:color="auto" w:fill="FFFFFF" w:themeFill="background1"/>
              <w:jc w:val="both"/>
              <w:rPr>
                <w:rFonts w:ascii="Trebuchet MS" w:hAnsi="Trebuchet MS"/>
                <w:b/>
              </w:rPr>
            </w:pPr>
          </w:p>
          <w:tbl>
            <w:tblPr>
              <w:tblStyle w:val="TableGrid"/>
              <w:tblW w:w="0" w:type="auto"/>
              <w:tblLook w:val="04A0" w:firstRow="1" w:lastRow="0" w:firstColumn="1" w:lastColumn="0" w:noHBand="0" w:noVBand="1"/>
            </w:tblPr>
            <w:tblGrid>
              <w:gridCol w:w="9266"/>
            </w:tblGrid>
            <w:tr w:rsidR="009143DE" w:rsidRPr="008F394B" w14:paraId="4B1A2565" w14:textId="77777777" w:rsidTr="00EA5BDC">
              <w:tc>
                <w:tcPr>
                  <w:tcW w:w="9464" w:type="dxa"/>
                </w:tcPr>
                <w:p w14:paraId="02106C5F" w14:textId="77777777" w:rsidR="009143DE" w:rsidRPr="008F394B" w:rsidRDefault="009143DE" w:rsidP="009143DE">
                  <w:pPr>
                    <w:shd w:val="clear" w:color="auto" w:fill="FFFFFF" w:themeFill="background1"/>
                    <w:contextualSpacing/>
                    <w:jc w:val="both"/>
                    <w:rPr>
                      <w:rFonts w:ascii="Trebuchet MS" w:hAnsi="Trebuchet MS"/>
                      <w:b/>
                      <w:lang w:val="pt-BR"/>
                    </w:rPr>
                  </w:pPr>
                  <w:r w:rsidRPr="008F394B">
                    <w:rPr>
                      <w:rFonts w:ascii="Trebuchet MS" w:hAnsi="Trebuchet MS"/>
                      <w:b/>
                      <w:color w:val="FF0000"/>
                      <w:lang w:val="pt-BR"/>
                    </w:rPr>
                    <w:t>SOLICITANȚII POAT NU VOR COMPLETA ACEST CÂMP.</w:t>
                  </w:r>
                </w:p>
              </w:tc>
            </w:tr>
          </w:tbl>
          <w:p w14:paraId="451965F7" w14:textId="77777777" w:rsidR="009143DE" w:rsidRPr="008F394B" w:rsidRDefault="009143DE" w:rsidP="009143DE">
            <w:pPr>
              <w:jc w:val="both"/>
              <w:rPr>
                <w:rFonts w:ascii="Trebuchet MS" w:hAnsi="Trebuchet MS"/>
                <w:b/>
                <w:lang w:val="pt-BR"/>
              </w:rPr>
            </w:pPr>
          </w:p>
          <w:p w14:paraId="7A699024" w14:textId="77777777" w:rsidR="009143DE" w:rsidRPr="00FD72E5" w:rsidRDefault="009143DE" w:rsidP="009143DE">
            <w:pPr>
              <w:jc w:val="both"/>
              <w:rPr>
                <w:rFonts w:ascii="Trebuchet MS" w:hAnsi="Trebuchet MS"/>
                <w:b/>
                <w:lang w:val="it-IT"/>
              </w:rPr>
            </w:pPr>
            <w:r w:rsidRPr="00DB3F2B">
              <w:rPr>
                <w:rFonts w:ascii="Trebuchet MS" w:hAnsi="Trebuchet MS"/>
                <w:b/>
                <w:lang w:val="it-IT"/>
              </w:rPr>
              <w:t xml:space="preserve">DEZVOLTARE </w:t>
            </w:r>
            <w:r w:rsidRPr="00FD72E5">
              <w:rPr>
                <w:rFonts w:ascii="Trebuchet MS" w:hAnsi="Trebuchet MS"/>
                <w:b/>
                <w:lang w:val="it-IT"/>
              </w:rPr>
              <w:t>DURABILĂ</w:t>
            </w:r>
          </w:p>
          <w:p w14:paraId="3ECBA5FF" w14:textId="70E8B8F3" w:rsidR="009143DE" w:rsidRPr="00FD72E5" w:rsidRDefault="009143DE" w:rsidP="009143DE">
            <w:pPr>
              <w:shd w:val="clear" w:color="auto" w:fill="FFFFFF" w:themeFill="background1"/>
              <w:jc w:val="both"/>
              <w:rPr>
                <w:rFonts w:ascii="Trebuchet MS" w:hAnsi="Trebuchet MS"/>
                <w:b/>
                <w:lang w:val="it-IT"/>
              </w:rPr>
            </w:pPr>
            <w:r w:rsidRPr="00FD72E5">
              <w:rPr>
                <w:rFonts w:ascii="Trebuchet MS" w:hAnsi="Trebuchet MS"/>
                <w:b/>
                <w:lang w:val="it-IT"/>
              </w:rPr>
              <w:t>Poluatorul plătește (</w:t>
            </w:r>
            <w:r w:rsidR="007E3469">
              <w:rPr>
                <w:rFonts w:ascii="Trebuchet MS" w:hAnsi="Trebuchet MS"/>
                <w:b/>
                <w:lang w:val="it-IT"/>
              </w:rPr>
              <w:t>3.</w:t>
            </w:r>
            <w:r w:rsidRPr="00FD72E5">
              <w:rPr>
                <w:rFonts w:ascii="Trebuchet MS" w:hAnsi="Trebuchet MS"/>
                <w:b/>
                <w:lang w:val="it-IT"/>
              </w:rPr>
              <w:t>50</w:t>
            </w:r>
            <w:r w:rsidR="007E3469">
              <w:rPr>
                <w:rFonts w:ascii="Trebuchet MS" w:hAnsi="Trebuchet MS"/>
                <w:b/>
                <w:lang w:val="it-IT"/>
              </w:rPr>
              <w:t>0</w:t>
            </w:r>
            <w:r w:rsidRPr="00FD72E5">
              <w:rPr>
                <w:rFonts w:ascii="Trebuchet MS" w:hAnsi="Trebuchet MS"/>
                <w:b/>
                <w:lang w:val="it-IT"/>
              </w:rPr>
              <w:t xml:space="preserve"> caractere) </w:t>
            </w:r>
          </w:p>
          <w:tbl>
            <w:tblPr>
              <w:tblStyle w:val="TableGrid"/>
              <w:tblW w:w="9322" w:type="dxa"/>
              <w:tblLook w:val="04A0" w:firstRow="1" w:lastRow="0" w:firstColumn="1" w:lastColumn="0" w:noHBand="0" w:noVBand="1"/>
            </w:tblPr>
            <w:tblGrid>
              <w:gridCol w:w="9322"/>
            </w:tblGrid>
            <w:tr w:rsidR="009143DE" w:rsidRPr="008F394B" w14:paraId="513A8894" w14:textId="77777777" w:rsidTr="00EA5BDC">
              <w:tc>
                <w:tcPr>
                  <w:tcW w:w="9322" w:type="dxa"/>
                </w:tcPr>
                <w:p w14:paraId="25ABF74A" w14:textId="77777777" w:rsidR="009143DE" w:rsidRPr="008F394B" w:rsidRDefault="009143DE" w:rsidP="009143DE">
                  <w:pPr>
                    <w:shd w:val="clear" w:color="auto" w:fill="FFFFFF" w:themeFill="background1"/>
                    <w:jc w:val="both"/>
                    <w:rPr>
                      <w:rFonts w:ascii="Trebuchet MS" w:hAnsi="Trebuchet MS"/>
                      <w:b/>
                      <w:color w:val="FF0000"/>
                      <w:lang w:val="pt-BR"/>
                    </w:rPr>
                  </w:pPr>
                  <w:r w:rsidRPr="008F394B">
                    <w:rPr>
                      <w:rFonts w:ascii="Trebuchet MS" w:hAnsi="Trebuchet MS"/>
                      <w:b/>
                      <w:color w:val="FF0000"/>
                      <w:lang w:val="pt-BR"/>
                    </w:rPr>
                    <w:t>SOLICITANȚII POAT NU VOR COMPLETA ACEST CÂMP.</w:t>
                  </w:r>
                </w:p>
              </w:tc>
            </w:tr>
          </w:tbl>
          <w:p w14:paraId="4D968688" w14:textId="2B0C2E54" w:rsidR="009143DE" w:rsidRPr="00F71BDA" w:rsidRDefault="009143DE" w:rsidP="009143DE">
            <w:pPr>
              <w:shd w:val="clear" w:color="auto" w:fill="FFFFFF" w:themeFill="background1"/>
              <w:jc w:val="both"/>
              <w:rPr>
                <w:rFonts w:ascii="Trebuchet MS" w:hAnsi="Trebuchet MS"/>
                <w:b/>
              </w:rPr>
            </w:pPr>
            <w:proofErr w:type="spellStart"/>
            <w:r w:rsidRPr="00F71BDA">
              <w:rPr>
                <w:rFonts w:ascii="Trebuchet MS" w:hAnsi="Trebuchet MS"/>
                <w:b/>
              </w:rPr>
              <w:t>Protecția</w:t>
            </w:r>
            <w:proofErr w:type="spellEnd"/>
            <w:r w:rsidRPr="00F71BDA">
              <w:rPr>
                <w:rFonts w:ascii="Trebuchet MS" w:hAnsi="Trebuchet MS"/>
                <w:b/>
              </w:rPr>
              <w:t xml:space="preserve"> </w:t>
            </w:r>
            <w:proofErr w:type="spellStart"/>
            <w:r w:rsidRPr="00F71BDA">
              <w:rPr>
                <w:rFonts w:ascii="Trebuchet MS" w:hAnsi="Trebuchet MS"/>
                <w:b/>
              </w:rPr>
              <w:t>biodiversității</w:t>
            </w:r>
            <w:proofErr w:type="spellEnd"/>
            <w:r w:rsidRPr="00F71BDA">
              <w:rPr>
                <w:rFonts w:ascii="Trebuchet MS" w:hAnsi="Trebuchet MS"/>
                <w:b/>
              </w:rPr>
              <w:t xml:space="preserve"> (</w:t>
            </w:r>
            <w:r w:rsidR="007E3469">
              <w:rPr>
                <w:rFonts w:ascii="Trebuchet MS" w:hAnsi="Trebuchet MS"/>
                <w:b/>
              </w:rPr>
              <w:t>3.</w:t>
            </w:r>
            <w:r w:rsidRPr="00F71BDA">
              <w:rPr>
                <w:rFonts w:ascii="Trebuchet MS" w:hAnsi="Trebuchet MS"/>
                <w:b/>
              </w:rPr>
              <w:t>50</w:t>
            </w:r>
            <w:r w:rsidR="007E3469">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tbl>
            <w:tblPr>
              <w:tblStyle w:val="TableGrid"/>
              <w:tblW w:w="9322" w:type="dxa"/>
              <w:tblLook w:val="04A0" w:firstRow="1" w:lastRow="0" w:firstColumn="1" w:lastColumn="0" w:noHBand="0" w:noVBand="1"/>
            </w:tblPr>
            <w:tblGrid>
              <w:gridCol w:w="9322"/>
            </w:tblGrid>
            <w:tr w:rsidR="009143DE" w:rsidRPr="008F394B" w14:paraId="6D272F1D" w14:textId="77777777" w:rsidTr="00EA5BDC">
              <w:tc>
                <w:tcPr>
                  <w:tcW w:w="9322" w:type="dxa"/>
                </w:tcPr>
                <w:p w14:paraId="22B3F769" w14:textId="77777777" w:rsidR="009143DE" w:rsidRPr="008F394B" w:rsidRDefault="009143DE" w:rsidP="009143DE">
                  <w:pPr>
                    <w:shd w:val="clear" w:color="auto" w:fill="FFFFFF" w:themeFill="background1"/>
                    <w:jc w:val="both"/>
                    <w:rPr>
                      <w:rFonts w:ascii="Trebuchet MS" w:hAnsi="Trebuchet MS"/>
                      <w:i/>
                      <w:color w:val="FF0000"/>
                      <w:lang w:val="pt-BR"/>
                    </w:rPr>
                  </w:pPr>
                  <w:r w:rsidRPr="008F394B">
                    <w:rPr>
                      <w:rFonts w:ascii="Trebuchet MS" w:hAnsi="Trebuchet MS"/>
                      <w:b/>
                      <w:color w:val="FF0000"/>
                      <w:lang w:val="pt-BR"/>
                    </w:rPr>
                    <w:t>SOLICITANȚII POAT NU VOR COMPLETA ACEST CÂMP.</w:t>
                  </w:r>
                </w:p>
              </w:tc>
            </w:tr>
          </w:tbl>
          <w:p w14:paraId="13475FAD" w14:textId="094106A0" w:rsidR="009143DE" w:rsidRPr="008F394B" w:rsidRDefault="009143DE" w:rsidP="009143DE">
            <w:pPr>
              <w:jc w:val="both"/>
              <w:rPr>
                <w:rFonts w:ascii="Trebuchet MS" w:hAnsi="Trebuchet MS"/>
                <w:b/>
                <w:lang w:val="pt-BR"/>
              </w:rPr>
            </w:pPr>
            <w:r w:rsidRPr="008F394B">
              <w:rPr>
                <w:rFonts w:ascii="Trebuchet MS" w:hAnsi="Trebuchet MS"/>
                <w:b/>
                <w:lang w:val="pt-BR"/>
              </w:rPr>
              <w:t>Utilizarea eficientă a resurselor (</w:t>
            </w:r>
            <w:r w:rsidR="007E3469" w:rsidRPr="008F394B">
              <w:rPr>
                <w:rFonts w:ascii="Trebuchet MS" w:hAnsi="Trebuchet MS"/>
                <w:b/>
                <w:lang w:val="pt-BR"/>
              </w:rPr>
              <w:t>3.</w:t>
            </w:r>
            <w:r w:rsidRPr="008F394B">
              <w:rPr>
                <w:rFonts w:ascii="Trebuchet MS" w:hAnsi="Trebuchet MS"/>
                <w:b/>
                <w:lang w:val="pt-BR"/>
              </w:rPr>
              <w:t>50</w:t>
            </w:r>
            <w:r w:rsidR="007E3469" w:rsidRPr="008F394B">
              <w:rPr>
                <w:rFonts w:ascii="Trebuchet MS" w:hAnsi="Trebuchet MS"/>
                <w:b/>
                <w:lang w:val="pt-BR"/>
              </w:rPr>
              <w:t>0</w:t>
            </w:r>
            <w:r w:rsidRPr="008F394B">
              <w:rPr>
                <w:rFonts w:ascii="Trebuchet MS" w:hAnsi="Trebuchet MS"/>
                <w:b/>
                <w:lang w:val="pt-BR"/>
              </w:rPr>
              <w:t xml:space="preserve"> caractere)</w:t>
            </w:r>
          </w:p>
          <w:tbl>
            <w:tblPr>
              <w:tblStyle w:val="TableGrid"/>
              <w:tblW w:w="8676" w:type="dxa"/>
              <w:tblLook w:val="04A0" w:firstRow="1" w:lastRow="0" w:firstColumn="1" w:lastColumn="0" w:noHBand="0" w:noVBand="1"/>
            </w:tblPr>
            <w:tblGrid>
              <w:gridCol w:w="8676"/>
            </w:tblGrid>
            <w:tr w:rsidR="009143DE" w:rsidRPr="00570100" w14:paraId="038D7D13" w14:textId="77777777" w:rsidTr="00F85428">
              <w:trPr>
                <w:trHeight w:val="3119"/>
              </w:trPr>
              <w:tc>
                <w:tcPr>
                  <w:tcW w:w="8676" w:type="dxa"/>
                </w:tcPr>
                <w:p w14:paraId="342E384E" w14:textId="77777777" w:rsidR="009143DE" w:rsidRPr="008F394B" w:rsidRDefault="009143DE" w:rsidP="009143DE">
                  <w:pPr>
                    <w:autoSpaceDE w:val="0"/>
                    <w:autoSpaceDN w:val="0"/>
                    <w:adjustRightInd w:val="0"/>
                    <w:jc w:val="both"/>
                    <w:rPr>
                      <w:rFonts w:ascii="Trebuchet MS" w:hAnsi="Trebuchet MS"/>
                      <w:lang w:val="pt-BR"/>
                    </w:rPr>
                  </w:pPr>
                  <w:r w:rsidRPr="008F394B">
                    <w:rPr>
                      <w:rFonts w:ascii="Trebuchet MS" w:hAnsi="Trebuchet MS"/>
                      <w:lang w:val="pt-BR"/>
                    </w:rPr>
                    <w:t>Solicitantul va aborda conceptul dezvoltării durabile, precum se va îngriji de respectarea cerințelor de mediu, inclusiv respectarea principiului „eficienței energetice în primul rând” (alegerea unei clădiri cu emisii aproape zero (NZEB)), DNSH, ”climate proofing” în funcție de specificul proiectului.</w:t>
                  </w:r>
                </w:p>
                <w:p w14:paraId="6C32D49C" w14:textId="77777777" w:rsidR="009143DE" w:rsidRPr="008F394B" w:rsidRDefault="009143DE" w:rsidP="009143DE">
                  <w:pPr>
                    <w:autoSpaceDE w:val="0"/>
                    <w:autoSpaceDN w:val="0"/>
                    <w:adjustRightInd w:val="0"/>
                    <w:jc w:val="both"/>
                    <w:rPr>
                      <w:rFonts w:ascii="Trebuchet MS" w:hAnsi="Trebuchet MS"/>
                      <w:i/>
                      <w:iCs/>
                      <w:color w:val="0070C0"/>
                      <w:lang w:val="pt-BR"/>
                    </w:rPr>
                  </w:pPr>
                  <w:r w:rsidRPr="008F394B">
                    <w:rPr>
                      <w:rFonts w:ascii="Trebuchet MS" w:hAnsi="Trebuchet MS"/>
                      <w:i/>
                      <w:iCs/>
                      <w:color w:val="0070C0"/>
                      <w:lang w:val="pt-BR"/>
                    </w:rPr>
                    <w:t>Ex: Pe tot parcursul proiectului se va acorda o atenție deosebită consumului redus de resurse: energie electrica și termică, consumabile de birou și reciclării hârtiei folosite, etc. Se va folosi cu precădere e-mailul pentru transmiterea de documente, mesaje și se va evita imprimarea materialelor folosite. De asemenea, colectarea deșeurilor se realizează selectiv în cadrul instituției.</w:t>
                  </w:r>
                </w:p>
                <w:p w14:paraId="571590F9" w14:textId="77777777" w:rsidR="002B3817" w:rsidRPr="008F394B" w:rsidRDefault="009143DE" w:rsidP="009143DE">
                  <w:pPr>
                    <w:autoSpaceDE w:val="0"/>
                    <w:autoSpaceDN w:val="0"/>
                    <w:adjustRightInd w:val="0"/>
                    <w:jc w:val="both"/>
                    <w:rPr>
                      <w:rFonts w:ascii="Trebuchet MS" w:hAnsi="Trebuchet MS"/>
                      <w:color w:val="0070C0"/>
                      <w:lang w:val="pt-BR"/>
                    </w:rPr>
                  </w:pPr>
                  <w:r w:rsidRPr="008F394B">
                    <w:rPr>
                      <w:rFonts w:ascii="Trebuchet MS" w:hAnsi="Trebuchet MS"/>
                      <w:i/>
                      <w:iCs/>
                      <w:color w:val="0070C0"/>
                      <w:lang w:val="pt-BR"/>
                    </w:rPr>
                    <w:t>Totodată, în procesul de identificare a unei clădiri de birouri ca spațiu pentru derularea activității .... (denumirea instituției) se va avea în vedere principiul ”eficiența energetică pe primul loc” pentru a garanta o aprovizionare cu energie sigură, sustenabilă, competitivă.</w:t>
                  </w:r>
                </w:p>
                <w:p w14:paraId="2F7951C7" w14:textId="516A5010" w:rsidR="00FD72E5" w:rsidRPr="008F394B" w:rsidRDefault="002B3817" w:rsidP="00FD72E5">
                  <w:pPr>
                    <w:spacing w:before="120" w:after="120"/>
                    <w:jc w:val="both"/>
                    <w:rPr>
                      <w:rFonts w:ascii="Trebuchet MS" w:eastAsia="Calibri" w:hAnsi="Trebuchet MS" w:cs="Times New Roman"/>
                      <w:color w:val="0070C0"/>
                      <w:lang w:val="pt-BR"/>
                    </w:rPr>
                  </w:pPr>
                  <w:r w:rsidRPr="008F394B">
                    <w:rPr>
                      <w:rFonts w:ascii="Trebuchet MS" w:hAnsi="Trebuchet MS"/>
                      <w:i/>
                      <w:iCs/>
                      <w:color w:val="0070C0"/>
                      <w:lang w:val="pt-BR"/>
                    </w:rPr>
                    <w:lastRenderedPageBreak/>
                    <w:t>În situația în care din cheltuieli indirecte se v</w:t>
                  </w:r>
                  <w:r w:rsidR="00111EA5" w:rsidRPr="008F394B">
                    <w:rPr>
                      <w:rFonts w:ascii="Trebuchet MS" w:hAnsi="Trebuchet MS"/>
                      <w:i/>
                      <w:iCs/>
                      <w:color w:val="0070C0"/>
                      <w:lang w:val="pt-BR"/>
                    </w:rPr>
                    <w:t>or</w:t>
                  </w:r>
                  <w:r w:rsidRPr="008F394B">
                    <w:rPr>
                      <w:rFonts w:ascii="Trebuchet MS" w:hAnsi="Trebuchet MS"/>
                      <w:i/>
                      <w:iCs/>
                      <w:color w:val="0070C0"/>
                      <w:lang w:val="pt-BR"/>
                    </w:rPr>
                    <w:t xml:space="preserve"> achizționa/constru</w:t>
                  </w:r>
                  <w:r w:rsidR="00FD72E5" w:rsidRPr="008F394B">
                    <w:rPr>
                      <w:rFonts w:ascii="Trebuchet MS" w:hAnsi="Trebuchet MS"/>
                      <w:i/>
                      <w:iCs/>
                      <w:color w:val="0070C0"/>
                      <w:lang w:val="pt-BR"/>
                    </w:rPr>
                    <w:t xml:space="preserve">i </w:t>
                  </w:r>
                  <w:r w:rsidR="00FD72E5" w:rsidRPr="008F394B">
                    <w:rPr>
                      <w:rFonts w:ascii="Trebuchet MS" w:eastAsia="Calibri" w:hAnsi="Trebuchet MS" w:cs="Times New Roman"/>
                      <w:color w:val="0070C0"/>
                      <w:lang w:val="pt-BR"/>
                    </w:rPr>
                    <w:t>clădiri pentru derularea activităților, trebuie să aibă în vedere :</w:t>
                  </w:r>
                </w:p>
                <w:p w14:paraId="5C430BDE" w14:textId="77777777" w:rsidR="00FD72E5" w:rsidRPr="008F394B" w:rsidRDefault="00FD72E5" w:rsidP="00DB3F2B">
                  <w:pPr>
                    <w:pStyle w:val="ListParagraph"/>
                    <w:numPr>
                      <w:ilvl w:val="0"/>
                      <w:numId w:val="15"/>
                    </w:numPr>
                    <w:spacing w:before="120" w:after="120"/>
                    <w:jc w:val="both"/>
                    <w:rPr>
                      <w:rFonts w:ascii="Trebuchet MS" w:eastAsia="Calibri" w:hAnsi="Trebuchet MS" w:cs="Times New Roman"/>
                      <w:color w:val="0070C0"/>
                      <w:lang w:val="pt-BR"/>
                    </w:rPr>
                  </w:pPr>
                  <w:r w:rsidRPr="008F394B">
                    <w:rPr>
                      <w:rFonts w:ascii="Trebuchet MS" w:eastAsia="Calibri" w:hAnsi="Trebuchet MS" w:cs="Times New Roman"/>
                      <w:color w:val="0070C0"/>
                      <w:lang w:val="pt-BR"/>
                    </w:rPr>
                    <w:t xml:space="preserve">integrarea cerințelor de mediu, inclusiv respectarea principiului „eficienței energetice în primul rând” (alegerea unei clădiri cu emisii aproape zero (NZEB)), DNSH, ”climate proofing”;  </w:t>
                  </w:r>
                </w:p>
                <w:p w14:paraId="132B35EB" w14:textId="77777777" w:rsidR="00FD72E5" w:rsidRPr="000F40A7" w:rsidRDefault="00FD72E5" w:rsidP="00DB3F2B">
                  <w:pPr>
                    <w:pStyle w:val="ListParagraph"/>
                    <w:numPr>
                      <w:ilvl w:val="0"/>
                      <w:numId w:val="15"/>
                    </w:numPr>
                    <w:spacing w:before="120" w:after="120"/>
                    <w:jc w:val="both"/>
                    <w:rPr>
                      <w:rFonts w:ascii="Trebuchet MS" w:eastAsia="Calibri" w:hAnsi="Trebuchet MS" w:cs="Times New Roman"/>
                      <w:color w:val="0070C0"/>
                    </w:rPr>
                  </w:pPr>
                  <w:r w:rsidRPr="000F40A7">
                    <w:rPr>
                      <w:rFonts w:ascii="Trebuchet MS" w:eastAsia="Calibri" w:hAnsi="Trebuchet MS" w:cs="Times New Roman"/>
                      <w:color w:val="0070C0"/>
                      <w:lang w:val="it-IT"/>
                    </w:rPr>
                    <w:t>obiectivele</w:t>
                  </w:r>
                  <w:r w:rsidRPr="000F40A7">
                    <w:rPr>
                      <w:rFonts w:ascii="Trebuchet MS" w:eastAsia="Calibri" w:hAnsi="Trebuchet MS" w:cs="Times New Roman"/>
                      <w:color w:val="0070C0"/>
                    </w:rPr>
                    <w:t xml:space="preserve"> de </w:t>
                  </w:r>
                  <w:proofErr w:type="spellStart"/>
                  <w:r w:rsidRPr="000F40A7">
                    <w:rPr>
                      <w:rFonts w:ascii="Trebuchet MS" w:eastAsia="Calibri" w:hAnsi="Trebuchet MS" w:cs="Times New Roman"/>
                      <w:color w:val="0070C0"/>
                    </w:rPr>
                    <w:t>politică</w:t>
                  </w:r>
                  <w:proofErr w:type="spellEnd"/>
                  <w:r w:rsidRPr="000F40A7">
                    <w:rPr>
                      <w:rFonts w:ascii="Trebuchet MS" w:eastAsia="Calibri" w:hAnsi="Trebuchet MS" w:cs="Times New Roman"/>
                      <w:color w:val="0070C0"/>
                    </w:rPr>
                    <w:t xml:space="preserve"> 2021-2027</w:t>
                  </w:r>
                  <w:r w:rsidRPr="000F40A7">
                    <w:rPr>
                      <w:rStyle w:val="FootnoteReference"/>
                      <w:rFonts w:ascii="Trebuchet MS" w:eastAsia="Calibri" w:hAnsi="Trebuchet MS" w:cs="Times New Roman"/>
                      <w:color w:val="0070C0"/>
                    </w:rPr>
                    <w:footnoteReference w:id="1"/>
                  </w:r>
                  <w:r w:rsidRPr="000F40A7">
                    <w:rPr>
                      <w:rFonts w:ascii="Trebuchet MS" w:eastAsia="Calibri" w:hAnsi="Trebuchet MS" w:cs="Times New Roman"/>
                      <w:color w:val="0070C0"/>
                    </w:rPr>
                    <w:t>;</w:t>
                  </w:r>
                </w:p>
                <w:p w14:paraId="7BC02BEB" w14:textId="77777777" w:rsidR="00FD72E5" w:rsidRPr="008F394B" w:rsidRDefault="00FD72E5" w:rsidP="00DB3F2B">
                  <w:pPr>
                    <w:pStyle w:val="ListParagraph"/>
                    <w:numPr>
                      <w:ilvl w:val="0"/>
                      <w:numId w:val="15"/>
                    </w:numPr>
                    <w:spacing w:before="120" w:after="120"/>
                    <w:jc w:val="both"/>
                    <w:rPr>
                      <w:rFonts w:ascii="Trebuchet MS" w:eastAsia="Calibri" w:hAnsi="Trebuchet MS" w:cs="Times New Roman"/>
                      <w:color w:val="0070C0"/>
                    </w:rPr>
                  </w:pPr>
                  <w:proofErr w:type="spellStart"/>
                  <w:r w:rsidRPr="008F394B">
                    <w:rPr>
                      <w:rFonts w:ascii="Trebuchet MS" w:eastAsia="Calibri" w:hAnsi="Trebuchet MS" w:cs="Times New Roman"/>
                      <w:color w:val="0070C0"/>
                    </w:rPr>
                    <w:t>demonstrarea</w:t>
                  </w:r>
                  <w:proofErr w:type="spellEnd"/>
                  <w:r w:rsidRPr="008F394B">
                    <w:rPr>
                      <w:rFonts w:ascii="Trebuchet MS" w:eastAsia="Calibri" w:hAnsi="Trebuchet MS" w:cs="Times New Roman"/>
                      <w:color w:val="0070C0"/>
                    </w:rPr>
                    <w:t>/</w:t>
                  </w:r>
                  <w:proofErr w:type="spellStart"/>
                  <w:r w:rsidRPr="008F394B">
                    <w:rPr>
                      <w:rFonts w:ascii="Trebuchet MS" w:eastAsia="Calibri" w:hAnsi="Trebuchet MS" w:cs="Times New Roman"/>
                      <w:color w:val="0070C0"/>
                    </w:rPr>
                    <w:t>justificarea</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nevoii</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pentru</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administrarea</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și</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utilizarea</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eficientă</w:t>
                  </w:r>
                  <w:proofErr w:type="spellEnd"/>
                  <w:r w:rsidRPr="008F394B">
                    <w:rPr>
                      <w:rFonts w:ascii="Trebuchet MS" w:eastAsia="Calibri" w:hAnsi="Trebuchet MS" w:cs="Times New Roman"/>
                      <w:color w:val="0070C0"/>
                    </w:rPr>
                    <w:t xml:space="preserve"> a </w:t>
                  </w:r>
                  <w:proofErr w:type="spellStart"/>
                  <w:r w:rsidRPr="008F394B">
                    <w:rPr>
                      <w:rFonts w:ascii="Trebuchet MS" w:eastAsia="Calibri" w:hAnsi="Trebuchet MS" w:cs="Times New Roman"/>
                      <w:color w:val="0070C0"/>
                    </w:rPr>
                    <w:t>fondurilor</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conducând</w:t>
                  </w:r>
                  <w:proofErr w:type="spellEnd"/>
                  <w:r w:rsidRPr="008F394B">
                    <w:rPr>
                      <w:rFonts w:ascii="Trebuchet MS" w:eastAsia="Calibri" w:hAnsi="Trebuchet MS" w:cs="Times New Roman"/>
                      <w:color w:val="0070C0"/>
                    </w:rPr>
                    <w:t xml:space="preserve"> la </w:t>
                  </w:r>
                  <w:proofErr w:type="spellStart"/>
                  <w:r w:rsidRPr="008F394B">
                    <w:rPr>
                      <w:rFonts w:ascii="Trebuchet MS" w:eastAsia="Calibri" w:hAnsi="Trebuchet MS" w:cs="Times New Roman"/>
                      <w:color w:val="0070C0"/>
                    </w:rPr>
                    <w:t>economii</w:t>
                  </w:r>
                  <w:proofErr w:type="spellEnd"/>
                  <w:r w:rsidRPr="008F394B">
                    <w:rPr>
                      <w:rFonts w:ascii="Trebuchet MS" w:eastAsia="Calibri" w:hAnsi="Trebuchet MS" w:cs="Times New Roman"/>
                      <w:color w:val="0070C0"/>
                    </w:rPr>
                    <w:t xml:space="preserve"> demonstrate </w:t>
                  </w:r>
                  <w:proofErr w:type="spellStart"/>
                  <w:r w:rsidRPr="008F394B">
                    <w:rPr>
                      <w:rFonts w:ascii="Trebuchet MS" w:eastAsia="Calibri" w:hAnsi="Trebuchet MS" w:cs="Times New Roman"/>
                      <w:color w:val="0070C0"/>
                    </w:rPr>
                    <w:t>clar</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în</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comparație</w:t>
                  </w:r>
                  <w:proofErr w:type="spellEnd"/>
                  <w:r w:rsidRPr="008F394B">
                    <w:rPr>
                      <w:rFonts w:ascii="Trebuchet MS" w:eastAsia="Calibri" w:hAnsi="Trebuchet MS" w:cs="Times New Roman"/>
                      <w:color w:val="0070C0"/>
                    </w:rPr>
                    <w:t xml:space="preserve"> cu </w:t>
                  </w:r>
                  <w:proofErr w:type="spellStart"/>
                  <w:r w:rsidRPr="008F394B">
                    <w:rPr>
                      <w:rFonts w:ascii="Trebuchet MS" w:eastAsia="Calibri" w:hAnsi="Trebuchet MS" w:cs="Times New Roman"/>
                      <w:color w:val="0070C0"/>
                    </w:rPr>
                    <w:t>alte</w:t>
                  </w:r>
                  <w:proofErr w:type="spellEnd"/>
                  <w:r w:rsidRPr="008F394B">
                    <w:rPr>
                      <w:rFonts w:ascii="Trebuchet MS" w:eastAsia="Calibri" w:hAnsi="Trebuchet MS" w:cs="Times New Roman"/>
                      <w:color w:val="0070C0"/>
                    </w:rPr>
                    <w:t xml:space="preserve"> alternative (</w:t>
                  </w:r>
                  <w:proofErr w:type="spellStart"/>
                  <w:r w:rsidRPr="008F394B">
                    <w:rPr>
                      <w:rFonts w:ascii="Trebuchet MS" w:eastAsia="Calibri" w:hAnsi="Trebuchet MS" w:cs="Times New Roman"/>
                      <w:color w:val="0070C0"/>
                    </w:rPr>
                    <w:t>inclusiv</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alternativa</w:t>
                  </w:r>
                  <w:proofErr w:type="spellEnd"/>
                  <w:r w:rsidRPr="008F394B">
                    <w:rPr>
                      <w:rFonts w:ascii="Trebuchet MS" w:eastAsia="Calibri" w:hAnsi="Trebuchet MS" w:cs="Times New Roman"/>
                      <w:color w:val="0070C0"/>
                    </w:rPr>
                    <w:t xml:space="preserve"> de a </w:t>
                  </w:r>
                  <w:proofErr w:type="spellStart"/>
                  <w:r w:rsidRPr="008F394B">
                    <w:rPr>
                      <w:rFonts w:ascii="Trebuchet MS" w:eastAsia="Calibri" w:hAnsi="Trebuchet MS" w:cs="Times New Roman"/>
                      <w:color w:val="0070C0"/>
                    </w:rPr>
                    <w:t>cumpăra</w:t>
                  </w:r>
                  <w:proofErr w:type="spellEnd"/>
                  <w:r w:rsidRPr="008F394B">
                    <w:rPr>
                      <w:rFonts w:ascii="Trebuchet MS" w:eastAsia="Calibri" w:hAnsi="Trebuchet MS" w:cs="Times New Roman"/>
                      <w:color w:val="0070C0"/>
                    </w:rPr>
                    <w:t xml:space="preserve"> un </w:t>
                  </w:r>
                  <w:proofErr w:type="spellStart"/>
                  <w:r w:rsidRPr="008F394B">
                    <w:rPr>
                      <w:rFonts w:ascii="Trebuchet MS" w:eastAsia="Calibri" w:hAnsi="Trebuchet MS" w:cs="Times New Roman"/>
                      <w:color w:val="0070C0"/>
                    </w:rPr>
                    <w:t>spațiu</w:t>
                  </w:r>
                  <w:proofErr w:type="spellEnd"/>
                  <w:r w:rsidRPr="008F394B">
                    <w:rPr>
                      <w:rFonts w:ascii="Trebuchet MS" w:eastAsia="Calibri" w:hAnsi="Trebuchet MS" w:cs="Times New Roman"/>
                      <w:color w:val="0070C0"/>
                    </w:rPr>
                    <w:t xml:space="preserve"> de </w:t>
                  </w:r>
                  <w:proofErr w:type="spellStart"/>
                  <w:r w:rsidRPr="008F394B">
                    <w:rPr>
                      <w:rFonts w:ascii="Trebuchet MS" w:eastAsia="Calibri" w:hAnsi="Trebuchet MS" w:cs="Times New Roman"/>
                      <w:color w:val="0070C0"/>
                    </w:rPr>
                    <w:t>birouri</w:t>
                  </w:r>
                  <w:proofErr w:type="spellEnd"/>
                  <w:r w:rsidRPr="008F394B">
                    <w:rPr>
                      <w:rFonts w:ascii="Trebuchet MS" w:eastAsia="Calibri" w:hAnsi="Trebuchet MS" w:cs="Times New Roman"/>
                      <w:color w:val="0070C0"/>
                    </w:rPr>
                    <w:t xml:space="preserve"> din </w:t>
                  </w:r>
                  <w:proofErr w:type="spellStart"/>
                  <w:r w:rsidRPr="008F394B">
                    <w:rPr>
                      <w:rFonts w:ascii="Trebuchet MS" w:eastAsia="Calibri" w:hAnsi="Trebuchet MS" w:cs="Times New Roman"/>
                      <w:color w:val="0070C0"/>
                    </w:rPr>
                    <w:t>resursele</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statelor</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membre</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și</w:t>
                  </w:r>
                  <w:proofErr w:type="spellEnd"/>
                  <w:r w:rsidRPr="008F394B">
                    <w:rPr>
                      <w:rFonts w:ascii="Trebuchet MS" w:eastAsia="Calibri" w:hAnsi="Trebuchet MS" w:cs="Times New Roman"/>
                      <w:color w:val="0070C0"/>
                    </w:rPr>
                    <w:t xml:space="preserve"> a de a </w:t>
                  </w:r>
                  <w:proofErr w:type="spellStart"/>
                  <w:r w:rsidRPr="008F394B">
                    <w:rPr>
                      <w:rFonts w:ascii="Trebuchet MS" w:eastAsia="Calibri" w:hAnsi="Trebuchet MS" w:cs="Times New Roman"/>
                      <w:color w:val="0070C0"/>
                    </w:rPr>
                    <w:t>utiliza</w:t>
                  </w:r>
                  <w:proofErr w:type="spellEnd"/>
                  <w:r w:rsidRPr="008F394B">
                    <w:rPr>
                      <w:rFonts w:ascii="Trebuchet MS" w:eastAsia="Calibri" w:hAnsi="Trebuchet MS" w:cs="Times New Roman"/>
                      <w:color w:val="0070C0"/>
                    </w:rPr>
                    <w:t xml:space="preserve"> AT </w:t>
                  </w:r>
                  <w:proofErr w:type="spellStart"/>
                  <w:r w:rsidRPr="008F394B">
                    <w:rPr>
                      <w:rFonts w:ascii="Trebuchet MS" w:eastAsia="Calibri" w:hAnsi="Trebuchet MS" w:cs="Times New Roman"/>
                      <w:color w:val="0070C0"/>
                    </w:rPr>
                    <w:t>pentru</w:t>
                  </w:r>
                  <w:proofErr w:type="spellEnd"/>
                  <w:r w:rsidRPr="008F394B">
                    <w:rPr>
                      <w:rFonts w:ascii="Trebuchet MS" w:eastAsia="Calibri" w:hAnsi="Trebuchet MS" w:cs="Times New Roman"/>
                      <w:color w:val="0070C0"/>
                    </w:rPr>
                    <w:t xml:space="preserve"> a </w:t>
                  </w:r>
                  <w:proofErr w:type="spellStart"/>
                  <w:r w:rsidRPr="008F394B">
                    <w:rPr>
                      <w:rFonts w:ascii="Trebuchet MS" w:eastAsia="Calibri" w:hAnsi="Trebuchet MS" w:cs="Times New Roman"/>
                      <w:color w:val="0070C0"/>
                    </w:rPr>
                    <w:t>compensa</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costurile</w:t>
                  </w:r>
                  <w:proofErr w:type="spellEnd"/>
                  <w:r w:rsidRPr="008F394B">
                    <w:rPr>
                      <w:rFonts w:ascii="Trebuchet MS" w:eastAsia="Calibri" w:hAnsi="Trebuchet MS" w:cs="Times New Roman"/>
                      <w:color w:val="0070C0"/>
                    </w:rPr>
                    <w:t xml:space="preserve"> de </w:t>
                  </w:r>
                  <w:proofErr w:type="spellStart"/>
                  <w:r w:rsidRPr="008F394B">
                    <w:rPr>
                      <w:rFonts w:ascii="Trebuchet MS" w:eastAsia="Calibri" w:hAnsi="Trebuchet MS" w:cs="Times New Roman"/>
                      <w:color w:val="0070C0"/>
                    </w:rPr>
                    <w:t>amortizare</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aferente</w:t>
                  </w:r>
                  <w:proofErr w:type="spellEnd"/>
                  <w:r w:rsidRPr="008F394B">
                    <w:rPr>
                      <w:rFonts w:ascii="Trebuchet MS" w:eastAsia="Calibri" w:hAnsi="Trebuchet MS" w:cs="Times New Roman"/>
                      <w:color w:val="0070C0"/>
                    </w:rPr>
                    <w:t xml:space="preserve"> pe </w:t>
                  </w:r>
                  <w:proofErr w:type="spellStart"/>
                  <w:r w:rsidRPr="008F394B">
                    <w:rPr>
                      <w:rFonts w:ascii="Trebuchet MS" w:eastAsia="Calibri" w:hAnsi="Trebuchet MS" w:cs="Times New Roman"/>
                      <w:color w:val="0070C0"/>
                    </w:rPr>
                    <w:t>parcursul</w:t>
                  </w:r>
                  <w:proofErr w:type="spellEnd"/>
                  <w:r w:rsidRPr="008F394B">
                    <w:rPr>
                      <w:rFonts w:ascii="Trebuchet MS" w:eastAsia="Calibri" w:hAnsi="Trebuchet MS" w:cs="Times New Roman"/>
                      <w:color w:val="0070C0"/>
                    </w:rPr>
                    <w:t xml:space="preserve"> </w:t>
                  </w:r>
                  <w:proofErr w:type="spellStart"/>
                  <w:r w:rsidRPr="008F394B">
                    <w:rPr>
                      <w:rFonts w:ascii="Trebuchet MS" w:eastAsia="Calibri" w:hAnsi="Trebuchet MS" w:cs="Times New Roman"/>
                      <w:color w:val="0070C0"/>
                    </w:rPr>
                    <w:t>perioadei</w:t>
                  </w:r>
                  <w:proofErr w:type="spellEnd"/>
                  <w:r w:rsidRPr="008F394B">
                    <w:rPr>
                      <w:rFonts w:ascii="Trebuchet MS" w:eastAsia="Calibri" w:hAnsi="Trebuchet MS" w:cs="Times New Roman"/>
                      <w:color w:val="0070C0"/>
                    </w:rPr>
                    <w:t xml:space="preserve"> de </w:t>
                  </w:r>
                  <w:proofErr w:type="spellStart"/>
                  <w:r w:rsidRPr="008F394B">
                    <w:rPr>
                      <w:rFonts w:ascii="Trebuchet MS" w:eastAsia="Calibri" w:hAnsi="Trebuchet MS" w:cs="Times New Roman"/>
                      <w:color w:val="0070C0"/>
                    </w:rPr>
                    <w:t>programare</w:t>
                  </w:r>
                  <w:proofErr w:type="spellEnd"/>
                  <w:r w:rsidRPr="008F394B">
                    <w:rPr>
                      <w:rFonts w:ascii="Trebuchet MS" w:eastAsia="Calibri" w:hAnsi="Trebuchet MS" w:cs="Times New Roman"/>
                      <w:color w:val="0070C0"/>
                    </w:rPr>
                    <w:t>);</w:t>
                  </w:r>
                </w:p>
                <w:p w14:paraId="7513616D" w14:textId="3127113F" w:rsidR="009143DE" w:rsidRPr="000F40A7" w:rsidRDefault="00FD72E5" w:rsidP="000F40A7">
                  <w:pPr>
                    <w:pStyle w:val="ListParagraph"/>
                    <w:numPr>
                      <w:ilvl w:val="0"/>
                      <w:numId w:val="15"/>
                    </w:numPr>
                    <w:spacing w:before="120" w:after="120"/>
                    <w:jc w:val="both"/>
                    <w:rPr>
                      <w:rFonts w:ascii="Trebuchet MS" w:eastAsia="Calibri" w:hAnsi="Trebuchet MS" w:cs="Times New Roman"/>
                      <w:color w:val="0070C0"/>
                    </w:rPr>
                  </w:pPr>
                  <w:r w:rsidRPr="000F40A7">
                    <w:rPr>
                      <w:rFonts w:ascii="Trebuchet MS" w:eastAsia="Calibri" w:hAnsi="Trebuchet MS" w:cs="Times New Roman"/>
                      <w:color w:val="0070C0"/>
                      <w:lang w:val="it-IT"/>
                    </w:rPr>
                    <w:t xml:space="preserve">asigurarea durabilității operațiunii în conformitate cu prevederile art. 65 alin. </w:t>
                  </w:r>
                  <w:r w:rsidRPr="000F40A7">
                    <w:rPr>
                      <w:rFonts w:ascii="Trebuchet MS" w:eastAsia="Calibri" w:hAnsi="Trebuchet MS" w:cs="Times New Roman"/>
                      <w:color w:val="0070C0"/>
                    </w:rPr>
                    <w:t xml:space="preserve">(1) din </w:t>
                  </w:r>
                  <w:proofErr w:type="spellStart"/>
                  <w:r w:rsidRPr="000F40A7">
                    <w:rPr>
                      <w:rFonts w:ascii="Trebuchet MS" w:eastAsia="Calibri" w:hAnsi="Trebuchet MS" w:cs="Times New Roman"/>
                      <w:color w:val="0070C0"/>
                    </w:rPr>
                    <w:t>Regulamentul</w:t>
                  </w:r>
                  <w:proofErr w:type="spellEnd"/>
                  <w:r w:rsidRPr="000F40A7">
                    <w:rPr>
                      <w:rFonts w:ascii="Trebuchet MS" w:eastAsia="Calibri" w:hAnsi="Trebuchet MS" w:cs="Times New Roman"/>
                      <w:color w:val="0070C0"/>
                    </w:rPr>
                    <w:t xml:space="preserve"> (UE) nr. 1060/2021.   </w:t>
                  </w:r>
                </w:p>
              </w:tc>
            </w:tr>
          </w:tbl>
          <w:p w14:paraId="7631FA41" w14:textId="046ADBF9" w:rsidR="009143DE" w:rsidRPr="00F71BDA" w:rsidRDefault="009143DE" w:rsidP="009143DE">
            <w:pPr>
              <w:shd w:val="clear" w:color="auto" w:fill="FFFFFF" w:themeFill="background1"/>
              <w:jc w:val="both"/>
              <w:rPr>
                <w:rFonts w:ascii="Trebuchet MS" w:hAnsi="Trebuchet MS"/>
                <w:b/>
              </w:rPr>
            </w:pPr>
            <w:proofErr w:type="spellStart"/>
            <w:r w:rsidRPr="00F71BDA">
              <w:rPr>
                <w:rFonts w:ascii="Trebuchet MS" w:hAnsi="Trebuchet MS"/>
                <w:b/>
              </w:rPr>
              <w:lastRenderedPageBreak/>
              <w:t>Reziliența</w:t>
            </w:r>
            <w:proofErr w:type="spellEnd"/>
            <w:r w:rsidRPr="00F71BDA">
              <w:rPr>
                <w:rFonts w:ascii="Trebuchet MS" w:hAnsi="Trebuchet MS"/>
                <w:b/>
              </w:rPr>
              <w:t xml:space="preserve"> la </w:t>
            </w:r>
            <w:proofErr w:type="spellStart"/>
            <w:r w:rsidRPr="00F71BDA">
              <w:rPr>
                <w:rFonts w:ascii="Trebuchet MS" w:hAnsi="Trebuchet MS"/>
                <w:b/>
              </w:rPr>
              <w:t>dezastre</w:t>
            </w:r>
            <w:proofErr w:type="spellEnd"/>
            <w:r w:rsidRPr="00F71BDA">
              <w:rPr>
                <w:rFonts w:ascii="Trebuchet MS" w:hAnsi="Trebuchet MS"/>
                <w:b/>
              </w:rPr>
              <w:t xml:space="preserve"> (</w:t>
            </w:r>
            <w:r w:rsidR="00B45765">
              <w:rPr>
                <w:rFonts w:ascii="Trebuchet MS" w:hAnsi="Trebuchet MS"/>
                <w:b/>
              </w:rPr>
              <w:t>3.</w:t>
            </w:r>
            <w:r w:rsidRPr="00F71BDA">
              <w:rPr>
                <w:rFonts w:ascii="Trebuchet MS" w:hAnsi="Trebuchet MS"/>
                <w:b/>
              </w:rPr>
              <w:t>50</w:t>
            </w:r>
            <w:r w:rsidR="00B45765">
              <w:rPr>
                <w:rFonts w:ascii="Trebuchet MS" w:hAnsi="Trebuchet MS"/>
                <w:b/>
              </w:rPr>
              <w:t>0</w:t>
            </w:r>
            <w:r w:rsidRPr="00F71BDA">
              <w:rPr>
                <w:rFonts w:ascii="Trebuchet MS" w:hAnsi="Trebuchet MS"/>
                <w:b/>
              </w:rPr>
              <w:t xml:space="preserve"> </w:t>
            </w:r>
            <w:proofErr w:type="spellStart"/>
            <w:r w:rsidRPr="00F71BDA">
              <w:rPr>
                <w:rFonts w:ascii="Trebuchet MS" w:hAnsi="Trebuchet MS"/>
                <w:b/>
              </w:rPr>
              <w:t>caractere</w:t>
            </w:r>
            <w:proofErr w:type="spellEnd"/>
            <w:r w:rsidRPr="00F71BDA">
              <w:rPr>
                <w:rFonts w:ascii="Trebuchet MS" w:hAnsi="Trebuchet MS"/>
                <w:b/>
              </w:rPr>
              <w:t>)</w:t>
            </w:r>
          </w:p>
          <w:tbl>
            <w:tblPr>
              <w:tblStyle w:val="TableGrid"/>
              <w:tblW w:w="9322" w:type="dxa"/>
              <w:tblLook w:val="04A0" w:firstRow="1" w:lastRow="0" w:firstColumn="1" w:lastColumn="0" w:noHBand="0" w:noVBand="1"/>
            </w:tblPr>
            <w:tblGrid>
              <w:gridCol w:w="9322"/>
            </w:tblGrid>
            <w:tr w:rsidR="009143DE" w:rsidRPr="008F394B" w14:paraId="07528475" w14:textId="77777777" w:rsidTr="00EA5BDC">
              <w:tc>
                <w:tcPr>
                  <w:tcW w:w="9322" w:type="dxa"/>
                </w:tcPr>
                <w:p w14:paraId="765A754A" w14:textId="1DBE9BB6" w:rsidR="00B45765" w:rsidRPr="008F394B" w:rsidRDefault="009143DE" w:rsidP="009143DE">
                  <w:pPr>
                    <w:shd w:val="clear" w:color="auto" w:fill="FFFFFF" w:themeFill="background1"/>
                    <w:jc w:val="both"/>
                    <w:rPr>
                      <w:rFonts w:ascii="Trebuchet MS" w:hAnsi="Trebuchet MS"/>
                      <w:b/>
                      <w:color w:val="FF0000"/>
                      <w:lang w:val="pt-BR"/>
                    </w:rPr>
                  </w:pPr>
                  <w:bookmarkStart w:id="31" w:name="_Hlk111709841"/>
                  <w:r w:rsidRPr="008F394B">
                    <w:rPr>
                      <w:rFonts w:ascii="Trebuchet MS" w:hAnsi="Trebuchet MS"/>
                      <w:b/>
                      <w:color w:val="FF0000"/>
                      <w:lang w:val="pt-BR"/>
                    </w:rPr>
                    <w:t>SOLICITANȚII POAT NU VOR COMPLETA ACEST CÂMP.</w:t>
                  </w:r>
                </w:p>
              </w:tc>
            </w:tr>
            <w:bookmarkEnd w:id="31"/>
          </w:tbl>
          <w:p w14:paraId="54458385" w14:textId="77777777" w:rsidR="009143DE" w:rsidRPr="00D8454E" w:rsidRDefault="009143DE" w:rsidP="009143DE">
            <w:pPr>
              <w:ind w:left="360"/>
              <w:rPr>
                <w:rFonts w:ascii="Trebuchet MS" w:hAnsi="Trebuchet MS"/>
                <w:sz w:val="24"/>
                <w:szCs w:val="24"/>
                <w:lang w:val="ro-RO"/>
              </w:rPr>
            </w:pPr>
          </w:p>
        </w:tc>
      </w:tr>
      <w:bookmarkEnd w:id="29"/>
    </w:tbl>
    <w:p w14:paraId="14C1CDEE" w14:textId="77777777" w:rsidR="00120EBA" w:rsidRPr="008F394B" w:rsidRDefault="00120EBA" w:rsidP="00120EBA">
      <w:pPr>
        <w:rPr>
          <w:rFonts w:ascii="Trebuchet MS" w:hAnsi="Trebuchet MS"/>
          <w:sz w:val="24"/>
          <w:szCs w:val="24"/>
          <w:lang w:val="pt-BR"/>
        </w:rPr>
      </w:pPr>
    </w:p>
    <w:p w14:paraId="04CC819D" w14:textId="190CA279" w:rsidR="00A16B3F" w:rsidRPr="00120EBA" w:rsidRDefault="00120EBA" w:rsidP="00120EBA">
      <w:pPr>
        <w:rPr>
          <w:rFonts w:ascii="Trebuchet MS" w:hAnsi="Trebuchet MS"/>
          <w:sz w:val="24"/>
          <w:szCs w:val="24"/>
          <w:lang w:val="it-IT"/>
        </w:rPr>
      </w:pPr>
      <w:r>
        <w:rPr>
          <w:rFonts w:ascii="Trebuchet MS" w:hAnsi="Trebuchet MS"/>
          <w:sz w:val="24"/>
          <w:szCs w:val="24"/>
          <w:lang w:val="it-IT"/>
        </w:rPr>
        <w:t>I</w:t>
      </w:r>
      <w:r w:rsidR="00A16B3F" w:rsidRPr="00120EBA">
        <w:rPr>
          <w:rFonts w:ascii="Trebuchet MS" w:hAnsi="Trebuchet MS"/>
          <w:sz w:val="24"/>
          <w:szCs w:val="24"/>
          <w:lang w:val="it-IT"/>
        </w:rPr>
        <w:t>MUNIZAREA LA SCHIMBĂRILE CLIMATICE</w:t>
      </w:r>
    </w:p>
    <w:p w14:paraId="7550394F" w14:textId="1C9CDF6E" w:rsidR="00A16B3F" w:rsidRPr="00A16B3F" w:rsidRDefault="00A16B3F" w:rsidP="00A16B3F">
      <w:pPr>
        <w:rPr>
          <w:rFonts w:ascii="Trebuchet MS" w:hAnsi="Trebuchet MS"/>
          <w:sz w:val="24"/>
          <w:szCs w:val="24"/>
          <w:lang w:val="it-IT"/>
        </w:rPr>
      </w:pPr>
      <w:bookmarkStart w:id="32" w:name="_Hlk140489054"/>
      <w:r w:rsidRPr="00A16B3F">
        <w:rPr>
          <w:rFonts w:ascii="Trebuchet MS" w:hAnsi="Trebuchet MS"/>
          <w:sz w:val="24"/>
          <w:szCs w:val="24"/>
          <w:lang w:val="it-IT"/>
        </w:rPr>
        <w:t>Imunizarea la schimbările climatice</w:t>
      </w:r>
      <w:r>
        <w:rPr>
          <w:rFonts w:ascii="Trebuchet MS" w:hAnsi="Trebuchet MS"/>
          <w:sz w:val="24"/>
          <w:szCs w:val="24"/>
          <w:lang w:val="it-IT"/>
        </w:rPr>
        <w:t xml:space="preserve"> (3.500 caractere)</w:t>
      </w:r>
    </w:p>
    <w:bookmarkEnd w:id="32"/>
    <w:p w14:paraId="4E517BBA" w14:textId="797895E9" w:rsidR="00A16B3F" w:rsidRPr="008F394B" w:rsidRDefault="00073689" w:rsidP="00A16B3F">
      <w:pPr>
        <w:rPr>
          <w:rFonts w:ascii="Trebuchet MS" w:hAnsi="Trebuchet MS"/>
          <w:b/>
          <w:color w:val="FF0000"/>
          <w:lang w:val="pt-BR"/>
        </w:rPr>
      </w:pPr>
      <w:r w:rsidRPr="008F394B">
        <w:rPr>
          <w:rFonts w:ascii="Trebuchet MS" w:hAnsi="Trebuchet MS"/>
          <w:b/>
          <w:color w:val="FF0000"/>
          <w:lang w:val="pt-BR"/>
        </w:rPr>
        <w:t>SOLICITANȚII POAT NU VOR COMPLETA ACEST CÂMP</w:t>
      </w:r>
    </w:p>
    <w:p w14:paraId="4B92576B" w14:textId="462B656C" w:rsidR="00073689" w:rsidRPr="008F394B" w:rsidRDefault="00073689" w:rsidP="00120EBA">
      <w:pPr>
        <w:rPr>
          <w:rFonts w:ascii="Trebuchet MS" w:hAnsi="Trebuchet MS"/>
          <w:sz w:val="24"/>
          <w:szCs w:val="24"/>
          <w:lang w:val="pt-BR"/>
        </w:rPr>
      </w:pPr>
      <w:r w:rsidRPr="008F394B">
        <w:rPr>
          <w:rFonts w:ascii="Trebuchet MS" w:hAnsi="Trebuchet MS"/>
          <w:sz w:val="24"/>
          <w:szCs w:val="24"/>
          <w:lang w:val="pt-BR"/>
        </w:rPr>
        <w:t>PRINCIPIUL DNSH</w:t>
      </w:r>
    </w:p>
    <w:p w14:paraId="7FA5F3FC" w14:textId="06BAE4F6" w:rsidR="00073689" w:rsidRPr="008F394B" w:rsidRDefault="00073689" w:rsidP="00A16B3F">
      <w:pPr>
        <w:rPr>
          <w:rFonts w:ascii="Trebuchet MS" w:hAnsi="Trebuchet MS"/>
          <w:sz w:val="24"/>
          <w:szCs w:val="24"/>
          <w:lang w:val="pt-BR"/>
        </w:rPr>
      </w:pPr>
      <w:bookmarkStart w:id="33" w:name="_Hlk140489026"/>
      <w:r w:rsidRPr="008F394B">
        <w:rPr>
          <w:rFonts w:ascii="Trebuchet MS" w:hAnsi="Trebuchet MS"/>
          <w:sz w:val="24"/>
          <w:szCs w:val="24"/>
          <w:lang w:val="pt-BR"/>
        </w:rPr>
        <w:t>Principiul - A nu prejudicia în mod semnificativ (10.500 caractere)</w:t>
      </w:r>
    </w:p>
    <w:bookmarkEnd w:id="33"/>
    <w:p w14:paraId="6B303A99" w14:textId="44136677" w:rsidR="00CF1CC2" w:rsidRPr="008F394B" w:rsidRDefault="00CF1CC2" w:rsidP="00A16B3F">
      <w:pPr>
        <w:rPr>
          <w:rFonts w:ascii="Trebuchet MS" w:hAnsi="Trebuchet MS"/>
          <w:sz w:val="24"/>
          <w:szCs w:val="24"/>
          <w:lang w:val="pt-BR"/>
        </w:rPr>
      </w:pPr>
      <w:r w:rsidRPr="008F394B">
        <w:rPr>
          <w:rFonts w:ascii="Trebuchet MS" w:hAnsi="Trebuchet MS"/>
          <w:b/>
          <w:color w:val="FF0000"/>
          <w:lang w:val="pt-BR"/>
        </w:rPr>
        <w:t>SOLICITANȚII POAT NU VOR COMPLETA ACEST CÂMP</w:t>
      </w:r>
    </w:p>
    <w:p w14:paraId="4386C676" w14:textId="52CDCABF" w:rsidR="004B5E2F" w:rsidRPr="00120EBA" w:rsidRDefault="004B5E2F" w:rsidP="00120EBA">
      <w:pPr>
        <w:pStyle w:val="Heading1"/>
      </w:pPr>
      <w:bookmarkStart w:id="34" w:name="_Toc154662464"/>
      <w:proofErr w:type="spellStart"/>
      <w:r w:rsidRPr="00120EBA">
        <w:t>Sectiunea</w:t>
      </w:r>
      <w:proofErr w:type="spellEnd"/>
      <w:r w:rsidRPr="00120EBA">
        <w:t>: COERENTA CU POLITICA DE MEDIU</w:t>
      </w:r>
      <w:bookmarkEnd w:id="34"/>
    </w:p>
    <w:tbl>
      <w:tblPr>
        <w:tblStyle w:val="TableGrid"/>
        <w:tblW w:w="9072" w:type="dxa"/>
        <w:tblInd w:w="-5" w:type="dxa"/>
        <w:tblLook w:val="04A0" w:firstRow="1" w:lastRow="0" w:firstColumn="1" w:lastColumn="0" w:noHBand="0" w:noVBand="1"/>
      </w:tblPr>
      <w:tblGrid>
        <w:gridCol w:w="9072"/>
      </w:tblGrid>
      <w:tr w:rsidR="001258BC" w:rsidRPr="00283046" w14:paraId="42E953FA" w14:textId="77777777" w:rsidTr="000A44CD">
        <w:tc>
          <w:tcPr>
            <w:tcW w:w="9072" w:type="dxa"/>
          </w:tcPr>
          <w:p w14:paraId="5416319A"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0F0E0AD0"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A7D45BE" w14:textId="77777777" w:rsidR="00B86405" w:rsidRPr="000A44CD" w:rsidRDefault="00B86405" w:rsidP="00D104A7">
            <w:pPr>
              <w:ind w:left="360"/>
              <w:rPr>
                <w:rFonts w:ascii="Trebuchet MS" w:hAnsi="Trebuchet MS"/>
                <w:sz w:val="24"/>
                <w:szCs w:val="24"/>
                <w:lang w:val="it-IT"/>
              </w:rPr>
            </w:pPr>
          </w:p>
        </w:tc>
      </w:tr>
    </w:tbl>
    <w:p w14:paraId="24787C2E" w14:textId="3BE7E3D8" w:rsidR="004B5E2F" w:rsidRPr="00120EBA" w:rsidRDefault="004B5E2F" w:rsidP="00120EBA">
      <w:pPr>
        <w:pStyle w:val="Heading1"/>
      </w:pPr>
      <w:bookmarkStart w:id="35" w:name="_Toc154662465"/>
      <w:proofErr w:type="spellStart"/>
      <w:r w:rsidRPr="00120EBA">
        <w:t>Sectiunea</w:t>
      </w:r>
      <w:proofErr w:type="spellEnd"/>
      <w:r w:rsidRPr="00120EBA">
        <w:t>: SCHIMBARI CLIMATICE SI DEZASTRE</w:t>
      </w:r>
      <w:bookmarkEnd w:id="35"/>
    </w:p>
    <w:tbl>
      <w:tblPr>
        <w:tblStyle w:val="TableGrid"/>
        <w:tblW w:w="0" w:type="auto"/>
        <w:tblInd w:w="-5" w:type="dxa"/>
        <w:tblLook w:val="04A0" w:firstRow="1" w:lastRow="0" w:firstColumn="1" w:lastColumn="0" w:noHBand="0" w:noVBand="1"/>
      </w:tblPr>
      <w:tblGrid>
        <w:gridCol w:w="9021"/>
      </w:tblGrid>
      <w:tr w:rsidR="001258BC" w:rsidRPr="00283046" w14:paraId="40AE93CA" w14:textId="77777777" w:rsidTr="00F914EA">
        <w:tc>
          <w:tcPr>
            <w:tcW w:w="9021" w:type="dxa"/>
          </w:tcPr>
          <w:p w14:paraId="2D0DFC2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8EBE6E7"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2304406" w14:textId="77777777" w:rsidR="00B86405" w:rsidRPr="00657A31" w:rsidRDefault="00B86405" w:rsidP="00D104A7">
            <w:pPr>
              <w:ind w:left="360"/>
              <w:rPr>
                <w:rFonts w:ascii="Trebuchet MS" w:hAnsi="Trebuchet MS"/>
                <w:sz w:val="24"/>
                <w:szCs w:val="24"/>
                <w:lang w:val="it-IT"/>
              </w:rPr>
            </w:pPr>
          </w:p>
        </w:tc>
      </w:tr>
    </w:tbl>
    <w:p w14:paraId="3D40BCFD" w14:textId="2EBBEF72" w:rsidR="004B5E2F" w:rsidRPr="00120EBA" w:rsidRDefault="004B5E2F" w:rsidP="00120EBA">
      <w:pPr>
        <w:pStyle w:val="Heading1"/>
      </w:pPr>
      <w:bookmarkStart w:id="36" w:name="_Toc154662466"/>
      <w:proofErr w:type="spellStart"/>
      <w:r w:rsidRPr="00120EBA">
        <w:t>Sec</w:t>
      </w:r>
      <w:r w:rsidR="00120EBA">
        <w:t>t</w:t>
      </w:r>
      <w:r w:rsidRPr="00120EBA">
        <w:t>iunea</w:t>
      </w:r>
      <w:proofErr w:type="spellEnd"/>
      <w:r w:rsidRPr="00120EBA">
        <w:t>: DIRECTIVA SEA</w:t>
      </w:r>
      <w:bookmarkEnd w:id="36"/>
    </w:p>
    <w:tbl>
      <w:tblPr>
        <w:tblStyle w:val="TableGrid"/>
        <w:tblW w:w="0" w:type="auto"/>
        <w:tblInd w:w="-5" w:type="dxa"/>
        <w:tblLook w:val="04A0" w:firstRow="1" w:lastRow="0" w:firstColumn="1" w:lastColumn="0" w:noHBand="0" w:noVBand="1"/>
      </w:tblPr>
      <w:tblGrid>
        <w:gridCol w:w="9021"/>
      </w:tblGrid>
      <w:tr w:rsidR="001258BC" w:rsidRPr="00283046" w14:paraId="01A92AA4" w14:textId="77777777" w:rsidTr="00F914EA">
        <w:tc>
          <w:tcPr>
            <w:tcW w:w="9021" w:type="dxa"/>
          </w:tcPr>
          <w:p w14:paraId="315949D2"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6D7122F"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04DF32B6" w14:textId="77777777" w:rsidR="00B86405" w:rsidRPr="00657A31" w:rsidRDefault="00B86405" w:rsidP="00D104A7">
            <w:pPr>
              <w:ind w:left="360"/>
              <w:rPr>
                <w:rFonts w:ascii="Trebuchet MS" w:hAnsi="Trebuchet MS"/>
                <w:sz w:val="24"/>
                <w:szCs w:val="24"/>
                <w:lang w:val="it-IT"/>
              </w:rPr>
            </w:pPr>
          </w:p>
        </w:tc>
      </w:tr>
    </w:tbl>
    <w:p w14:paraId="779F0C4D" w14:textId="47A110D7" w:rsidR="004B5E2F" w:rsidRPr="00120EBA" w:rsidRDefault="004B5E2F" w:rsidP="00120EBA">
      <w:pPr>
        <w:pStyle w:val="Heading1"/>
      </w:pPr>
      <w:bookmarkStart w:id="37" w:name="_Toc154662467"/>
      <w:proofErr w:type="spellStart"/>
      <w:r w:rsidRPr="00120EBA">
        <w:lastRenderedPageBreak/>
        <w:t>Sectiunea</w:t>
      </w:r>
      <w:proofErr w:type="spellEnd"/>
      <w:r w:rsidRPr="00120EBA">
        <w:t>: DIRECTIVA EIM</w:t>
      </w:r>
      <w:bookmarkEnd w:id="37"/>
    </w:p>
    <w:tbl>
      <w:tblPr>
        <w:tblStyle w:val="TableGrid"/>
        <w:tblW w:w="0" w:type="auto"/>
        <w:tblInd w:w="720" w:type="dxa"/>
        <w:tblLook w:val="04A0" w:firstRow="1" w:lastRow="0" w:firstColumn="1" w:lastColumn="0" w:noHBand="0" w:noVBand="1"/>
      </w:tblPr>
      <w:tblGrid>
        <w:gridCol w:w="8296"/>
      </w:tblGrid>
      <w:tr w:rsidR="001258BC" w:rsidRPr="00283046" w14:paraId="43449486" w14:textId="77777777" w:rsidTr="00EA5BDC">
        <w:tc>
          <w:tcPr>
            <w:tcW w:w="8296" w:type="dxa"/>
          </w:tcPr>
          <w:p w14:paraId="0FE6C86C"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63B2C13"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867DADF" w14:textId="77777777" w:rsidR="00B86405" w:rsidRPr="00657A31" w:rsidRDefault="00B86405" w:rsidP="00D104A7">
            <w:pPr>
              <w:ind w:left="360"/>
              <w:rPr>
                <w:rFonts w:ascii="Trebuchet MS" w:hAnsi="Trebuchet MS"/>
                <w:sz w:val="24"/>
                <w:szCs w:val="24"/>
                <w:lang w:val="it-IT"/>
              </w:rPr>
            </w:pPr>
          </w:p>
        </w:tc>
      </w:tr>
    </w:tbl>
    <w:p w14:paraId="2BA7D05F" w14:textId="090FDB0E" w:rsidR="004B5E2F" w:rsidRPr="00120EBA" w:rsidRDefault="004B5E2F" w:rsidP="00120EBA">
      <w:pPr>
        <w:pStyle w:val="Heading1"/>
      </w:pPr>
      <w:bookmarkStart w:id="38" w:name="_Toc154662468"/>
      <w:proofErr w:type="spellStart"/>
      <w:r w:rsidRPr="00120EBA">
        <w:t>Sectiunea</w:t>
      </w:r>
      <w:proofErr w:type="spellEnd"/>
      <w:r w:rsidRPr="00120EBA">
        <w:t>: DIRECTIVA PRIVIND HABITATELE</w:t>
      </w:r>
      <w:bookmarkEnd w:id="38"/>
    </w:p>
    <w:tbl>
      <w:tblPr>
        <w:tblStyle w:val="TableGrid"/>
        <w:tblW w:w="0" w:type="auto"/>
        <w:tblInd w:w="720" w:type="dxa"/>
        <w:tblLook w:val="04A0" w:firstRow="1" w:lastRow="0" w:firstColumn="1" w:lastColumn="0" w:noHBand="0" w:noVBand="1"/>
      </w:tblPr>
      <w:tblGrid>
        <w:gridCol w:w="8296"/>
      </w:tblGrid>
      <w:tr w:rsidR="001258BC" w:rsidRPr="00283046" w14:paraId="4C17B500" w14:textId="77777777" w:rsidTr="00EA5BDC">
        <w:tc>
          <w:tcPr>
            <w:tcW w:w="8296" w:type="dxa"/>
          </w:tcPr>
          <w:p w14:paraId="1FDAF68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4EFEC70"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CB02211" w14:textId="77777777" w:rsidR="00B86405" w:rsidRPr="00D8454E" w:rsidRDefault="00B86405" w:rsidP="00D104A7">
            <w:pPr>
              <w:ind w:left="360"/>
              <w:rPr>
                <w:rFonts w:ascii="Trebuchet MS" w:hAnsi="Trebuchet MS"/>
                <w:sz w:val="24"/>
                <w:szCs w:val="24"/>
                <w:lang w:val="ro-RO"/>
              </w:rPr>
            </w:pPr>
          </w:p>
        </w:tc>
      </w:tr>
    </w:tbl>
    <w:p w14:paraId="5FF1A3A7" w14:textId="40535E7C" w:rsidR="004B5E2F" w:rsidRPr="00120EBA" w:rsidRDefault="004B5E2F" w:rsidP="00120EBA">
      <w:pPr>
        <w:pStyle w:val="Heading1"/>
      </w:pPr>
      <w:bookmarkStart w:id="39" w:name="_Toc154662469"/>
      <w:proofErr w:type="spellStart"/>
      <w:r w:rsidRPr="00120EBA">
        <w:t>Sectiunea</w:t>
      </w:r>
      <w:proofErr w:type="spellEnd"/>
      <w:r w:rsidRPr="00120EBA">
        <w:t>: DIRECTIVA CADRU PRIVIND APA</w:t>
      </w:r>
      <w:bookmarkEnd w:id="39"/>
    </w:p>
    <w:tbl>
      <w:tblPr>
        <w:tblStyle w:val="TableGrid"/>
        <w:tblW w:w="0" w:type="auto"/>
        <w:tblInd w:w="720" w:type="dxa"/>
        <w:tblLook w:val="04A0" w:firstRow="1" w:lastRow="0" w:firstColumn="1" w:lastColumn="0" w:noHBand="0" w:noVBand="1"/>
      </w:tblPr>
      <w:tblGrid>
        <w:gridCol w:w="8296"/>
      </w:tblGrid>
      <w:tr w:rsidR="001258BC" w:rsidRPr="00283046" w14:paraId="1B3DCBE2" w14:textId="77777777" w:rsidTr="00EA5BDC">
        <w:tc>
          <w:tcPr>
            <w:tcW w:w="8296" w:type="dxa"/>
          </w:tcPr>
          <w:p w14:paraId="67879E76"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D3A2F35"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ED0619D" w14:textId="77777777" w:rsidR="00B86405" w:rsidRPr="00657A31" w:rsidRDefault="00B86405" w:rsidP="00D104A7">
            <w:pPr>
              <w:ind w:left="360"/>
              <w:rPr>
                <w:rFonts w:ascii="Trebuchet MS" w:hAnsi="Trebuchet MS"/>
                <w:sz w:val="24"/>
                <w:szCs w:val="24"/>
                <w:lang w:val="it-IT"/>
              </w:rPr>
            </w:pPr>
          </w:p>
        </w:tc>
      </w:tr>
    </w:tbl>
    <w:p w14:paraId="54202106" w14:textId="595C8FF0" w:rsidR="004B5E2F" w:rsidRPr="00120EBA" w:rsidRDefault="004B5E2F" w:rsidP="00120EBA">
      <w:pPr>
        <w:pStyle w:val="Heading1"/>
      </w:pPr>
      <w:bookmarkStart w:id="40" w:name="_Toc154662470"/>
      <w:proofErr w:type="spellStart"/>
      <w:r w:rsidRPr="00120EBA">
        <w:t>Sectiunea</w:t>
      </w:r>
      <w:proofErr w:type="spellEnd"/>
      <w:r w:rsidRPr="00120EBA">
        <w:t>: ALTE DIRECTIVE DE MEDIU</w:t>
      </w:r>
      <w:bookmarkEnd w:id="40"/>
    </w:p>
    <w:tbl>
      <w:tblPr>
        <w:tblStyle w:val="TableGrid"/>
        <w:tblW w:w="0" w:type="auto"/>
        <w:tblInd w:w="720" w:type="dxa"/>
        <w:tblLook w:val="04A0" w:firstRow="1" w:lastRow="0" w:firstColumn="1" w:lastColumn="0" w:noHBand="0" w:noVBand="1"/>
      </w:tblPr>
      <w:tblGrid>
        <w:gridCol w:w="8296"/>
      </w:tblGrid>
      <w:tr w:rsidR="001258BC" w:rsidRPr="00283046" w14:paraId="558F0CBA" w14:textId="77777777" w:rsidTr="00EA5BDC">
        <w:tc>
          <w:tcPr>
            <w:tcW w:w="8296" w:type="dxa"/>
          </w:tcPr>
          <w:p w14:paraId="3E0CE64F"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FD36E0D"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78D9C608" w14:textId="77777777" w:rsidR="00B86405" w:rsidRPr="00657A31" w:rsidRDefault="00B86405" w:rsidP="00D104A7">
            <w:pPr>
              <w:ind w:left="360"/>
              <w:rPr>
                <w:rFonts w:ascii="Trebuchet MS" w:hAnsi="Trebuchet MS"/>
                <w:sz w:val="24"/>
                <w:szCs w:val="24"/>
                <w:lang w:val="it-IT"/>
              </w:rPr>
            </w:pPr>
          </w:p>
        </w:tc>
      </w:tr>
    </w:tbl>
    <w:p w14:paraId="6F9FB779" w14:textId="6FA6BD51" w:rsidR="004B5E2F" w:rsidRPr="00120EBA" w:rsidRDefault="004B5E2F" w:rsidP="00120EBA">
      <w:pPr>
        <w:pStyle w:val="Heading1"/>
      </w:pPr>
      <w:bookmarkStart w:id="41" w:name="_Toc154662471"/>
      <w:proofErr w:type="spellStart"/>
      <w:r w:rsidRPr="00120EBA">
        <w:t>Sectiunea</w:t>
      </w:r>
      <w:proofErr w:type="spellEnd"/>
      <w:r w:rsidRPr="00120EBA">
        <w:t xml:space="preserve">: </w:t>
      </w:r>
      <w:r w:rsidR="00C9030D" w:rsidRPr="00120EBA">
        <w:t>METODOLOGIA DE IMPLEMENTARE PROIECT</w:t>
      </w:r>
      <w:bookmarkEnd w:id="41"/>
    </w:p>
    <w:tbl>
      <w:tblPr>
        <w:tblStyle w:val="TableGrid"/>
        <w:tblW w:w="0" w:type="auto"/>
        <w:tblInd w:w="720" w:type="dxa"/>
        <w:tblLook w:val="04A0" w:firstRow="1" w:lastRow="0" w:firstColumn="1" w:lastColumn="0" w:noHBand="0" w:noVBand="1"/>
      </w:tblPr>
      <w:tblGrid>
        <w:gridCol w:w="8296"/>
      </w:tblGrid>
      <w:tr w:rsidR="001258BC" w:rsidRPr="00283046" w14:paraId="4935B4BE" w14:textId="77777777" w:rsidTr="00EA5BDC">
        <w:tc>
          <w:tcPr>
            <w:tcW w:w="8296" w:type="dxa"/>
          </w:tcPr>
          <w:p w14:paraId="1A96B4A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E152730" w14:textId="31C7A9C1" w:rsidR="00B86405" w:rsidRPr="008E4C17" w:rsidRDefault="00264ED6" w:rsidP="00B86405">
            <w:pPr>
              <w:rPr>
                <w:rFonts w:ascii="Trebuchet MS" w:hAnsi="Trebuchet MS"/>
                <w:b/>
                <w:color w:val="FF0000"/>
                <w:lang w:val="it-IT"/>
              </w:rPr>
            </w:pPr>
            <w:r>
              <w:rPr>
                <w:rFonts w:ascii="Trebuchet MS" w:hAnsi="Trebuchet MS"/>
                <w:b/>
                <w:color w:val="FF0000"/>
                <w:lang w:val="it-IT"/>
              </w:rPr>
              <w:t>S</w:t>
            </w:r>
            <w:r w:rsidRPr="008E4C17">
              <w:rPr>
                <w:rFonts w:ascii="Trebuchet MS" w:hAnsi="Trebuchet MS"/>
                <w:b/>
                <w:color w:val="FF0000"/>
                <w:lang w:val="it-IT"/>
              </w:rPr>
              <w:t>e vor furniza informatii despre atributiile membrilor echipei de proiect.</w:t>
            </w:r>
          </w:p>
          <w:p w14:paraId="2986C350" w14:textId="637544BF" w:rsidR="00110F73" w:rsidRPr="008E4C17" w:rsidRDefault="00110F73" w:rsidP="00110F73">
            <w:pPr>
              <w:spacing w:after="120"/>
              <w:jc w:val="both"/>
              <w:rPr>
                <w:rFonts w:ascii="Trebuchet MS" w:hAnsi="Trebuchet MS"/>
                <w:b/>
                <w:color w:val="FF0000"/>
                <w:lang w:val="it-IT"/>
              </w:rPr>
            </w:pPr>
            <w:r w:rsidRPr="008E4C17">
              <w:rPr>
                <w:rFonts w:ascii="Trebuchet MS" w:hAnsi="Trebuchet MS"/>
                <w:b/>
                <w:color w:val="FF0000"/>
                <w:lang w:val="it-IT"/>
              </w:rPr>
              <w:t>Ex:</w:t>
            </w:r>
          </w:p>
          <w:tbl>
            <w:tblPr>
              <w:tblStyle w:val="TableGrid"/>
              <w:tblW w:w="0" w:type="auto"/>
              <w:tblLook w:val="04A0" w:firstRow="1" w:lastRow="0" w:firstColumn="1" w:lastColumn="0" w:noHBand="0" w:noVBand="1"/>
            </w:tblPr>
            <w:tblGrid>
              <w:gridCol w:w="1378"/>
              <w:gridCol w:w="6692"/>
            </w:tblGrid>
            <w:tr w:rsidR="00110F73" w:rsidRPr="008E4C17" w:rsidDel="00624537" w14:paraId="7B236D5E" w14:textId="77777777" w:rsidTr="00E059A4">
              <w:tc>
                <w:tcPr>
                  <w:tcW w:w="1378" w:type="dxa"/>
                </w:tcPr>
                <w:p w14:paraId="31FF8BBC" w14:textId="77777777" w:rsidR="00110F73" w:rsidRPr="00781150" w:rsidDel="00624537" w:rsidRDefault="00110F73" w:rsidP="00110F73">
                  <w:pPr>
                    <w:jc w:val="both"/>
                    <w:rPr>
                      <w:rFonts w:ascii="Trebuchet MS" w:hAnsi="Trebuchet MS"/>
                      <w:i/>
                      <w:iCs/>
                      <w:color w:val="0070C0"/>
                    </w:rPr>
                  </w:pPr>
                  <w:r w:rsidRPr="00781150" w:rsidDel="00624537">
                    <w:rPr>
                      <w:rFonts w:ascii="Trebuchet MS" w:hAnsi="Trebuchet MS"/>
                      <w:i/>
                      <w:iCs/>
                      <w:color w:val="0070C0"/>
                    </w:rPr>
                    <w:t xml:space="preserve">Manager </w:t>
                  </w:r>
                  <w:proofErr w:type="spellStart"/>
                  <w:r w:rsidRPr="00781150" w:rsidDel="00624537">
                    <w:rPr>
                      <w:rFonts w:ascii="Trebuchet MS" w:hAnsi="Trebuchet MS"/>
                      <w:i/>
                      <w:iCs/>
                      <w:color w:val="0070C0"/>
                    </w:rPr>
                    <w:t>proiect</w:t>
                  </w:r>
                  <w:proofErr w:type="spellEnd"/>
                </w:p>
              </w:tc>
              <w:tc>
                <w:tcPr>
                  <w:tcW w:w="7548" w:type="dxa"/>
                </w:tcPr>
                <w:p w14:paraId="33A08390"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a) </w:t>
                  </w:r>
                  <w:proofErr w:type="spellStart"/>
                  <w:r w:rsidRPr="008F394B" w:rsidDel="00624537">
                    <w:rPr>
                      <w:rFonts w:ascii="Trebuchet MS" w:hAnsi="Trebuchet MS"/>
                      <w:i/>
                      <w:iCs/>
                      <w:color w:val="0070C0"/>
                    </w:rPr>
                    <w:t>asigura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planificarea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financiara</w:t>
                  </w:r>
                  <w:proofErr w:type="spellEnd"/>
                  <w:r w:rsidRPr="008F394B" w:rsidDel="00624537">
                    <w:rPr>
                      <w:rFonts w:ascii="Trebuchet MS" w:hAnsi="Trebuchet MS"/>
                      <w:i/>
                      <w:iCs/>
                      <w:color w:val="0070C0"/>
                    </w:rPr>
                    <w:t xml:space="preserve"> a </w:t>
                  </w:r>
                  <w:proofErr w:type="spellStart"/>
                  <w:r w:rsidRPr="008F394B" w:rsidDel="00624537">
                    <w:rPr>
                      <w:rFonts w:ascii="Trebuchet MS" w:hAnsi="Trebuchet MS"/>
                      <w:i/>
                      <w:iCs/>
                      <w:color w:val="0070C0"/>
                    </w:rPr>
                    <w:t>proiectului</w:t>
                  </w:r>
                  <w:proofErr w:type="spellEnd"/>
                  <w:r w:rsidRPr="008F394B" w:rsidDel="00624537">
                    <w:rPr>
                      <w:rFonts w:ascii="Trebuchet MS" w:hAnsi="Trebuchet MS"/>
                      <w:i/>
                      <w:iCs/>
                      <w:color w:val="0070C0"/>
                    </w:rPr>
                    <w:t>;</w:t>
                  </w:r>
                </w:p>
                <w:p w14:paraId="2FE4041B"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b) </w:t>
                  </w:r>
                  <w:proofErr w:type="spellStart"/>
                  <w:r w:rsidRPr="008F394B" w:rsidDel="00624537">
                    <w:rPr>
                      <w:rFonts w:ascii="Trebuchet MS" w:hAnsi="Trebuchet MS"/>
                      <w:i/>
                      <w:iCs/>
                      <w:color w:val="0070C0"/>
                    </w:rPr>
                    <w:t>întocmește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cererea</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finanțare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asigura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implementarea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proiectului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după</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aprobarea</w:t>
                  </w:r>
                  <w:proofErr w:type="spellEnd"/>
                  <w:r w:rsidRPr="008F394B" w:rsidDel="00624537">
                    <w:rPr>
                      <w:rFonts w:ascii="Trebuchet MS" w:hAnsi="Trebuchet MS"/>
                      <w:i/>
                      <w:iCs/>
                      <w:color w:val="0070C0"/>
                    </w:rPr>
                    <w:t xml:space="preserve"> AM;</w:t>
                  </w:r>
                </w:p>
                <w:p w14:paraId="597E3CA6"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c) </w:t>
                  </w:r>
                  <w:proofErr w:type="spellStart"/>
                  <w:r w:rsidRPr="008F394B" w:rsidDel="00624537">
                    <w:rPr>
                      <w:rFonts w:ascii="Trebuchet MS" w:hAnsi="Trebuchet MS"/>
                      <w:i/>
                      <w:iCs/>
                      <w:color w:val="0070C0"/>
                    </w:rPr>
                    <w:t>asigura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raportarea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corecta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către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finanțator</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inclusiv</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notificări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solicitări</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acte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adiționale</w:t>
                  </w:r>
                  <w:proofErr w:type="spellEnd"/>
                  <w:r w:rsidRPr="008F394B" w:rsidDel="00624537">
                    <w:rPr>
                      <w:rFonts w:ascii="Trebuchet MS" w:hAnsi="Trebuchet MS"/>
                      <w:i/>
                      <w:iCs/>
                      <w:color w:val="0070C0"/>
                    </w:rPr>
                    <w:t>;</w:t>
                  </w:r>
                </w:p>
                <w:p w14:paraId="5AE9990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d) avizează cererile de rambursare si rapoartele de progres;</w:t>
                  </w:r>
                </w:p>
                <w:p w14:paraId="4EA06A8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e) realizează activitățile de informare si publicitate;</w:t>
                  </w:r>
                </w:p>
              </w:tc>
            </w:tr>
            <w:tr w:rsidR="00110F73" w:rsidRPr="008F394B" w:rsidDel="00624537" w14:paraId="461C1B60" w14:textId="77777777" w:rsidTr="00E059A4">
              <w:tc>
                <w:tcPr>
                  <w:tcW w:w="1378" w:type="dxa"/>
                </w:tcPr>
                <w:p w14:paraId="1927B56C" w14:textId="77777777" w:rsidR="00110F73" w:rsidRPr="00781150" w:rsidDel="00624537" w:rsidRDefault="00110F73" w:rsidP="00110F73">
                  <w:pPr>
                    <w:jc w:val="both"/>
                    <w:rPr>
                      <w:rFonts w:ascii="Trebuchet MS" w:hAnsi="Trebuchet MS"/>
                      <w:i/>
                      <w:iCs/>
                      <w:color w:val="0070C0"/>
                    </w:rPr>
                  </w:pPr>
                  <w:proofErr w:type="spellStart"/>
                  <w:r w:rsidRPr="00781150" w:rsidDel="00624537">
                    <w:rPr>
                      <w:rFonts w:ascii="Trebuchet MS" w:hAnsi="Trebuchet MS"/>
                      <w:i/>
                      <w:iCs/>
                      <w:color w:val="0070C0"/>
                    </w:rPr>
                    <w:t>Responsabil</w:t>
                  </w:r>
                  <w:proofErr w:type="spellEnd"/>
                  <w:r w:rsidRPr="00781150" w:rsidDel="00624537">
                    <w:rPr>
                      <w:rFonts w:ascii="Trebuchet MS" w:hAnsi="Trebuchet MS"/>
                      <w:i/>
                      <w:iCs/>
                      <w:color w:val="0070C0"/>
                    </w:rPr>
                    <w:t xml:space="preserve"> </w:t>
                  </w:r>
                  <w:proofErr w:type="spellStart"/>
                  <w:r w:rsidRPr="00781150" w:rsidDel="00624537">
                    <w:rPr>
                      <w:rFonts w:ascii="Trebuchet MS" w:hAnsi="Trebuchet MS"/>
                      <w:i/>
                      <w:iCs/>
                      <w:color w:val="0070C0"/>
                    </w:rPr>
                    <w:t>financiar</w:t>
                  </w:r>
                  <w:proofErr w:type="spellEnd"/>
                </w:p>
              </w:tc>
              <w:tc>
                <w:tcPr>
                  <w:tcW w:w="7548" w:type="dxa"/>
                </w:tcPr>
                <w:p w14:paraId="2367B6E5"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a) întocmește cererile de rambursare aferente proiectului;</w:t>
                  </w:r>
                </w:p>
                <w:p w14:paraId="5CE02DAE"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b) întocmește rapoartele de progres intermediare si raportul de progres final;</w:t>
                  </w:r>
                </w:p>
                <w:p w14:paraId="1F4558C9"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c) pregătește documentele justificative si/sau informațiile solicitate de managerul de proiect –</w:t>
                  </w:r>
                </w:p>
                <w:p w14:paraId="426BD210"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aferente activității de salarizare - cu ocazia verificărilor si solicitărilor transmise de AM POAT,</w:t>
                  </w:r>
                </w:p>
                <w:p w14:paraId="3D668EBF"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Autoritatea de Certificare si Plata, Autoritatea de Audit, Departamentul de Lupta Anti-frauda,</w:t>
                  </w:r>
                </w:p>
                <w:p w14:paraId="227F148C"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Comisia Europeana, Curtea Europeana de Conturi si/sau oricărui alt organism abilitat sa verifice</w:t>
                  </w:r>
                </w:p>
                <w:p w14:paraId="00440C90"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modul de utilizare a finanțării nerambursabile;</w:t>
                  </w:r>
                </w:p>
                <w:p w14:paraId="4DA2B1A6"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d) este desemnata persoana de contact din partea ministerului pe cererile de rambursare;</w:t>
                  </w:r>
                </w:p>
                <w:p w14:paraId="75861621" w14:textId="77777777" w:rsidR="00110F73" w:rsidRPr="008F394B" w:rsidDel="00624537" w:rsidRDefault="00110F73" w:rsidP="00110F73">
                  <w:pPr>
                    <w:jc w:val="both"/>
                    <w:rPr>
                      <w:rFonts w:ascii="Trebuchet MS" w:hAnsi="Trebuchet MS"/>
                      <w:i/>
                      <w:iCs/>
                      <w:color w:val="0070C0"/>
                      <w:lang w:val="pt-BR"/>
                    </w:rPr>
                  </w:pPr>
                  <w:r w:rsidRPr="008F394B" w:rsidDel="00624537">
                    <w:rPr>
                      <w:rFonts w:ascii="Trebuchet MS" w:hAnsi="Trebuchet MS"/>
                      <w:i/>
                      <w:iCs/>
                      <w:color w:val="0070C0"/>
                      <w:lang w:val="pt-BR"/>
                    </w:rPr>
                    <w:t>e) arhivează documentele justificative care stau la baza întocmirii cererilor de rambursare si</w:t>
                  </w:r>
                </w:p>
                <w:p w14:paraId="340BDCA3"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întocmește orice alte situații necesare în cadrul proiectului;</w:t>
                  </w:r>
                </w:p>
              </w:tc>
            </w:tr>
            <w:tr w:rsidR="00110F73" w:rsidRPr="00283046" w:rsidDel="00624537" w14:paraId="2EB833CE" w14:textId="77777777" w:rsidTr="00E059A4">
              <w:tc>
                <w:tcPr>
                  <w:tcW w:w="1378" w:type="dxa"/>
                </w:tcPr>
                <w:p w14:paraId="3F531AA0" w14:textId="77777777" w:rsidR="00110F73" w:rsidRPr="00781150" w:rsidDel="00624537" w:rsidRDefault="00110F73" w:rsidP="00110F73">
                  <w:pPr>
                    <w:jc w:val="both"/>
                    <w:rPr>
                      <w:rFonts w:ascii="Trebuchet MS" w:hAnsi="Trebuchet MS"/>
                      <w:i/>
                      <w:iCs/>
                      <w:color w:val="0070C0"/>
                    </w:rPr>
                  </w:pPr>
                  <w:proofErr w:type="spellStart"/>
                  <w:r w:rsidRPr="00781150" w:rsidDel="00624537">
                    <w:rPr>
                      <w:rFonts w:ascii="Trebuchet MS" w:hAnsi="Trebuchet MS"/>
                      <w:i/>
                      <w:iCs/>
                      <w:color w:val="0070C0"/>
                    </w:rPr>
                    <w:lastRenderedPageBreak/>
                    <w:t>Responsabil</w:t>
                  </w:r>
                  <w:proofErr w:type="spellEnd"/>
                  <w:r w:rsidRPr="00781150" w:rsidDel="00624537">
                    <w:rPr>
                      <w:rFonts w:ascii="Trebuchet MS" w:hAnsi="Trebuchet MS"/>
                      <w:i/>
                      <w:iCs/>
                      <w:color w:val="0070C0"/>
                    </w:rPr>
                    <w:t xml:space="preserve"> </w:t>
                  </w:r>
                  <w:proofErr w:type="spellStart"/>
                  <w:r w:rsidRPr="00781150" w:rsidDel="00624537">
                    <w:rPr>
                      <w:rFonts w:ascii="Trebuchet MS" w:hAnsi="Trebuchet MS"/>
                      <w:i/>
                      <w:iCs/>
                      <w:color w:val="0070C0"/>
                    </w:rPr>
                    <w:t>resurse</w:t>
                  </w:r>
                  <w:proofErr w:type="spellEnd"/>
                  <w:r w:rsidRPr="00781150" w:rsidDel="00624537">
                    <w:rPr>
                      <w:rFonts w:ascii="Trebuchet MS" w:hAnsi="Trebuchet MS"/>
                      <w:i/>
                      <w:iCs/>
                      <w:color w:val="0070C0"/>
                    </w:rPr>
                    <w:t xml:space="preserve"> </w:t>
                  </w:r>
                  <w:proofErr w:type="spellStart"/>
                  <w:r w:rsidRPr="00781150" w:rsidDel="00624537">
                    <w:rPr>
                      <w:rFonts w:ascii="Trebuchet MS" w:hAnsi="Trebuchet MS"/>
                      <w:i/>
                      <w:iCs/>
                      <w:color w:val="0070C0"/>
                    </w:rPr>
                    <w:t>umane</w:t>
                  </w:r>
                  <w:proofErr w:type="spellEnd"/>
                </w:p>
              </w:tc>
              <w:tc>
                <w:tcPr>
                  <w:tcW w:w="7548" w:type="dxa"/>
                </w:tcPr>
                <w:p w14:paraId="7231436A"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a) </w:t>
                  </w:r>
                  <w:proofErr w:type="spellStart"/>
                  <w:r w:rsidRPr="008F394B" w:rsidDel="00624537">
                    <w:rPr>
                      <w:rFonts w:ascii="Trebuchet MS" w:hAnsi="Trebuchet MS"/>
                      <w:i/>
                      <w:iCs/>
                      <w:color w:val="0070C0"/>
                    </w:rPr>
                    <w:t>pregătește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documentele</w:t>
                  </w:r>
                  <w:proofErr w:type="spellEnd"/>
                  <w:r w:rsidRPr="008F394B" w:rsidDel="00624537">
                    <w:rPr>
                      <w:rFonts w:ascii="Trebuchet MS" w:hAnsi="Trebuchet MS"/>
                      <w:i/>
                      <w:iCs/>
                      <w:color w:val="0070C0"/>
                    </w:rPr>
                    <w:t xml:space="preserve"> justificative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w:t>
                  </w:r>
                  <w:proofErr w:type="spellStart"/>
                  <w:r w:rsidRPr="008F394B" w:rsidDel="00624537">
                    <w:rPr>
                      <w:rFonts w:ascii="Trebuchet MS" w:hAnsi="Trebuchet MS"/>
                      <w:i/>
                      <w:iCs/>
                      <w:color w:val="0070C0"/>
                    </w:rPr>
                    <w:t>sau</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informațiile</w:t>
                  </w:r>
                  <w:proofErr w:type="spellEnd"/>
                  <w:r w:rsidRPr="008F394B" w:rsidDel="00624537">
                    <w:rPr>
                      <w:rFonts w:ascii="Trebuchet MS" w:hAnsi="Trebuchet MS"/>
                      <w:i/>
                      <w:iCs/>
                      <w:color w:val="0070C0"/>
                    </w:rPr>
                    <w:t xml:space="preserve"> solicitate de </w:t>
                  </w:r>
                  <w:proofErr w:type="spellStart"/>
                  <w:r w:rsidRPr="008F394B" w:rsidDel="00624537">
                    <w:rPr>
                      <w:rFonts w:ascii="Trebuchet MS" w:hAnsi="Trebuchet MS"/>
                      <w:i/>
                      <w:iCs/>
                      <w:color w:val="0070C0"/>
                    </w:rPr>
                    <w:t>managerul</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proiect</w:t>
                  </w:r>
                  <w:proofErr w:type="spellEnd"/>
                </w:p>
                <w:p w14:paraId="66F42ACC" w14:textId="77777777" w:rsidR="00110F73" w:rsidRPr="008F394B" w:rsidDel="00624537" w:rsidRDefault="00110F73" w:rsidP="00110F73">
                  <w:pPr>
                    <w:jc w:val="both"/>
                    <w:rPr>
                      <w:rFonts w:ascii="Trebuchet MS" w:hAnsi="Trebuchet MS"/>
                      <w:i/>
                      <w:iCs/>
                      <w:color w:val="0070C0"/>
                    </w:rPr>
                  </w:pPr>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aferente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activității</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resurse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umane</w:t>
                  </w:r>
                  <w:proofErr w:type="spellEnd"/>
                  <w:r w:rsidRPr="008F394B" w:rsidDel="00624537">
                    <w:rPr>
                      <w:rFonts w:ascii="Trebuchet MS" w:hAnsi="Trebuchet MS"/>
                      <w:i/>
                      <w:iCs/>
                      <w:color w:val="0070C0"/>
                    </w:rPr>
                    <w:t xml:space="preserve"> cu </w:t>
                  </w:r>
                  <w:proofErr w:type="spellStart"/>
                  <w:r w:rsidRPr="008F394B" w:rsidDel="00624537">
                    <w:rPr>
                      <w:rFonts w:ascii="Trebuchet MS" w:hAnsi="Trebuchet MS"/>
                      <w:i/>
                      <w:iCs/>
                      <w:color w:val="0070C0"/>
                    </w:rPr>
                    <w:t>ocazia</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verificărilor</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solicitărilor</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transmise</w:t>
                  </w:r>
                  <w:proofErr w:type="spellEnd"/>
                  <w:r w:rsidRPr="008F394B" w:rsidDel="00624537">
                    <w:rPr>
                      <w:rFonts w:ascii="Trebuchet MS" w:hAnsi="Trebuchet MS"/>
                      <w:i/>
                      <w:iCs/>
                      <w:color w:val="0070C0"/>
                    </w:rPr>
                    <w:t xml:space="preserve"> de AM POAT, </w:t>
                  </w:r>
                  <w:proofErr w:type="spellStart"/>
                  <w:r w:rsidRPr="008F394B" w:rsidDel="00624537">
                    <w:rPr>
                      <w:rFonts w:ascii="Trebuchet MS" w:hAnsi="Trebuchet MS"/>
                      <w:i/>
                      <w:iCs/>
                      <w:color w:val="0070C0"/>
                    </w:rPr>
                    <w:t>Autoritatea</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Certificare</w:t>
                  </w:r>
                  <w:proofErr w:type="spellEnd"/>
                  <w:r w:rsidRPr="008F394B" w:rsidDel="00624537">
                    <w:rPr>
                      <w:rFonts w:ascii="Trebuchet MS" w:hAnsi="Trebuchet MS"/>
                      <w:i/>
                      <w:iCs/>
                      <w:color w:val="0070C0"/>
                    </w:rPr>
                    <w:t xml:space="preserve"> </w:t>
                  </w:r>
                  <w:proofErr w:type="spellStart"/>
                  <w:r w:rsidRPr="008F394B" w:rsidDel="00624537">
                    <w:rPr>
                      <w:rFonts w:ascii="Trebuchet MS" w:hAnsi="Trebuchet MS"/>
                      <w:i/>
                      <w:iCs/>
                      <w:color w:val="0070C0"/>
                    </w:rPr>
                    <w:t>si</w:t>
                  </w:r>
                  <w:proofErr w:type="spellEnd"/>
                  <w:r w:rsidRPr="008F394B" w:rsidDel="00624537">
                    <w:rPr>
                      <w:rFonts w:ascii="Trebuchet MS" w:hAnsi="Trebuchet MS"/>
                      <w:i/>
                      <w:iCs/>
                      <w:color w:val="0070C0"/>
                    </w:rPr>
                    <w:t xml:space="preserve"> Plata, </w:t>
                  </w:r>
                  <w:proofErr w:type="spellStart"/>
                  <w:r w:rsidRPr="008F394B" w:rsidDel="00624537">
                    <w:rPr>
                      <w:rFonts w:ascii="Trebuchet MS" w:hAnsi="Trebuchet MS"/>
                      <w:i/>
                      <w:iCs/>
                      <w:color w:val="0070C0"/>
                    </w:rPr>
                    <w:t>Autoritatea</w:t>
                  </w:r>
                  <w:proofErr w:type="spellEnd"/>
                  <w:r w:rsidRPr="008F394B" w:rsidDel="00624537">
                    <w:rPr>
                      <w:rFonts w:ascii="Trebuchet MS" w:hAnsi="Trebuchet MS"/>
                      <w:i/>
                      <w:iCs/>
                      <w:color w:val="0070C0"/>
                    </w:rPr>
                    <w:t xml:space="preserve"> de Audit, </w:t>
                  </w:r>
                  <w:proofErr w:type="spellStart"/>
                  <w:r w:rsidRPr="008F394B" w:rsidDel="00624537">
                    <w:rPr>
                      <w:rFonts w:ascii="Trebuchet MS" w:hAnsi="Trebuchet MS"/>
                      <w:i/>
                      <w:iCs/>
                      <w:color w:val="0070C0"/>
                    </w:rPr>
                    <w:t>Departamentul</w:t>
                  </w:r>
                  <w:proofErr w:type="spellEnd"/>
                  <w:r w:rsidRPr="008F394B" w:rsidDel="00624537">
                    <w:rPr>
                      <w:rFonts w:ascii="Trebuchet MS" w:hAnsi="Trebuchet MS"/>
                      <w:i/>
                      <w:iCs/>
                      <w:color w:val="0070C0"/>
                    </w:rPr>
                    <w:t xml:space="preserve"> de </w:t>
                  </w:r>
                  <w:proofErr w:type="spellStart"/>
                  <w:r w:rsidRPr="008F394B" w:rsidDel="00624537">
                    <w:rPr>
                      <w:rFonts w:ascii="Trebuchet MS" w:hAnsi="Trebuchet MS"/>
                      <w:i/>
                      <w:iCs/>
                      <w:color w:val="0070C0"/>
                    </w:rPr>
                    <w:t>Lupta</w:t>
                  </w:r>
                  <w:proofErr w:type="spellEnd"/>
                  <w:r w:rsidRPr="008F394B" w:rsidDel="00624537">
                    <w:rPr>
                      <w:rFonts w:ascii="Trebuchet MS" w:hAnsi="Trebuchet MS"/>
                      <w:i/>
                      <w:iCs/>
                      <w:color w:val="0070C0"/>
                    </w:rPr>
                    <w:t xml:space="preserve"> Anti-</w:t>
                  </w:r>
                  <w:proofErr w:type="spellStart"/>
                  <w:r w:rsidRPr="008F394B" w:rsidDel="00624537">
                    <w:rPr>
                      <w:rFonts w:ascii="Trebuchet MS" w:hAnsi="Trebuchet MS"/>
                      <w:i/>
                      <w:iCs/>
                      <w:color w:val="0070C0"/>
                    </w:rPr>
                    <w:t>frauda</w:t>
                  </w:r>
                  <w:proofErr w:type="spellEnd"/>
                  <w:r w:rsidRPr="008F394B" w:rsidDel="00624537">
                    <w:rPr>
                      <w:rFonts w:ascii="Trebuchet MS" w:hAnsi="Trebuchet MS"/>
                      <w:i/>
                      <w:iCs/>
                      <w:color w:val="0070C0"/>
                    </w:rPr>
                    <w:t>,</w:t>
                  </w:r>
                </w:p>
                <w:p w14:paraId="401AC686" w14:textId="77777777" w:rsidR="00110F73" w:rsidRPr="00781150"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Comisia Europeana, Curtea Europeana de Conturi si/sau oricărui alt organism abilitat sa verifice</w:t>
                  </w:r>
                </w:p>
                <w:p w14:paraId="5E3EEA87" w14:textId="77777777" w:rsidR="00110F73" w:rsidRPr="005418E9" w:rsidDel="00624537" w:rsidRDefault="00110F73" w:rsidP="00110F73">
                  <w:pPr>
                    <w:jc w:val="both"/>
                    <w:rPr>
                      <w:rFonts w:ascii="Trebuchet MS" w:hAnsi="Trebuchet MS"/>
                      <w:i/>
                      <w:iCs/>
                      <w:color w:val="0070C0"/>
                      <w:lang w:val="it-IT"/>
                    </w:rPr>
                  </w:pPr>
                  <w:r w:rsidRPr="00781150" w:rsidDel="00624537">
                    <w:rPr>
                      <w:rFonts w:ascii="Trebuchet MS" w:hAnsi="Trebuchet MS"/>
                      <w:i/>
                      <w:iCs/>
                      <w:color w:val="0070C0"/>
                      <w:lang w:val="it-IT"/>
                    </w:rPr>
                    <w:t>modul de utilizare a finanțării nerambursabile.</w:t>
                  </w:r>
                </w:p>
              </w:tc>
            </w:tr>
          </w:tbl>
          <w:p w14:paraId="03FFCAF0" w14:textId="77777777" w:rsidR="00110F73" w:rsidRDefault="00110F73" w:rsidP="00B86405">
            <w:pPr>
              <w:rPr>
                <w:rFonts w:ascii="Trebuchet MS" w:hAnsi="Trebuchet MS"/>
                <w:b/>
                <w:color w:val="FF0000"/>
                <w:lang w:val="it-IT"/>
              </w:rPr>
            </w:pPr>
          </w:p>
          <w:p w14:paraId="1B5FE736" w14:textId="77777777" w:rsidR="00B86405" w:rsidRPr="00657A31" w:rsidRDefault="00B86405" w:rsidP="00D104A7">
            <w:pPr>
              <w:ind w:left="360"/>
              <w:rPr>
                <w:rFonts w:ascii="Trebuchet MS" w:hAnsi="Trebuchet MS"/>
                <w:sz w:val="24"/>
                <w:szCs w:val="24"/>
                <w:lang w:val="it-IT"/>
              </w:rPr>
            </w:pPr>
          </w:p>
        </w:tc>
      </w:tr>
    </w:tbl>
    <w:p w14:paraId="5D4E840F" w14:textId="6AB9CEA6" w:rsidR="004D22F6" w:rsidRPr="00120EBA" w:rsidRDefault="004D22F6" w:rsidP="00120EBA">
      <w:pPr>
        <w:pStyle w:val="Heading1"/>
      </w:pPr>
      <w:bookmarkStart w:id="42" w:name="_Toc154662472"/>
      <w:proofErr w:type="spellStart"/>
      <w:r w:rsidRPr="00120EBA">
        <w:lastRenderedPageBreak/>
        <w:t>Sectiunea</w:t>
      </w:r>
      <w:proofErr w:type="spellEnd"/>
      <w:r w:rsidRPr="00120EBA">
        <w:t>: SPECIALIZARE INTELIGENTA</w:t>
      </w:r>
      <w:bookmarkEnd w:id="42"/>
    </w:p>
    <w:tbl>
      <w:tblPr>
        <w:tblStyle w:val="TableGrid"/>
        <w:tblW w:w="0" w:type="auto"/>
        <w:tblInd w:w="720" w:type="dxa"/>
        <w:tblLook w:val="04A0" w:firstRow="1" w:lastRow="0" w:firstColumn="1" w:lastColumn="0" w:noHBand="0" w:noVBand="1"/>
      </w:tblPr>
      <w:tblGrid>
        <w:gridCol w:w="8296"/>
      </w:tblGrid>
      <w:tr w:rsidR="001258BC" w:rsidRPr="00283046" w14:paraId="61F542C9" w14:textId="77777777" w:rsidTr="00EA5BDC">
        <w:tc>
          <w:tcPr>
            <w:tcW w:w="8296" w:type="dxa"/>
          </w:tcPr>
          <w:p w14:paraId="7E0360E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B34041A" w14:textId="77777777" w:rsidR="00B86405" w:rsidRDefault="00B86405" w:rsidP="00B86405">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59EFDCC4" w14:textId="77777777" w:rsidR="00B86405" w:rsidRPr="00657A31" w:rsidRDefault="00B86405" w:rsidP="00D104A7">
            <w:pPr>
              <w:ind w:left="360"/>
              <w:rPr>
                <w:rFonts w:ascii="Trebuchet MS" w:hAnsi="Trebuchet MS"/>
                <w:sz w:val="24"/>
                <w:szCs w:val="24"/>
                <w:lang w:val="it-IT"/>
              </w:rPr>
            </w:pPr>
          </w:p>
        </w:tc>
      </w:tr>
    </w:tbl>
    <w:p w14:paraId="282D0AE4" w14:textId="7539AAD1" w:rsidR="004D22F6" w:rsidRPr="00120EBA" w:rsidRDefault="004D22F6" w:rsidP="00120EBA">
      <w:pPr>
        <w:pStyle w:val="Heading1"/>
      </w:pPr>
      <w:bookmarkStart w:id="43" w:name="_Toc154662473"/>
      <w:proofErr w:type="spellStart"/>
      <w:r w:rsidRPr="00120EBA">
        <w:t>Sectiunea</w:t>
      </w:r>
      <w:proofErr w:type="spellEnd"/>
      <w:r w:rsidRPr="00120EBA">
        <w:t>: MATURITATEA PROIECTULUI</w:t>
      </w:r>
      <w:bookmarkEnd w:id="43"/>
    </w:p>
    <w:tbl>
      <w:tblPr>
        <w:tblStyle w:val="TableGrid"/>
        <w:tblW w:w="0" w:type="auto"/>
        <w:tblInd w:w="720" w:type="dxa"/>
        <w:tblLook w:val="04A0" w:firstRow="1" w:lastRow="0" w:firstColumn="1" w:lastColumn="0" w:noHBand="0" w:noVBand="1"/>
      </w:tblPr>
      <w:tblGrid>
        <w:gridCol w:w="8296"/>
      </w:tblGrid>
      <w:tr w:rsidR="001258BC" w:rsidRPr="00283046" w14:paraId="6C277081" w14:textId="77777777" w:rsidTr="00EA5BDC">
        <w:tc>
          <w:tcPr>
            <w:tcW w:w="8296" w:type="dxa"/>
          </w:tcPr>
          <w:p w14:paraId="2374A81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2C65A6B" w14:textId="77777777" w:rsidR="00A81FD0" w:rsidRDefault="00A81FD0" w:rsidP="00A81FD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498FCCF" w14:textId="77777777" w:rsidR="00A81FD0" w:rsidRPr="00A81FD0" w:rsidRDefault="00A81FD0" w:rsidP="00D104A7">
            <w:pPr>
              <w:ind w:left="360"/>
              <w:rPr>
                <w:rFonts w:ascii="Trebuchet MS" w:hAnsi="Trebuchet MS"/>
                <w:sz w:val="24"/>
                <w:szCs w:val="24"/>
                <w:lang w:val="it-IT"/>
              </w:rPr>
            </w:pPr>
          </w:p>
        </w:tc>
      </w:tr>
    </w:tbl>
    <w:p w14:paraId="6307A5B1" w14:textId="405AFF13" w:rsidR="004D22F6" w:rsidRPr="00120EBA" w:rsidRDefault="004D22F6" w:rsidP="00120EBA">
      <w:pPr>
        <w:pStyle w:val="Heading1"/>
      </w:pPr>
      <w:bookmarkStart w:id="44" w:name="_Toc154662474"/>
      <w:proofErr w:type="spellStart"/>
      <w:r w:rsidRPr="00120EBA">
        <w:t>Sectiunea</w:t>
      </w:r>
      <w:proofErr w:type="spellEnd"/>
      <w:r w:rsidRPr="00120EBA">
        <w:t>: DESCRIEREA INVESTITIEI</w:t>
      </w:r>
      <w:bookmarkEnd w:id="44"/>
    </w:p>
    <w:tbl>
      <w:tblPr>
        <w:tblStyle w:val="TableGrid"/>
        <w:tblW w:w="0" w:type="auto"/>
        <w:tblInd w:w="720" w:type="dxa"/>
        <w:tblLook w:val="04A0" w:firstRow="1" w:lastRow="0" w:firstColumn="1" w:lastColumn="0" w:noHBand="0" w:noVBand="1"/>
      </w:tblPr>
      <w:tblGrid>
        <w:gridCol w:w="8296"/>
      </w:tblGrid>
      <w:tr w:rsidR="001258BC" w:rsidRPr="00283046" w14:paraId="242560B4" w14:textId="77777777" w:rsidTr="00EA5BDC">
        <w:tc>
          <w:tcPr>
            <w:tcW w:w="8296" w:type="dxa"/>
          </w:tcPr>
          <w:p w14:paraId="2101F5CB"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DE342B8"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5392070D" w14:textId="77777777" w:rsidR="001B08F0" w:rsidRPr="00657A31" w:rsidRDefault="001B08F0" w:rsidP="00D104A7">
            <w:pPr>
              <w:ind w:left="360"/>
              <w:rPr>
                <w:rFonts w:ascii="Trebuchet MS" w:hAnsi="Trebuchet MS"/>
                <w:sz w:val="24"/>
                <w:szCs w:val="24"/>
                <w:lang w:val="it-IT"/>
              </w:rPr>
            </w:pPr>
          </w:p>
        </w:tc>
      </w:tr>
    </w:tbl>
    <w:p w14:paraId="376C617A" w14:textId="7DF84C26" w:rsidR="004D22F6" w:rsidRPr="00120EBA" w:rsidRDefault="004D22F6" w:rsidP="00120EBA">
      <w:pPr>
        <w:pStyle w:val="Heading1"/>
      </w:pPr>
      <w:bookmarkStart w:id="45" w:name="_Toc154662475"/>
      <w:proofErr w:type="spellStart"/>
      <w:r w:rsidRPr="00120EBA">
        <w:t>Sectiunea</w:t>
      </w:r>
      <w:proofErr w:type="spellEnd"/>
      <w:r w:rsidRPr="00120EBA">
        <w:t>: DESCRIEREA FAZELOR</w:t>
      </w:r>
      <w:r w:rsidR="007F3610" w:rsidRPr="00120EBA">
        <w:t xml:space="preserve"> PROIECTULUI</w:t>
      </w:r>
      <w:bookmarkEnd w:id="45"/>
    </w:p>
    <w:tbl>
      <w:tblPr>
        <w:tblStyle w:val="TableGrid"/>
        <w:tblW w:w="0" w:type="auto"/>
        <w:tblInd w:w="720" w:type="dxa"/>
        <w:tblLook w:val="04A0" w:firstRow="1" w:lastRow="0" w:firstColumn="1" w:lastColumn="0" w:noHBand="0" w:noVBand="1"/>
      </w:tblPr>
      <w:tblGrid>
        <w:gridCol w:w="8296"/>
      </w:tblGrid>
      <w:tr w:rsidR="001258BC" w:rsidRPr="00283046" w14:paraId="72A8921A" w14:textId="77777777" w:rsidTr="00EA5BDC">
        <w:tc>
          <w:tcPr>
            <w:tcW w:w="8296" w:type="dxa"/>
          </w:tcPr>
          <w:p w14:paraId="041A1F1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6109680"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D19D260" w14:textId="77777777" w:rsidR="001B08F0" w:rsidRPr="00657A31" w:rsidRDefault="001B08F0" w:rsidP="00D104A7">
            <w:pPr>
              <w:ind w:left="360"/>
              <w:rPr>
                <w:rFonts w:ascii="Trebuchet MS" w:hAnsi="Trebuchet MS"/>
                <w:sz w:val="24"/>
                <w:szCs w:val="24"/>
                <w:lang w:val="it-IT"/>
              </w:rPr>
            </w:pPr>
          </w:p>
        </w:tc>
      </w:tr>
    </w:tbl>
    <w:p w14:paraId="53E4478E" w14:textId="398E3C40" w:rsidR="004D22F6" w:rsidRPr="00120EBA" w:rsidRDefault="004D22F6" w:rsidP="00120EBA">
      <w:pPr>
        <w:pStyle w:val="Heading1"/>
      </w:pPr>
      <w:bookmarkStart w:id="46" w:name="_Toc154662476"/>
      <w:proofErr w:type="spellStart"/>
      <w:r w:rsidRPr="00120EBA">
        <w:t>Sectiunea</w:t>
      </w:r>
      <w:proofErr w:type="spellEnd"/>
      <w:r w:rsidRPr="00120EBA">
        <w:t>: DESCRIERE PROIECT INCLUS IN TEN</w:t>
      </w:r>
      <w:bookmarkEnd w:id="46"/>
    </w:p>
    <w:tbl>
      <w:tblPr>
        <w:tblStyle w:val="TableGrid"/>
        <w:tblW w:w="0" w:type="auto"/>
        <w:tblInd w:w="720" w:type="dxa"/>
        <w:tblLook w:val="04A0" w:firstRow="1" w:lastRow="0" w:firstColumn="1" w:lastColumn="0" w:noHBand="0" w:noVBand="1"/>
      </w:tblPr>
      <w:tblGrid>
        <w:gridCol w:w="8296"/>
      </w:tblGrid>
      <w:tr w:rsidR="001258BC" w:rsidRPr="00283046" w14:paraId="252A33DA" w14:textId="77777777" w:rsidTr="00EA5BDC">
        <w:tc>
          <w:tcPr>
            <w:tcW w:w="8296" w:type="dxa"/>
          </w:tcPr>
          <w:p w14:paraId="276F891B"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E5DC6F4"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5CB19EE9" w14:textId="77777777" w:rsidR="001B08F0" w:rsidRPr="00657A31" w:rsidRDefault="001B08F0" w:rsidP="00D104A7">
            <w:pPr>
              <w:ind w:left="360"/>
              <w:rPr>
                <w:rFonts w:ascii="Trebuchet MS" w:hAnsi="Trebuchet MS"/>
                <w:sz w:val="24"/>
                <w:szCs w:val="24"/>
                <w:lang w:val="it-IT"/>
              </w:rPr>
            </w:pPr>
          </w:p>
        </w:tc>
      </w:tr>
    </w:tbl>
    <w:p w14:paraId="779A024D" w14:textId="3C7AFE19" w:rsidR="004D22F6" w:rsidRPr="00120EBA" w:rsidRDefault="004D22F6" w:rsidP="00120EBA">
      <w:pPr>
        <w:pStyle w:val="Heading1"/>
      </w:pPr>
      <w:bookmarkStart w:id="47" w:name="_Toc154662477"/>
      <w:proofErr w:type="spellStart"/>
      <w:r w:rsidRPr="00120EBA">
        <w:t>Sectiunea</w:t>
      </w:r>
      <w:proofErr w:type="spellEnd"/>
      <w:r w:rsidRPr="00120EBA">
        <w:t xml:space="preserve">: </w:t>
      </w:r>
      <w:r w:rsidR="00FD33CA" w:rsidRPr="00120EBA">
        <w:t>DOCUMENTAȚII TEHNICO-ECONOMICE</w:t>
      </w:r>
      <w:bookmarkEnd w:id="47"/>
      <w:r w:rsidR="007F3610" w:rsidRPr="00120EBA">
        <w:t xml:space="preserve"> </w:t>
      </w:r>
    </w:p>
    <w:tbl>
      <w:tblPr>
        <w:tblStyle w:val="TableGrid"/>
        <w:tblW w:w="0" w:type="auto"/>
        <w:tblInd w:w="720" w:type="dxa"/>
        <w:tblLook w:val="04A0" w:firstRow="1" w:lastRow="0" w:firstColumn="1" w:lastColumn="0" w:noHBand="0" w:noVBand="1"/>
      </w:tblPr>
      <w:tblGrid>
        <w:gridCol w:w="8296"/>
      </w:tblGrid>
      <w:tr w:rsidR="001258BC" w:rsidRPr="00283046" w14:paraId="320058DB" w14:textId="77777777" w:rsidTr="00EA5BDC">
        <w:tc>
          <w:tcPr>
            <w:tcW w:w="8296" w:type="dxa"/>
          </w:tcPr>
          <w:p w14:paraId="5CBAC3B8"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848FCE7"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1F9F0144" w14:textId="77777777" w:rsidR="001B08F0" w:rsidRPr="00657A31" w:rsidRDefault="001B08F0" w:rsidP="00D104A7">
            <w:pPr>
              <w:ind w:left="360"/>
              <w:rPr>
                <w:rFonts w:ascii="Trebuchet MS" w:hAnsi="Trebuchet MS"/>
                <w:sz w:val="24"/>
                <w:szCs w:val="24"/>
                <w:lang w:val="it-IT"/>
              </w:rPr>
            </w:pPr>
          </w:p>
        </w:tc>
      </w:tr>
    </w:tbl>
    <w:p w14:paraId="6A573D81" w14:textId="5572E55D" w:rsidR="004D22F6" w:rsidRPr="00120EBA" w:rsidRDefault="004D22F6" w:rsidP="00120EBA">
      <w:pPr>
        <w:pStyle w:val="Heading1"/>
      </w:pPr>
      <w:bookmarkStart w:id="48" w:name="_Toc154662478"/>
      <w:proofErr w:type="spellStart"/>
      <w:r w:rsidRPr="00120EBA">
        <w:t>Sectiunea</w:t>
      </w:r>
      <w:proofErr w:type="spellEnd"/>
      <w:r w:rsidRPr="00120EBA">
        <w:t>: ACB – ANALIZA FINANCIARA</w:t>
      </w:r>
      <w:bookmarkEnd w:id="48"/>
    </w:p>
    <w:tbl>
      <w:tblPr>
        <w:tblStyle w:val="TableGrid"/>
        <w:tblW w:w="0" w:type="auto"/>
        <w:tblInd w:w="720" w:type="dxa"/>
        <w:tblLook w:val="04A0" w:firstRow="1" w:lastRow="0" w:firstColumn="1" w:lastColumn="0" w:noHBand="0" w:noVBand="1"/>
      </w:tblPr>
      <w:tblGrid>
        <w:gridCol w:w="8296"/>
      </w:tblGrid>
      <w:tr w:rsidR="001258BC" w:rsidRPr="00283046" w14:paraId="0DC8ACBF" w14:textId="77777777" w:rsidTr="00EA5BDC">
        <w:tc>
          <w:tcPr>
            <w:tcW w:w="8296" w:type="dxa"/>
          </w:tcPr>
          <w:p w14:paraId="6D1914FE"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6474CD5"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F55130D" w14:textId="77777777" w:rsidR="001B08F0" w:rsidRPr="00657A31" w:rsidRDefault="001B08F0" w:rsidP="00D104A7">
            <w:pPr>
              <w:ind w:left="360"/>
              <w:rPr>
                <w:rFonts w:ascii="Trebuchet MS" w:hAnsi="Trebuchet MS"/>
                <w:sz w:val="24"/>
                <w:szCs w:val="24"/>
                <w:lang w:val="it-IT"/>
              </w:rPr>
            </w:pPr>
          </w:p>
        </w:tc>
      </w:tr>
    </w:tbl>
    <w:p w14:paraId="2FDF6FAE" w14:textId="33D60A49" w:rsidR="004D22F6" w:rsidRPr="00120EBA" w:rsidRDefault="004D22F6" w:rsidP="00120EBA">
      <w:pPr>
        <w:pStyle w:val="Heading1"/>
      </w:pPr>
      <w:bookmarkStart w:id="49" w:name="_Toc154662479"/>
      <w:proofErr w:type="spellStart"/>
      <w:r w:rsidRPr="00120EBA">
        <w:lastRenderedPageBreak/>
        <w:t>Sectiunea</w:t>
      </w:r>
      <w:proofErr w:type="spellEnd"/>
      <w:r w:rsidRPr="00120EBA">
        <w:t>: ACB – ANALIZA ECONOMICA</w:t>
      </w:r>
      <w:bookmarkEnd w:id="49"/>
    </w:p>
    <w:tbl>
      <w:tblPr>
        <w:tblStyle w:val="TableGrid"/>
        <w:tblW w:w="0" w:type="auto"/>
        <w:tblInd w:w="720" w:type="dxa"/>
        <w:tblLook w:val="04A0" w:firstRow="1" w:lastRow="0" w:firstColumn="1" w:lastColumn="0" w:noHBand="0" w:noVBand="1"/>
      </w:tblPr>
      <w:tblGrid>
        <w:gridCol w:w="8296"/>
      </w:tblGrid>
      <w:tr w:rsidR="001258BC" w:rsidRPr="00283046" w14:paraId="5DA7DA42" w14:textId="77777777" w:rsidTr="00EA5BDC">
        <w:tc>
          <w:tcPr>
            <w:tcW w:w="8296" w:type="dxa"/>
          </w:tcPr>
          <w:p w14:paraId="13206A79"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FA830EB"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2ED28793" w14:textId="77777777" w:rsidR="001B08F0" w:rsidRPr="00657A31" w:rsidRDefault="001B08F0" w:rsidP="00D104A7">
            <w:pPr>
              <w:ind w:left="360"/>
              <w:rPr>
                <w:rFonts w:ascii="Trebuchet MS" w:hAnsi="Trebuchet MS"/>
                <w:sz w:val="24"/>
                <w:szCs w:val="24"/>
                <w:lang w:val="it-IT"/>
              </w:rPr>
            </w:pPr>
          </w:p>
        </w:tc>
      </w:tr>
    </w:tbl>
    <w:p w14:paraId="29CC3CAE" w14:textId="355562C5" w:rsidR="004D22F6" w:rsidRPr="00120EBA" w:rsidRDefault="004D22F6" w:rsidP="00120EBA">
      <w:pPr>
        <w:pStyle w:val="Heading1"/>
      </w:pPr>
      <w:bookmarkStart w:id="50" w:name="_Toc154662480"/>
      <w:proofErr w:type="spellStart"/>
      <w:r w:rsidRPr="00120EBA">
        <w:t>Sectiunea</w:t>
      </w:r>
      <w:proofErr w:type="spellEnd"/>
      <w:r w:rsidRPr="00120EBA">
        <w:t xml:space="preserve">: ACB – ANALIZA </w:t>
      </w:r>
      <w:r w:rsidR="000211F2" w:rsidRPr="00120EBA">
        <w:t xml:space="preserve">DE </w:t>
      </w:r>
      <w:r w:rsidRPr="00120EBA">
        <w:t>SENZITIVITATE</w:t>
      </w:r>
      <w:bookmarkEnd w:id="50"/>
    </w:p>
    <w:tbl>
      <w:tblPr>
        <w:tblStyle w:val="TableGrid"/>
        <w:tblW w:w="0" w:type="auto"/>
        <w:tblInd w:w="720" w:type="dxa"/>
        <w:tblLook w:val="04A0" w:firstRow="1" w:lastRow="0" w:firstColumn="1" w:lastColumn="0" w:noHBand="0" w:noVBand="1"/>
      </w:tblPr>
      <w:tblGrid>
        <w:gridCol w:w="8296"/>
      </w:tblGrid>
      <w:tr w:rsidR="000E6E46" w:rsidRPr="00283046" w14:paraId="4CB061C7" w14:textId="77777777" w:rsidTr="00EA5BDC">
        <w:tc>
          <w:tcPr>
            <w:tcW w:w="8296" w:type="dxa"/>
          </w:tcPr>
          <w:p w14:paraId="0AD38ED0" w14:textId="77777777" w:rsidR="001258BC" w:rsidRDefault="001258BC" w:rsidP="00D104A7">
            <w:pPr>
              <w:ind w:left="360"/>
              <w:rPr>
                <w:rFonts w:ascii="Trebuchet MS" w:hAnsi="Trebuchet MS"/>
                <w:sz w:val="24"/>
                <w:szCs w:val="24"/>
                <w:lang w:val="ro-RO"/>
              </w:rPr>
            </w:pPr>
            <w:bookmarkStart w:id="51" w:name="_Hlk122427707"/>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EDFD192"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58865A6" w14:textId="77777777" w:rsidR="001B08F0" w:rsidRPr="00657A31" w:rsidRDefault="001B08F0" w:rsidP="00D104A7">
            <w:pPr>
              <w:ind w:left="360"/>
              <w:rPr>
                <w:rFonts w:ascii="Trebuchet MS" w:hAnsi="Trebuchet MS"/>
                <w:sz w:val="24"/>
                <w:szCs w:val="24"/>
                <w:lang w:val="it-IT"/>
              </w:rPr>
            </w:pPr>
          </w:p>
        </w:tc>
      </w:tr>
    </w:tbl>
    <w:p w14:paraId="1B40AA37" w14:textId="486B6227" w:rsidR="004D22F6" w:rsidRPr="00120EBA" w:rsidRDefault="004D22F6" w:rsidP="00120EBA">
      <w:pPr>
        <w:pStyle w:val="Heading1"/>
      </w:pPr>
      <w:bookmarkStart w:id="52" w:name="_Toc154662481"/>
      <w:bookmarkEnd w:id="51"/>
      <w:proofErr w:type="spellStart"/>
      <w:r w:rsidRPr="00120EBA">
        <w:t>Sectiunea</w:t>
      </w:r>
      <w:proofErr w:type="spellEnd"/>
      <w:r w:rsidRPr="00120EBA">
        <w:t xml:space="preserve">: </w:t>
      </w:r>
      <w:r w:rsidR="00F46F90" w:rsidRPr="00120EBA">
        <w:t xml:space="preserve">MEDIU – COSTUL MASURILOR </w:t>
      </w:r>
      <w:r w:rsidR="00DD53FC" w:rsidRPr="00120EBA">
        <w:t xml:space="preserve"> INCLUSE IN BUGETUL PROIECTULUI</w:t>
      </w:r>
      <w:bookmarkEnd w:id="52"/>
    </w:p>
    <w:tbl>
      <w:tblPr>
        <w:tblStyle w:val="TableGrid"/>
        <w:tblW w:w="0" w:type="auto"/>
        <w:tblInd w:w="720" w:type="dxa"/>
        <w:tblLook w:val="04A0" w:firstRow="1" w:lastRow="0" w:firstColumn="1" w:lastColumn="0" w:noHBand="0" w:noVBand="1"/>
      </w:tblPr>
      <w:tblGrid>
        <w:gridCol w:w="8296"/>
      </w:tblGrid>
      <w:tr w:rsidR="001258BC" w:rsidRPr="00283046" w14:paraId="56C39EAD" w14:textId="77777777" w:rsidTr="00EA5BDC">
        <w:tc>
          <w:tcPr>
            <w:tcW w:w="8296" w:type="dxa"/>
          </w:tcPr>
          <w:p w14:paraId="4A42C1A6"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4BD6FEA"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488FFA1" w14:textId="77777777" w:rsidR="001B08F0" w:rsidRPr="00657A31" w:rsidRDefault="001B08F0" w:rsidP="00D104A7">
            <w:pPr>
              <w:ind w:left="360"/>
              <w:rPr>
                <w:rFonts w:ascii="Trebuchet MS" w:hAnsi="Trebuchet MS"/>
                <w:sz w:val="24"/>
                <w:szCs w:val="24"/>
                <w:lang w:val="it-IT"/>
              </w:rPr>
            </w:pPr>
          </w:p>
        </w:tc>
      </w:tr>
    </w:tbl>
    <w:p w14:paraId="1ACED301" w14:textId="7FD22A9C" w:rsidR="00F46F90" w:rsidRPr="00120EBA" w:rsidRDefault="00F46F90" w:rsidP="00120EBA">
      <w:pPr>
        <w:pStyle w:val="Heading1"/>
      </w:pPr>
      <w:bookmarkStart w:id="53" w:name="_Toc154662482"/>
      <w:proofErr w:type="spellStart"/>
      <w:r w:rsidRPr="00120EBA">
        <w:t>Sectiunea</w:t>
      </w:r>
      <w:proofErr w:type="spellEnd"/>
      <w:r w:rsidRPr="00120EBA">
        <w:t xml:space="preserve">: </w:t>
      </w:r>
      <w:r w:rsidR="001258BC" w:rsidRPr="00120EBA">
        <w:t>Calendarul proiectului</w:t>
      </w:r>
      <w:bookmarkEnd w:id="53"/>
    </w:p>
    <w:tbl>
      <w:tblPr>
        <w:tblStyle w:val="TableGrid"/>
        <w:tblW w:w="0" w:type="auto"/>
        <w:tblInd w:w="704" w:type="dxa"/>
        <w:tblLook w:val="04A0" w:firstRow="1" w:lastRow="0" w:firstColumn="1" w:lastColumn="0" w:noHBand="0" w:noVBand="1"/>
      </w:tblPr>
      <w:tblGrid>
        <w:gridCol w:w="8312"/>
      </w:tblGrid>
      <w:tr w:rsidR="001258BC" w:rsidRPr="00283046" w14:paraId="1FC04E2A" w14:textId="77777777" w:rsidTr="00222C80">
        <w:tc>
          <w:tcPr>
            <w:tcW w:w="8312" w:type="dxa"/>
          </w:tcPr>
          <w:p w14:paraId="4F102D4B" w14:textId="77777777" w:rsidR="001258BC" w:rsidRDefault="001258BC" w:rsidP="00657A31">
            <w:pPr>
              <w:rPr>
                <w:rFonts w:ascii="Trebuchet MS" w:hAnsi="Trebuchet MS"/>
                <w:color w:val="C00000"/>
                <w:sz w:val="24"/>
                <w:szCs w:val="24"/>
                <w:lang w:val="ro-RO"/>
              </w:rPr>
            </w:pPr>
            <w:bookmarkStart w:id="54" w:name="_Hlk122428109"/>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D0164" w:rsidRPr="00D8454E">
              <w:rPr>
                <w:rFonts w:ascii="Trebuchet MS" w:hAnsi="Trebuchet MS"/>
                <w:sz w:val="24"/>
                <w:szCs w:val="24"/>
                <w:lang w:val="ro-RO"/>
              </w:rPr>
              <w:t xml:space="preserve">  - </w:t>
            </w:r>
            <w:proofErr w:type="spellStart"/>
            <w:r w:rsidR="00ED0164" w:rsidRPr="000E6E46">
              <w:rPr>
                <w:rFonts w:ascii="Trebuchet MS" w:hAnsi="Trebuchet MS"/>
                <w:color w:val="C00000"/>
                <w:sz w:val="24"/>
                <w:szCs w:val="24"/>
                <w:lang w:val="ro-RO"/>
              </w:rPr>
              <w:t>sectiune</w:t>
            </w:r>
            <w:proofErr w:type="spellEnd"/>
            <w:r w:rsidR="00ED0164" w:rsidRPr="000E6E46">
              <w:rPr>
                <w:rFonts w:ascii="Trebuchet MS" w:hAnsi="Trebuchet MS"/>
                <w:color w:val="C00000"/>
                <w:sz w:val="24"/>
                <w:szCs w:val="24"/>
                <w:lang w:val="ro-RO"/>
              </w:rPr>
              <w:t xml:space="preserve"> specifica proiectelor pre</w:t>
            </w:r>
            <w:r w:rsidR="00161442" w:rsidRPr="000E6E46">
              <w:rPr>
                <w:rFonts w:ascii="Trebuchet MS" w:hAnsi="Trebuchet MS"/>
                <w:color w:val="C00000"/>
                <w:sz w:val="24"/>
                <w:szCs w:val="24"/>
                <w:lang w:val="ro-RO"/>
              </w:rPr>
              <w:t>-</w:t>
            </w:r>
            <w:r w:rsidR="00ED0164" w:rsidRPr="000E6E46">
              <w:rPr>
                <w:rFonts w:ascii="Trebuchet MS" w:hAnsi="Trebuchet MS"/>
                <w:color w:val="C00000"/>
                <w:sz w:val="24"/>
                <w:szCs w:val="24"/>
                <w:lang w:val="ro-RO"/>
              </w:rPr>
              <w:t>definite</w:t>
            </w:r>
          </w:p>
          <w:p w14:paraId="0C9FF95E"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62EC5686" w14:textId="5A50AA60" w:rsidR="001B08F0" w:rsidRPr="00657A31" w:rsidRDefault="001B08F0" w:rsidP="00D104A7">
            <w:pPr>
              <w:ind w:left="360"/>
              <w:rPr>
                <w:rFonts w:ascii="Trebuchet MS" w:hAnsi="Trebuchet MS"/>
                <w:sz w:val="24"/>
                <w:szCs w:val="24"/>
                <w:lang w:val="it-IT"/>
              </w:rPr>
            </w:pPr>
          </w:p>
        </w:tc>
      </w:tr>
    </w:tbl>
    <w:p w14:paraId="6BB86004" w14:textId="537E6FA8" w:rsidR="001258BC" w:rsidRPr="00120EBA" w:rsidRDefault="001258BC" w:rsidP="00120EBA">
      <w:pPr>
        <w:pStyle w:val="Heading1"/>
      </w:pPr>
      <w:bookmarkStart w:id="55" w:name="_Toc154662483"/>
      <w:bookmarkEnd w:id="54"/>
      <w:proofErr w:type="spellStart"/>
      <w:r w:rsidRPr="00120EBA">
        <w:t>Sectiunea</w:t>
      </w:r>
      <w:proofErr w:type="spellEnd"/>
      <w:r w:rsidRPr="00120EBA">
        <w:t>:</w:t>
      </w:r>
      <w:r w:rsidR="00A31B9D" w:rsidRPr="00120EBA">
        <w:t xml:space="preserve"> Rezumat revizuiri aplicație</w:t>
      </w:r>
      <w:bookmarkEnd w:id="55"/>
    </w:p>
    <w:tbl>
      <w:tblPr>
        <w:tblStyle w:val="TableGrid"/>
        <w:tblW w:w="0" w:type="auto"/>
        <w:tblInd w:w="720" w:type="dxa"/>
        <w:tblLook w:val="04A0" w:firstRow="1" w:lastRow="0" w:firstColumn="1" w:lastColumn="0" w:noHBand="0" w:noVBand="1"/>
      </w:tblPr>
      <w:tblGrid>
        <w:gridCol w:w="8296"/>
      </w:tblGrid>
      <w:tr w:rsidR="00A31B9D" w:rsidRPr="00283046" w14:paraId="6C2200D0" w14:textId="77777777" w:rsidTr="00EA5BDC">
        <w:tc>
          <w:tcPr>
            <w:tcW w:w="8296" w:type="dxa"/>
          </w:tcPr>
          <w:p w14:paraId="18BBFF03"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6B99938"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1EDF007A" w14:textId="77777777" w:rsidR="001B08F0" w:rsidRPr="00D8454E" w:rsidRDefault="001B08F0" w:rsidP="00D104A7">
            <w:pPr>
              <w:ind w:left="360"/>
              <w:rPr>
                <w:rFonts w:ascii="Trebuchet MS" w:hAnsi="Trebuchet MS"/>
                <w:sz w:val="24"/>
                <w:szCs w:val="24"/>
                <w:lang w:val="ro-RO"/>
              </w:rPr>
            </w:pPr>
          </w:p>
        </w:tc>
      </w:tr>
    </w:tbl>
    <w:p w14:paraId="27083D95" w14:textId="348E5214" w:rsidR="00A31B9D" w:rsidRPr="00120EBA" w:rsidRDefault="001258BC" w:rsidP="00120EBA">
      <w:pPr>
        <w:pStyle w:val="Heading1"/>
      </w:pPr>
      <w:bookmarkStart w:id="56" w:name="_Toc154662484"/>
      <w:proofErr w:type="spellStart"/>
      <w:r w:rsidRPr="00120EBA">
        <w:t>Sectiunea</w:t>
      </w:r>
      <w:proofErr w:type="spellEnd"/>
      <w:r w:rsidRPr="00120EBA">
        <w:t>:</w:t>
      </w:r>
      <w:r w:rsidR="00A31B9D" w:rsidRPr="00120EBA">
        <w:t xml:space="preserve"> Descriere PPP</w:t>
      </w:r>
      <w:bookmarkEnd w:id="56"/>
    </w:p>
    <w:tbl>
      <w:tblPr>
        <w:tblStyle w:val="TableGrid"/>
        <w:tblW w:w="0" w:type="auto"/>
        <w:tblInd w:w="720" w:type="dxa"/>
        <w:tblLook w:val="04A0" w:firstRow="1" w:lastRow="0" w:firstColumn="1" w:lastColumn="0" w:noHBand="0" w:noVBand="1"/>
      </w:tblPr>
      <w:tblGrid>
        <w:gridCol w:w="8296"/>
      </w:tblGrid>
      <w:tr w:rsidR="00A31B9D" w:rsidRPr="00283046" w14:paraId="69768450" w14:textId="77777777" w:rsidTr="00EA5BDC">
        <w:tc>
          <w:tcPr>
            <w:tcW w:w="8296" w:type="dxa"/>
          </w:tcPr>
          <w:p w14:paraId="5C7F65E9"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9ED9CD1" w14:textId="77777777" w:rsidR="001B08F0" w:rsidRDefault="001B08F0" w:rsidP="001B08F0">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022F3E52" w14:textId="77777777" w:rsidR="001B08F0" w:rsidRPr="00657A31" w:rsidRDefault="001B08F0" w:rsidP="00D104A7">
            <w:pPr>
              <w:ind w:left="360"/>
              <w:rPr>
                <w:rFonts w:ascii="Trebuchet MS" w:hAnsi="Trebuchet MS"/>
                <w:sz w:val="24"/>
                <w:szCs w:val="24"/>
                <w:lang w:val="it-IT"/>
              </w:rPr>
            </w:pPr>
          </w:p>
        </w:tc>
      </w:tr>
    </w:tbl>
    <w:p w14:paraId="035EC0C0" w14:textId="42F79FDE" w:rsidR="001258BC" w:rsidRPr="00120EBA" w:rsidRDefault="001258BC" w:rsidP="00120EBA">
      <w:pPr>
        <w:pStyle w:val="Heading1"/>
      </w:pPr>
      <w:bookmarkStart w:id="57" w:name="_Toc154662485"/>
      <w:proofErr w:type="spellStart"/>
      <w:r w:rsidRPr="00120EBA">
        <w:t>Sectiunea</w:t>
      </w:r>
      <w:proofErr w:type="spellEnd"/>
      <w:r w:rsidRPr="00120EBA">
        <w:t>:</w:t>
      </w:r>
      <w:r w:rsidR="00A31B9D" w:rsidRPr="00120EBA">
        <w:t xml:space="preserve"> Indicatori </w:t>
      </w:r>
      <w:r w:rsidR="003E597F" w:rsidRPr="00120EBA">
        <w:t>de realizare și de rezultat</w:t>
      </w:r>
      <w:r w:rsidR="003D758D" w:rsidRPr="00120EBA">
        <w:t xml:space="preserve"> (program)</w:t>
      </w:r>
      <w:bookmarkEnd w:id="57"/>
    </w:p>
    <w:tbl>
      <w:tblPr>
        <w:tblStyle w:val="TableGrid"/>
        <w:tblW w:w="0" w:type="auto"/>
        <w:tblInd w:w="-5" w:type="dxa"/>
        <w:tblLook w:val="04A0" w:firstRow="1" w:lastRow="0" w:firstColumn="1" w:lastColumn="0" w:noHBand="0" w:noVBand="1"/>
      </w:tblPr>
      <w:tblGrid>
        <w:gridCol w:w="9021"/>
      </w:tblGrid>
      <w:tr w:rsidR="004053F8" w:rsidRPr="00283046" w14:paraId="698DD837" w14:textId="77777777" w:rsidTr="00F85428">
        <w:tc>
          <w:tcPr>
            <w:tcW w:w="9021" w:type="dxa"/>
          </w:tcPr>
          <w:p w14:paraId="082A9755" w14:textId="77777777" w:rsidR="004053F8"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4FC5CE3" w14:textId="77777777" w:rsidR="005B4919" w:rsidRDefault="005B4919" w:rsidP="00D104A7">
            <w:pPr>
              <w:ind w:left="360"/>
              <w:rPr>
                <w:rFonts w:ascii="Trebuchet MS" w:hAnsi="Trebuchet MS"/>
                <w:sz w:val="24"/>
                <w:szCs w:val="24"/>
                <w:lang w:val="ro-RO"/>
              </w:rPr>
            </w:pPr>
          </w:p>
          <w:p w14:paraId="2AEC097B" w14:textId="0143C1F2" w:rsidR="005B4919" w:rsidRPr="008F394B" w:rsidRDefault="005B4919" w:rsidP="005B4919">
            <w:pPr>
              <w:shd w:val="clear" w:color="auto" w:fill="FBFBFB"/>
              <w:jc w:val="both"/>
              <w:rPr>
                <w:rFonts w:ascii="Trebuchet MS" w:hAnsi="Trebuchet MS" w:cs="Segoe UI"/>
                <w:color w:val="FF0000"/>
                <w:lang w:val="ro-RO"/>
              </w:rPr>
            </w:pPr>
            <w:r w:rsidRPr="008F394B">
              <w:rPr>
                <w:rFonts w:ascii="Trebuchet MS" w:hAnsi="Trebuchet MS" w:cs="Segoe UI"/>
                <w:lang w:val="ro-RO"/>
              </w:rPr>
              <w:t>O descriere detaliată a indicatorilor se găsește în </w:t>
            </w:r>
            <w:r w:rsidRPr="008F394B">
              <w:rPr>
                <w:rFonts w:ascii="Trebuchet MS" w:hAnsi="Trebuchet MS" w:cs="Segoe UI"/>
                <w:i/>
                <w:iCs/>
                <w:lang w:val="ro-RO"/>
              </w:rPr>
              <w:t>Ghidul Indicatorilor POAT </w:t>
            </w:r>
            <w:r w:rsidRPr="008F394B">
              <w:rPr>
                <w:rFonts w:ascii="Trebuchet MS" w:hAnsi="Trebuchet MS" w:cs="Segoe UI"/>
                <w:lang w:val="ro-RO"/>
              </w:rPr>
              <w:t xml:space="preserve">2021 - 2027 </w:t>
            </w:r>
          </w:p>
          <w:p w14:paraId="3C347FF6" w14:textId="6713AA0A" w:rsidR="005B4919" w:rsidRPr="008F394B" w:rsidRDefault="005B4919" w:rsidP="005B4919">
            <w:pPr>
              <w:shd w:val="clear" w:color="auto" w:fill="FBFBFB"/>
              <w:jc w:val="both"/>
              <w:rPr>
                <w:rFonts w:ascii="Trebuchet MS" w:hAnsi="Trebuchet MS"/>
                <w:lang w:val="ro-RO"/>
              </w:rPr>
            </w:pPr>
            <w:r w:rsidRPr="008F394B">
              <w:rPr>
                <w:rFonts w:ascii="Trebuchet MS" w:hAnsi="Trebuchet MS" w:cs="Segoe UI"/>
                <w:lang w:val="ro-RO"/>
              </w:rPr>
              <w:t>Pentru indicatorul selectat, se va completa câmpul ”Valoare țintă” (cât urmează să se obțină prin proiect la momentul finalizării acestuia)</w:t>
            </w:r>
            <w:r w:rsidRPr="008F394B">
              <w:rPr>
                <w:rFonts w:ascii="Trebuchet MS" w:hAnsi="Trebuchet MS"/>
                <w:lang w:val="ro-RO"/>
              </w:rPr>
              <w:t xml:space="preserve"> pe total structură, pornind de la procentul pe fiecare salariat în parte completat conform indicațiilor din </w:t>
            </w:r>
            <w:r w:rsidRPr="008F394B">
              <w:rPr>
                <w:rFonts w:ascii="Trebuchet MS" w:hAnsi="Trebuchet MS"/>
                <w:i/>
                <w:lang w:val="ro-RO"/>
              </w:rPr>
              <w:t>Tabelul privind calculul FTE</w:t>
            </w:r>
            <w:r w:rsidRPr="008F394B">
              <w:rPr>
                <w:rFonts w:ascii="Trebuchet MS" w:hAnsi="Trebuchet MS"/>
                <w:lang w:val="ro-RO"/>
              </w:rPr>
              <w:t xml:space="preserve"> cuprins în ghidul solicitantului</w:t>
            </w:r>
            <w:r w:rsidR="00F96EF2" w:rsidRPr="008F394B">
              <w:rPr>
                <w:rFonts w:ascii="Trebuchet MS" w:hAnsi="Trebuchet MS"/>
                <w:lang w:val="ro-RO"/>
              </w:rPr>
              <w:t>)</w:t>
            </w:r>
            <w:r w:rsidR="000E3599" w:rsidRPr="008F394B">
              <w:rPr>
                <w:rFonts w:ascii="Trebuchet MS" w:hAnsi="Trebuchet MS"/>
                <w:lang w:val="ro-RO"/>
              </w:rPr>
              <w:t>.</w:t>
            </w:r>
          </w:p>
          <w:p w14:paraId="6E950895" w14:textId="62853A7D" w:rsidR="00223C90" w:rsidRPr="008F394B" w:rsidRDefault="00223C90" w:rsidP="005B4919">
            <w:pPr>
              <w:shd w:val="clear" w:color="auto" w:fill="FBFBFB"/>
              <w:jc w:val="both"/>
              <w:rPr>
                <w:rFonts w:ascii="Trebuchet MS" w:hAnsi="Trebuchet MS" w:cs="Segoe UI"/>
                <w:lang w:val="ro-RO"/>
              </w:rPr>
            </w:pPr>
            <w:r w:rsidRPr="008F394B">
              <w:rPr>
                <w:rFonts w:ascii="Trebuchet MS" w:hAnsi="Trebuchet MS" w:cs="Segoe UI"/>
                <w:lang w:val="ro-RO"/>
              </w:rPr>
              <w:t xml:space="preserve">La câmpul ”Tip regiune”, pentru proiectele depuse în cadrul P1 se va bifa opțiunea ”nu se aplică” (având în vedere selecția ”proiect național” la funcția ”Atribute proiect”). </w:t>
            </w:r>
          </w:p>
          <w:p w14:paraId="6DA42FE0" w14:textId="77777777" w:rsidR="005B4919" w:rsidRPr="00E42B7D" w:rsidRDefault="005B4919" w:rsidP="005B4919">
            <w:pPr>
              <w:tabs>
                <w:tab w:val="left" w:pos="626"/>
              </w:tabs>
              <w:jc w:val="both"/>
              <w:rPr>
                <w:rFonts w:ascii="Trebuchet MS" w:hAnsi="Trebuchet MS"/>
                <w:color w:val="FF0000"/>
                <w:lang w:val="it-IT"/>
              </w:rPr>
            </w:pPr>
            <w:r w:rsidRPr="00F71BDA">
              <w:rPr>
                <w:rFonts w:ascii="Trebuchet MS" w:hAnsi="Trebuchet MS"/>
                <w:noProof/>
                <w:lang w:val="ro-RO" w:eastAsia="ro-RO"/>
              </w:rPr>
              <w:drawing>
                <wp:anchor distT="0" distB="0" distL="114300" distR="114300" simplePos="0" relativeHeight="251661312" behindDoc="0" locked="0" layoutInCell="1" allowOverlap="1" wp14:anchorId="2B2C0804" wp14:editId="533C4F27">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Pr="008F394B">
              <w:rPr>
                <w:rFonts w:ascii="Trebuchet MS" w:hAnsi="Trebuchet MS"/>
                <w:color w:val="FF0000"/>
                <w:lang w:val="ro-RO"/>
              </w:rPr>
              <w:tab/>
              <w:t xml:space="preserve"> </w:t>
            </w:r>
            <w:r w:rsidRPr="00E42B7D">
              <w:rPr>
                <w:rFonts w:ascii="Trebuchet MS" w:hAnsi="Trebuchet MS"/>
                <w:b/>
                <w:color w:val="FF0000"/>
                <w:lang w:val="it-IT"/>
              </w:rPr>
              <w:t>Atenție:</w:t>
            </w:r>
          </w:p>
          <w:p w14:paraId="4ECD85C8" w14:textId="77777777" w:rsidR="005B4919" w:rsidRPr="00E42B7D" w:rsidRDefault="005B4919" w:rsidP="005B4919">
            <w:pPr>
              <w:ind w:left="720"/>
              <w:jc w:val="both"/>
              <w:rPr>
                <w:rFonts w:ascii="Trebuchet MS" w:hAnsi="Trebuchet MS"/>
                <w:color w:val="FF0000"/>
                <w:lang w:val="it-IT"/>
              </w:rPr>
            </w:pPr>
            <w:r w:rsidRPr="00E42B7D">
              <w:rPr>
                <w:rFonts w:ascii="Trebuchet MS" w:hAnsi="Trebuchet MS"/>
                <w:color w:val="FF0000"/>
                <w:lang w:val="it-IT"/>
              </w:rPr>
              <w:t>La această funcție se va atașa:</w:t>
            </w:r>
          </w:p>
          <w:p w14:paraId="02394161" w14:textId="37DCBC4A" w:rsidR="005B4919" w:rsidRPr="000E6032" w:rsidRDefault="005B4919" w:rsidP="000E6032">
            <w:pPr>
              <w:numPr>
                <w:ilvl w:val="0"/>
                <w:numId w:val="9"/>
              </w:numPr>
              <w:shd w:val="clear" w:color="auto" w:fill="FFFFFF" w:themeFill="background1"/>
              <w:jc w:val="both"/>
              <w:rPr>
                <w:rFonts w:ascii="Trebuchet MS" w:hAnsi="Trebuchet MS"/>
                <w:bCs/>
                <w:color w:val="FF0000"/>
                <w:lang w:val="it-IT"/>
              </w:rPr>
            </w:pPr>
            <w:r w:rsidRPr="0084216A">
              <w:rPr>
                <w:rFonts w:ascii="Trebuchet MS" w:hAnsi="Trebuchet MS"/>
                <w:bCs/>
                <w:color w:val="FF0000"/>
                <w:lang w:val="it-IT"/>
              </w:rPr>
              <w:t>tabelul privind calculul echivalentului normă întreagă (FTE).</w:t>
            </w:r>
          </w:p>
        </w:tc>
      </w:tr>
    </w:tbl>
    <w:p w14:paraId="3B9B7C71" w14:textId="5A2BBE2F" w:rsidR="001258BC" w:rsidRPr="00120EBA" w:rsidRDefault="001258BC" w:rsidP="00120EBA">
      <w:pPr>
        <w:pStyle w:val="Heading1"/>
      </w:pPr>
      <w:bookmarkStart w:id="58" w:name="_Toc154662486"/>
      <w:proofErr w:type="spellStart"/>
      <w:r w:rsidRPr="00120EBA">
        <w:lastRenderedPageBreak/>
        <w:t>Sectiunea</w:t>
      </w:r>
      <w:proofErr w:type="spellEnd"/>
      <w:r w:rsidRPr="00120EBA">
        <w:t>:</w:t>
      </w:r>
      <w:r w:rsidR="00A31B9D" w:rsidRPr="00120EBA">
        <w:t xml:space="preserve"> Indicatori suplimentari proiect</w:t>
      </w:r>
      <w:bookmarkEnd w:id="58"/>
    </w:p>
    <w:tbl>
      <w:tblPr>
        <w:tblStyle w:val="TableGrid"/>
        <w:tblW w:w="0" w:type="auto"/>
        <w:tblInd w:w="137" w:type="dxa"/>
        <w:tblLook w:val="04A0" w:firstRow="1" w:lastRow="0" w:firstColumn="1" w:lastColumn="0" w:noHBand="0" w:noVBand="1"/>
      </w:tblPr>
      <w:tblGrid>
        <w:gridCol w:w="8879"/>
      </w:tblGrid>
      <w:tr w:rsidR="00A31B9D" w:rsidRPr="008F394B" w14:paraId="18B32D54" w14:textId="77777777" w:rsidTr="00E42B7D">
        <w:tc>
          <w:tcPr>
            <w:tcW w:w="8879" w:type="dxa"/>
          </w:tcPr>
          <w:p w14:paraId="540E5200"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3D758D" w:rsidRPr="00D8454E">
              <w:rPr>
                <w:rFonts w:ascii="Trebuchet MS" w:hAnsi="Trebuchet MS"/>
                <w:sz w:val="24"/>
                <w:szCs w:val="24"/>
                <w:lang w:val="ro-RO"/>
              </w:rPr>
              <w:t>, opțional</w:t>
            </w:r>
          </w:p>
          <w:p w14:paraId="1360383B" w14:textId="77777777" w:rsidR="003841F0" w:rsidRDefault="003841F0" w:rsidP="003841F0">
            <w:pPr>
              <w:rPr>
                <w:rFonts w:ascii="Trebuchet MS" w:hAnsi="Trebuchet MS"/>
                <w:b/>
                <w:color w:val="FF0000"/>
                <w:lang w:val="it-IT"/>
              </w:rPr>
            </w:pPr>
          </w:p>
          <w:p w14:paraId="6B96F147" w14:textId="4DB342AC" w:rsidR="003841F0" w:rsidRPr="008F394B" w:rsidRDefault="003841F0" w:rsidP="00E42B7D">
            <w:pPr>
              <w:rPr>
                <w:rFonts w:ascii="Trebuchet MS" w:hAnsi="Trebuchet MS"/>
                <w:b/>
                <w:color w:val="FF0000"/>
                <w:lang w:val="pt-BR"/>
              </w:rPr>
            </w:pPr>
            <w:r w:rsidRPr="008F394B">
              <w:rPr>
                <w:rFonts w:ascii="Trebuchet MS" w:hAnsi="Trebuchet MS"/>
                <w:b/>
                <w:color w:val="FF0000"/>
                <w:lang w:val="pt-BR"/>
              </w:rPr>
              <w:t>SOLICITANȚII POAT NU VOR COMPLETA ACEST CÂMP</w:t>
            </w:r>
          </w:p>
        </w:tc>
      </w:tr>
    </w:tbl>
    <w:p w14:paraId="6E919648" w14:textId="3F7B1DB2" w:rsidR="001258BC" w:rsidRPr="00120EBA" w:rsidRDefault="001258BC" w:rsidP="00120EBA">
      <w:pPr>
        <w:pStyle w:val="Heading1"/>
      </w:pPr>
      <w:bookmarkStart w:id="59" w:name="_Toc154662487"/>
      <w:proofErr w:type="spellStart"/>
      <w:r w:rsidRPr="00120EBA">
        <w:t>Sectiunea</w:t>
      </w:r>
      <w:proofErr w:type="spellEnd"/>
      <w:r w:rsidRPr="00120EBA">
        <w:t>:</w:t>
      </w:r>
      <w:r w:rsidR="00A31B9D" w:rsidRPr="00120EBA">
        <w:t xml:space="preserve"> Plan de achiziții</w:t>
      </w:r>
      <w:bookmarkEnd w:id="59"/>
    </w:p>
    <w:tbl>
      <w:tblPr>
        <w:tblStyle w:val="TableGrid"/>
        <w:tblW w:w="0" w:type="auto"/>
        <w:tblInd w:w="137" w:type="dxa"/>
        <w:tblLook w:val="04A0" w:firstRow="1" w:lastRow="0" w:firstColumn="1" w:lastColumn="0" w:noHBand="0" w:noVBand="1"/>
      </w:tblPr>
      <w:tblGrid>
        <w:gridCol w:w="8879"/>
      </w:tblGrid>
      <w:tr w:rsidR="004053F8" w:rsidRPr="00D8454E" w14:paraId="696A6729" w14:textId="77777777" w:rsidTr="00E0522A">
        <w:tc>
          <w:tcPr>
            <w:tcW w:w="8879" w:type="dxa"/>
          </w:tcPr>
          <w:p w14:paraId="4E2480B4" w14:textId="4BB572DE" w:rsidR="004053F8" w:rsidRPr="00D8454E"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r w:rsidR="005B4919">
              <w:rPr>
                <w:rFonts w:ascii="Trebuchet MS" w:hAnsi="Trebuchet MS"/>
                <w:sz w:val="24"/>
                <w:szCs w:val="24"/>
                <w:lang w:val="ro-RO"/>
              </w:rPr>
              <w:t xml:space="preserve"> </w:t>
            </w:r>
            <w:r w:rsidR="005B4919" w:rsidRPr="005B4919">
              <w:rPr>
                <w:rFonts w:ascii="Trebuchet MS" w:hAnsi="Trebuchet MS"/>
                <w:color w:val="FF0000"/>
                <w:sz w:val="24"/>
                <w:szCs w:val="24"/>
                <w:lang w:val="ro-RO"/>
              </w:rPr>
              <w:t>N/A</w:t>
            </w:r>
          </w:p>
        </w:tc>
      </w:tr>
    </w:tbl>
    <w:p w14:paraId="60DC1300" w14:textId="712F16B2" w:rsidR="001258BC" w:rsidRPr="00120EBA" w:rsidRDefault="001258BC" w:rsidP="00120EBA">
      <w:pPr>
        <w:pStyle w:val="Heading1"/>
      </w:pPr>
      <w:bookmarkStart w:id="60" w:name="_Toc154662488"/>
      <w:proofErr w:type="spellStart"/>
      <w:r w:rsidRPr="00120EBA">
        <w:t>Sectiunea</w:t>
      </w:r>
      <w:proofErr w:type="spellEnd"/>
      <w:r w:rsidRPr="00120EBA">
        <w:t>:</w:t>
      </w:r>
      <w:r w:rsidR="00A31B9D" w:rsidRPr="00120EBA">
        <w:t xml:space="preserve"> Resurse umane implicate</w:t>
      </w:r>
      <w:bookmarkEnd w:id="60"/>
    </w:p>
    <w:tbl>
      <w:tblPr>
        <w:tblStyle w:val="TableGrid"/>
        <w:tblW w:w="0" w:type="auto"/>
        <w:tblInd w:w="-572" w:type="dxa"/>
        <w:tblLook w:val="04A0" w:firstRow="1" w:lastRow="0" w:firstColumn="1" w:lastColumn="0" w:noHBand="0" w:noVBand="1"/>
      </w:tblPr>
      <w:tblGrid>
        <w:gridCol w:w="10059"/>
      </w:tblGrid>
      <w:tr w:rsidR="00A31B9D" w:rsidRPr="008F394B" w14:paraId="72BD6E04" w14:textId="77777777" w:rsidTr="00F85428">
        <w:tc>
          <w:tcPr>
            <w:tcW w:w="9588" w:type="dxa"/>
          </w:tcPr>
          <w:p w14:paraId="49092F26"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00629788" w14:textId="77777777" w:rsidR="00EA5BDC" w:rsidRPr="00E42B7D" w:rsidRDefault="00EA5BDC" w:rsidP="00D104A7">
            <w:pPr>
              <w:ind w:left="360"/>
              <w:rPr>
                <w:rFonts w:ascii="Trebuchet MS" w:hAnsi="Trebuchet MS"/>
                <w:b/>
                <w:bCs/>
                <w:sz w:val="24"/>
                <w:szCs w:val="24"/>
                <w:lang w:val="ro-RO"/>
              </w:rPr>
            </w:pPr>
          </w:p>
          <w:p w14:paraId="3DE0BABE" w14:textId="77777777" w:rsidR="00EA5BDC" w:rsidRPr="00E42B7D" w:rsidRDefault="00EA5BDC" w:rsidP="00EA5BDC">
            <w:pPr>
              <w:shd w:val="clear" w:color="auto" w:fill="FBFBFB"/>
              <w:jc w:val="both"/>
              <w:rPr>
                <w:rFonts w:ascii="Trebuchet MS" w:hAnsi="Trebuchet MS"/>
                <w:b/>
                <w:bCs/>
                <w:color w:val="262626"/>
                <w:lang w:val="it-IT"/>
              </w:rPr>
            </w:pPr>
            <w:r w:rsidRPr="00E42B7D">
              <w:rPr>
                <w:rFonts w:ascii="Trebuchet MS" w:hAnsi="Trebuchet MS"/>
                <w:b/>
                <w:bCs/>
                <w:color w:val="262626"/>
                <w:lang w:val="it-IT"/>
              </w:rPr>
              <w:t>Resurse umane implicate</w:t>
            </w:r>
          </w:p>
          <w:tbl>
            <w:tblPr>
              <w:tblStyle w:val="TableGrid"/>
              <w:tblW w:w="0" w:type="auto"/>
              <w:tblLook w:val="04A0" w:firstRow="1" w:lastRow="0" w:firstColumn="1" w:lastColumn="0" w:noHBand="0" w:noVBand="1"/>
            </w:tblPr>
            <w:tblGrid>
              <w:gridCol w:w="1359"/>
              <w:gridCol w:w="1387"/>
              <w:gridCol w:w="2491"/>
              <w:gridCol w:w="1709"/>
              <w:gridCol w:w="792"/>
              <w:gridCol w:w="1029"/>
              <w:gridCol w:w="973"/>
              <w:gridCol w:w="93"/>
            </w:tblGrid>
            <w:tr w:rsidR="00EA5BDC" w:rsidRPr="00CC5D9D" w14:paraId="4F1F2659" w14:textId="77777777" w:rsidTr="008859FC">
              <w:trPr>
                <w:gridAfter w:val="1"/>
                <w:wAfter w:w="72" w:type="dxa"/>
              </w:trPr>
              <w:tc>
                <w:tcPr>
                  <w:tcW w:w="9290" w:type="dxa"/>
                  <w:gridSpan w:val="7"/>
                </w:tcPr>
                <w:p w14:paraId="7168E7C8" w14:textId="253E02A6" w:rsidR="00EA5BDC" w:rsidRPr="00E42B7D" w:rsidRDefault="00EA5BDC" w:rsidP="00EA5BDC">
                  <w:pPr>
                    <w:jc w:val="both"/>
                    <w:rPr>
                      <w:rFonts w:ascii="Trebuchet MS" w:hAnsi="Trebuchet MS"/>
                      <w:b/>
                      <w:bCs/>
                      <w:lang w:val="it-IT"/>
                    </w:rPr>
                  </w:pPr>
                  <w:r w:rsidRPr="00E42B7D">
                    <w:rPr>
                      <w:rFonts w:ascii="Trebuchet MS" w:hAnsi="Trebuchet MS"/>
                      <w:b/>
                      <w:bCs/>
                      <w:lang w:val="it-IT"/>
                    </w:rPr>
                    <w:t xml:space="preserve">Se va preciza care este componența echipei responsabile de managementul proiectului care face obiectul prezentei cereri de finanțare, din punct de vedere al pozițiilor (de exemplu: manager de proiect, responsabil financiar, expert tehnic, etc.). </w:t>
                  </w:r>
                </w:p>
                <w:p w14:paraId="56228AB0" w14:textId="785E47CE" w:rsidR="00691B9D" w:rsidRPr="00E42B7D" w:rsidRDefault="00257851" w:rsidP="00EA5BDC">
                  <w:pPr>
                    <w:jc w:val="both"/>
                    <w:rPr>
                      <w:rFonts w:ascii="Trebuchet MS" w:hAnsi="Trebuchet MS"/>
                      <w:b/>
                      <w:bCs/>
                      <w:lang w:val="it-IT"/>
                    </w:rPr>
                  </w:pPr>
                  <w:r w:rsidRPr="00E42B7D">
                    <w:rPr>
                      <w:rFonts w:ascii="Trebuchet MS" w:hAnsi="Trebuchet MS"/>
                      <w:b/>
                      <w:bCs/>
                      <w:lang w:val="it-IT"/>
                    </w:rPr>
                    <w:t>P</w:t>
                  </w:r>
                  <w:r w:rsidR="00EA5BDC" w:rsidRPr="00E42B7D">
                    <w:rPr>
                      <w:rFonts w:ascii="Trebuchet MS" w:hAnsi="Trebuchet MS"/>
                      <w:b/>
                      <w:bCs/>
                      <w:lang w:val="it-IT"/>
                    </w:rPr>
                    <w:t>entru fiecare membru al echipei de proiect se va specifica rolul în cadrul proiectului</w:t>
                  </w:r>
                  <w:r w:rsidRPr="00E42B7D">
                    <w:rPr>
                      <w:rFonts w:ascii="Trebuchet MS" w:hAnsi="Trebuchet MS"/>
                      <w:b/>
                      <w:bCs/>
                      <w:lang w:val="it-IT"/>
                    </w:rPr>
                    <w:t xml:space="preserve"> (în cadrul </w:t>
                  </w:r>
                  <w:r w:rsidRPr="00E42B7D">
                    <w:rPr>
                      <w:rFonts w:ascii="Trebuchet MS" w:hAnsi="Trebuchet MS"/>
                      <w:b/>
                      <w:bCs/>
                      <w:lang w:val="ro-RO"/>
                    </w:rPr>
                    <w:t>câmpului ”</w:t>
                  </w:r>
                  <w:proofErr w:type="spellStart"/>
                  <w:r w:rsidRPr="00E42B7D">
                    <w:rPr>
                      <w:rFonts w:ascii="Trebuchet MS" w:hAnsi="Trebuchet MS"/>
                      <w:b/>
                      <w:bCs/>
                      <w:lang w:val="ro-RO"/>
                    </w:rPr>
                    <w:t>functie</w:t>
                  </w:r>
                  <w:proofErr w:type="spellEnd"/>
                  <w:r w:rsidRPr="00E42B7D">
                    <w:rPr>
                      <w:rFonts w:ascii="Trebuchet MS" w:hAnsi="Trebuchet MS"/>
                      <w:b/>
                      <w:bCs/>
                      <w:lang w:val="ro-RO"/>
                    </w:rPr>
                    <w:t>”)</w:t>
                  </w:r>
                  <w:r w:rsidR="00691B9D" w:rsidRPr="00E42B7D">
                    <w:rPr>
                      <w:rFonts w:ascii="Trebuchet MS" w:hAnsi="Trebuchet MS"/>
                      <w:b/>
                      <w:bCs/>
                      <w:lang w:val="it-IT"/>
                    </w:rPr>
                    <w:t xml:space="preserve"> și codul ocupției (cod care se va selecta din nomenclator)</w:t>
                  </w:r>
                  <w:r w:rsidR="00EA5BDC" w:rsidRPr="00E42B7D">
                    <w:rPr>
                      <w:rFonts w:ascii="Trebuchet MS" w:hAnsi="Trebuchet MS"/>
                      <w:b/>
                      <w:bCs/>
                      <w:lang w:val="it-IT"/>
                    </w:rPr>
                    <w:t xml:space="preserve"> fără a se nominaliza persoanele care ocupă aceste poziţii. </w:t>
                  </w:r>
                </w:p>
                <w:p w14:paraId="6090DEE9" w14:textId="011B0636" w:rsidR="00EA5BDC" w:rsidRPr="00E42B7D" w:rsidRDefault="00691B9D" w:rsidP="00EA5BDC">
                  <w:pPr>
                    <w:jc w:val="both"/>
                    <w:rPr>
                      <w:rFonts w:ascii="Trebuchet MS" w:hAnsi="Trebuchet MS"/>
                      <w:b/>
                      <w:bCs/>
                      <w:lang w:val="it-IT"/>
                    </w:rPr>
                  </w:pPr>
                  <w:r w:rsidRPr="00E42B7D">
                    <w:rPr>
                      <w:rFonts w:ascii="Trebuchet MS" w:hAnsi="Trebuchet MS"/>
                      <w:b/>
                      <w:bCs/>
                      <w:lang w:val="it-IT"/>
                    </w:rPr>
                    <w:t>La această secțiune se va atașa actul administrativ priv</w:t>
                  </w:r>
                  <w:r w:rsidR="002B3817" w:rsidRPr="00E42B7D">
                    <w:rPr>
                      <w:rFonts w:ascii="Trebuchet MS" w:hAnsi="Trebuchet MS"/>
                      <w:b/>
                      <w:bCs/>
                      <w:lang w:val="it-IT"/>
                    </w:rPr>
                    <w:t>i</w:t>
                  </w:r>
                  <w:r w:rsidRPr="00E42B7D">
                    <w:rPr>
                      <w:rFonts w:ascii="Trebuchet MS" w:hAnsi="Trebuchet MS"/>
                      <w:b/>
                      <w:bCs/>
                      <w:lang w:val="it-IT"/>
                    </w:rPr>
                    <w:t xml:space="preserve">nd desemnarea echipei de management de proiect in care se vor specifica si atribuțiile fiecărui membru, precum și structura în care este încadrat sau se va specifica dacă </w:t>
                  </w:r>
                  <w:r w:rsidR="00EA5BDC" w:rsidRPr="00E42B7D">
                    <w:rPr>
                      <w:rFonts w:ascii="Trebuchet MS" w:hAnsi="Trebuchet MS"/>
                      <w:b/>
                      <w:bCs/>
                      <w:lang w:val="it-IT"/>
                    </w:rPr>
                    <w:t xml:space="preserve">reprezintă personal externalizat. </w:t>
                  </w:r>
                </w:p>
                <w:p w14:paraId="7ED073B1" w14:textId="2E67DF2D" w:rsidR="00EA5BDC" w:rsidRPr="008F394B" w:rsidRDefault="00EA5BDC" w:rsidP="00EA5BDC">
                  <w:pPr>
                    <w:jc w:val="both"/>
                    <w:rPr>
                      <w:rFonts w:ascii="Trebuchet MS" w:hAnsi="Trebuchet MS"/>
                      <w:b/>
                      <w:bCs/>
                      <w:lang w:val="pt-BR"/>
                    </w:rPr>
                  </w:pPr>
                  <w:r w:rsidRPr="008F394B">
                    <w:rPr>
                      <w:rFonts w:ascii="Trebuchet MS" w:hAnsi="Trebuchet MS"/>
                      <w:b/>
                      <w:bCs/>
                      <w:lang w:val="pt-BR"/>
                    </w:rPr>
                    <w:t>La depunerea cererilor de finanțare POAT, nu este necesară atașarea fișelor de post sau a CV-ului.</w:t>
                  </w:r>
                </w:p>
                <w:p w14:paraId="1DF34B68" w14:textId="77777777" w:rsidR="00EA5BDC" w:rsidRPr="008F394B" w:rsidRDefault="00EA5BDC" w:rsidP="00EA5BDC">
                  <w:pPr>
                    <w:jc w:val="both"/>
                    <w:rPr>
                      <w:rFonts w:ascii="Trebuchet MS" w:hAnsi="Trebuchet MS"/>
                      <w:b/>
                      <w:bCs/>
                      <w:lang w:val="pt-BR"/>
                    </w:rPr>
                  </w:pPr>
                  <w:r w:rsidRPr="008F394B">
                    <w:rPr>
                      <w:rFonts w:ascii="Trebuchet MS" w:hAnsi="Trebuchet MS"/>
                      <w:b/>
                      <w:bC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p w14:paraId="63B517D6" w14:textId="77777777" w:rsidR="000E3599" w:rsidRPr="008F394B" w:rsidRDefault="000E3599" w:rsidP="00EA5BDC">
                  <w:pPr>
                    <w:jc w:val="both"/>
                    <w:rPr>
                      <w:rFonts w:ascii="Trebuchet MS" w:hAnsi="Trebuchet MS"/>
                      <w:b/>
                      <w:bCs/>
                      <w:lang w:val="pt-BR"/>
                    </w:rPr>
                  </w:pPr>
                </w:p>
                <w:tbl>
                  <w:tblPr>
                    <w:tblStyle w:val="TableGrid"/>
                    <w:tblW w:w="8828" w:type="dxa"/>
                    <w:tblLook w:val="04A0" w:firstRow="1" w:lastRow="0" w:firstColumn="1" w:lastColumn="0" w:noHBand="0" w:noVBand="1"/>
                  </w:tblPr>
                  <w:tblGrid>
                    <w:gridCol w:w="2547"/>
                    <w:gridCol w:w="6281"/>
                  </w:tblGrid>
                  <w:tr w:rsidR="00EC1419" w:rsidRPr="00E42B7D" w14:paraId="6BD60AC2" w14:textId="77777777" w:rsidTr="000277A5">
                    <w:trPr>
                      <w:trHeight w:val="255"/>
                      <w:tblHeader/>
                    </w:trPr>
                    <w:tc>
                      <w:tcPr>
                        <w:tcW w:w="2547" w:type="dxa"/>
                        <w:noWrap/>
                        <w:hideMark/>
                      </w:tcPr>
                      <w:p w14:paraId="4DFA6CAD" w14:textId="77777777" w:rsidR="00EC1419" w:rsidRPr="00E42B7D" w:rsidRDefault="00EC1419" w:rsidP="00EC1419">
                        <w:pPr>
                          <w:jc w:val="center"/>
                          <w:rPr>
                            <w:rFonts w:ascii="Trebuchet MS" w:hAnsi="Trebuchet MS"/>
                            <w:b/>
                            <w:bCs/>
                          </w:rPr>
                        </w:pPr>
                        <w:r w:rsidRPr="00E42B7D">
                          <w:rPr>
                            <w:rFonts w:ascii="Trebuchet MS" w:hAnsi="Trebuchet MS"/>
                            <w:b/>
                            <w:bCs/>
                          </w:rPr>
                          <w:t>COD</w:t>
                        </w:r>
                      </w:p>
                    </w:tc>
                    <w:tc>
                      <w:tcPr>
                        <w:tcW w:w="6281" w:type="dxa"/>
                        <w:noWrap/>
                        <w:hideMark/>
                      </w:tcPr>
                      <w:p w14:paraId="1B2815B9" w14:textId="77777777" w:rsidR="00EC1419" w:rsidRPr="00E42B7D" w:rsidRDefault="00EC1419" w:rsidP="00EC1419">
                        <w:pPr>
                          <w:jc w:val="center"/>
                          <w:rPr>
                            <w:rFonts w:ascii="Trebuchet MS" w:hAnsi="Trebuchet MS"/>
                            <w:b/>
                            <w:bCs/>
                          </w:rPr>
                        </w:pPr>
                        <w:r w:rsidRPr="00E42B7D">
                          <w:rPr>
                            <w:rFonts w:ascii="Trebuchet MS" w:hAnsi="Trebuchet MS"/>
                            <w:b/>
                            <w:bCs/>
                          </w:rPr>
                          <w:t>DENUMIRE OCUPAȚIE</w:t>
                        </w:r>
                      </w:p>
                    </w:tc>
                  </w:tr>
                  <w:tr w:rsidR="00EC1419" w:rsidRPr="00E42B7D" w14:paraId="26ABDFFC" w14:textId="77777777" w:rsidTr="000277A5">
                    <w:trPr>
                      <w:trHeight w:val="255"/>
                    </w:trPr>
                    <w:tc>
                      <w:tcPr>
                        <w:tcW w:w="2547" w:type="dxa"/>
                        <w:noWrap/>
                        <w:hideMark/>
                      </w:tcPr>
                      <w:p w14:paraId="0D67A94B" w14:textId="77777777" w:rsidR="00EC1419" w:rsidRPr="00E42B7D" w:rsidRDefault="00EC1419" w:rsidP="00EC1419">
                        <w:pPr>
                          <w:rPr>
                            <w:rFonts w:ascii="Trebuchet MS" w:hAnsi="Trebuchet MS"/>
                            <w:b/>
                            <w:bCs/>
                          </w:rPr>
                        </w:pPr>
                        <w:r w:rsidRPr="00E42B7D">
                          <w:rPr>
                            <w:rFonts w:ascii="Trebuchet MS" w:hAnsi="Trebuchet MS"/>
                            <w:b/>
                            <w:bCs/>
                          </w:rPr>
                          <w:t>333306</w:t>
                        </w:r>
                      </w:p>
                    </w:tc>
                    <w:tc>
                      <w:tcPr>
                        <w:tcW w:w="6281" w:type="dxa"/>
                        <w:noWrap/>
                        <w:hideMark/>
                      </w:tcPr>
                      <w:p w14:paraId="5CD65C9D" w14:textId="77777777" w:rsidR="00EC1419" w:rsidRPr="00E42B7D" w:rsidRDefault="00EC1419" w:rsidP="00EC1419">
                        <w:pPr>
                          <w:rPr>
                            <w:rFonts w:ascii="Trebuchet MS" w:hAnsi="Trebuchet MS"/>
                            <w:b/>
                            <w:bCs/>
                          </w:rPr>
                        </w:pPr>
                        <w:proofErr w:type="spellStart"/>
                        <w:r w:rsidRPr="00E42B7D">
                          <w:rPr>
                            <w:rFonts w:ascii="Trebuchet MS" w:hAnsi="Trebuchet MS"/>
                            <w:b/>
                            <w:bCs/>
                          </w:rPr>
                          <w:t>analist</w:t>
                        </w:r>
                        <w:proofErr w:type="spellEnd"/>
                        <w:r w:rsidRPr="00E42B7D">
                          <w:rPr>
                            <w:rFonts w:ascii="Trebuchet MS" w:hAnsi="Trebuchet MS"/>
                            <w:b/>
                            <w:bCs/>
                          </w:rPr>
                          <w:t xml:space="preserve">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753B1FAD" w14:textId="77777777" w:rsidTr="000277A5">
                    <w:trPr>
                      <w:trHeight w:val="255"/>
                    </w:trPr>
                    <w:tc>
                      <w:tcPr>
                        <w:tcW w:w="2547" w:type="dxa"/>
                        <w:noWrap/>
                        <w:hideMark/>
                      </w:tcPr>
                      <w:p w14:paraId="2ABC7E12" w14:textId="77777777" w:rsidR="00EC1419" w:rsidRPr="00E42B7D" w:rsidRDefault="00EC1419" w:rsidP="00EC1419">
                        <w:pPr>
                          <w:rPr>
                            <w:rFonts w:ascii="Trebuchet MS" w:hAnsi="Trebuchet MS"/>
                            <w:b/>
                            <w:bCs/>
                          </w:rPr>
                        </w:pPr>
                        <w:r w:rsidRPr="00E42B7D">
                          <w:rPr>
                            <w:rFonts w:ascii="Trebuchet MS" w:hAnsi="Trebuchet MS"/>
                            <w:b/>
                            <w:bCs/>
                          </w:rPr>
                          <w:t>242407</w:t>
                        </w:r>
                      </w:p>
                    </w:tc>
                    <w:tc>
                      <w:tcPr>
                        <w:tcW w:w="6281" w:type="dxa"/>
                        <w:noWrap/>
                        <w:hideMark/>
                      </w:tcPr>
                      <w:p w14:paraId="1C3D42DF" w14:textId="77777777" w:rsidR="00EC1419" w:rsidRPr="00E42B7D" w:rsidRDefault="00EC1419" w:rsidP="00EC1419">
                        <w:pPr>
                          <w:rPr>
                            <w:rFonts w:ascii="Trebuchet MS" w:hAnsi="Trebuchet MS"/>
                            <w:b/>
                            <w:bCs/>
                          </w:rPr>
                        </w:pPr>
                        <w:r w:rsidRPr="00E42B7D">
                          <w:rPr>
                            <w:rFonts w:ascii="Trebuchet MS" w:hAnsi="Trebuchet MS"/>
                            <w:b/>
                            <w:bCs/>
                          </w:rPr>
                          <w:t xml:space="preserve">administrator de </w:t>
                        </w:r>
                        <w:proofErr w:type="spellStart"/>
                        <w:r w:rsidRPr="00E42B7D">
                          <w:rPr>
                            <w:rFonts w:ascii="Trebuchet MS" w:hAnsi="Trebuchet MS"/>
                            <w:b/>
                            <w:bCs/>
                          </w:rPr>
                          <w:t>formare</w:t>
                        </w:r>
                        <w:proofErr w:type="spellEnd"/>
                      </w:p>
                    </w:tc>
                  </w:tr>
                  <w:tr w:rsidR="00EC1419" w:rsidRPr="008F394B" w14:paraId="13213154" w14:textId="77777777" w:rsidTr="000277A5">
                    <w:trPr>
                      <w:trHeight w:val="255"/>
                    </w:trPr>
                    <w:tc>
                      <w:tcPr>
                        <w:tcW w:w="2547" w:type="dxa"/>
                        <w:noWrap/>
                        <w:hideMark/>
                      </w:tcPr>
                      <w:p w14:paraId="783B38AA" w14:textId="77777777" w:rsidR="00EC1419" w:rsidRPr="00E42B7D" w:rsidRDefault="00EC1419" w:rsidP="00EC1419">
                        <w:pPr>
                          <w:rPr>
                            <w:rFonts w:ascii="Trebuchet MS" w:hAnsi="Trebuchet MS"/>
                            <w:b/>
                            <w:bCs/>
                          </w:rPr>
                        </w:pPr>
                        <w:r w:rsidRPr="00E42B7D">
                          <w:rPr>
                            <w:rFonts w:ascii="Trebuchet MS" w:hAnsi="Trebuchet MS"/>
                            <w:b/>
                            <w:bCs/>
                          </w:rPr>
                          <w:t>252301</w:t>
                        </w:r>
                      </w:p>
                    </w:tc>
                    <w:tc>
                      <w:tcPr>
                        <w:tcW w:w="6281" w:type="dxa"/>
                        <w:noWrap/>
                        <w:hideMark/>
                      </w:tcPr>
                      <w:p w14:paraId="12F9C5AD" w14:textId="77777777" w:rsidR="00EC1419" w:rsidRPr="008F394B" w:rsidRDefault="00EC1419" w:rsidP="00EC1419">
                        <w:pPr>
                          <w:rPr>
                            <w:rFonts w:ascii="Trebuchet MS" w:hAnsi="Trebuchet MS"/>
                            <w:b/>
                            <w:bCs/>
                            <w:lang w:val="pt-BR"/>
                          </w:rPr>
                        </w:pPr>
                        <w:r w:rsidRPr="008F394B">
                          <w:rPr>
                            <w:rFonts w:ascii="Trebuchet MS" w:hAnsi="Trebuchet MS"/>
                            <w:b/>
                            <w:bCs/>
                            <w:lang w:val="pt-BR"/>
                          </w:rPr>
                          <w:t>administrator de rețea de calculatoare</w:t>
                        </w:r>
                      </w:p>
                    </w:tc>
                  </w:tr>
                  <w:tr w:rsidR="00EC1419" w:rsidRPr="00E42B7D" w14:paraId="2FC50A4C" w14:textId="77777777" w:rsidTr="000277A5">
                    <w:trPr>
                      <w:trHeight w:val="255"/>
                    </w:trPr>
                    <w:tc>
                      <w:tcPr>
                        <w:tcW w:w="2547" w:type="dxa"/>
                        <w:noWrap/>
                        <w:hideMark/>
                      </w:tcPr>
                      <w:p w14:paraId="7B6E0ED2" w14:textId="77777777" w:rsidR="00EC1419" w:rsidRPr="00E42B7D" w:rsidRDefault="00EC1419" w:rsidP="00EC1419">
                        <w:pPr>
                          <w:rPr>
                            <w:rFonts w:ascii="Trebuchet MS" w:hAnsi="Trebuchet MS"/>
                            <w:b/>
                            <w:bCs/>
                          </w:rPr>
                        </w:pPr>
                        <w:r w:rsidRPr="00E42B7D">
                          <w:rPr>
                            <w:rFonts w:ascii="Trebuchet MS" w:hAnsi="Trebuchet MS"/>
                            <w:b/>
                            <w:bCs/>
                          </w:rPr>
                          <w:t>241305</w:t>
                        </w:r>
                      </w:p>
                    </w:tc>
                    <w:tc>
                      <w:tcPr>
                        <w:tcW w:w="6281" w:type="dxa"/>
                        <w:noWrap/>
                        <w:hideMark/>
                      </w:tcPr>
                      <w:p w14:paraId="483B8E0B" w14:textId="77777777" w:rsidR="00EC1419" w:rsidRPr="00E42B7D" w:rsidRDefault="00EC1419" w:rsidP="00EC1419">
                        <w:pPr>
                          <w:rPr>
                            <w:rFonts w:ascii="Trebuchet MS" w:hAnsi="Trebuchet MS"/>
                            <w:b/>
                            <w:bCs/>
                          </w:rPr>
                        </w:pPr>
                        <w:proofErr w:type="spellStart"/>
                        <w:r w:rsidRPr="00E42B7D">
                          <w:rPr>
                            <w:rFonts w:ascii="Trebuchet MS" w:hAnsi="Trebuchet MS"/>
                            <w:b/>
                            <w:bCs/>
                          </w:rPr>
                          <w:t>analist</w:t>
                        </w:r>
                        <w:proofErr w:type="spellEnd"/>
                        <w:r w:rsidRPr="00E42B7D">
                          <w:rPr>
                            <w:rFonts w:ascii="Trebuchet MS" w:hAnsi="Trebuchet MS"/>
                            <w:b/>
                            <w:bCs/>
                          </w:rPr>
                          <w:t xml:space="preserve"> </w:t>
                        </w:r>
                        <w:proofErr w:type="spellStart"/>
                        <w:r w:rsidRPr="00E42B7D">
                          <w:rPr>
                            <w:rFonts w:ascii="Trebuchet MS" w:hAnsi="Trebuchet MS"/>
                            <w:b/>
                            <w:bCs/>
                          </w:rPr>
                          <w:t>financiar</w:t>
                        </w:r>
                        <w:proofErr w:type="spellEnd"/>
                      </w:p>
                    </w:tc>
                  </w:tr>
                  <w:tr w:rsidR="00EC1419" w:rsidRPr="00E42B7D" w14:paraId="498F998E" w14:textId="77777777" w:rsidTr="000277A5">
                    <w:trPr>
                      <w:trHeight w:val="255"/>
                    </w:trPr>
                    <w:tc>
                      <w:tcPr>
                        <w:tcW w:w="2547" w:type="dxa"/>
                        <w:noWrap/>
                        <w:hideMark/>
                      </w:tcPr>
                      <w:p w14:paraId="3528D855" w14:textId="77777777" w:rsidR="00EC1419" w:rsidRPr="00E42B7D" w:rsidRDefault="00EC1419" w:rsidP="00EC1419">
                        <w:pPr>
                          <w:rPr>
                            <w:rFonts w:ascii="Trebuchet MS" w:hAnsi="Trebuchet MS"/>
                            <w:b/>
                            <w:bCs/>
                          </w:rPr>
                        </w:pPr>
                        <w:r w:rsidRPr="00E42B7D">
                          <w:rPr>
                            <w:rFonts w:ascii="Trebuchet MS" w:hAnsi="Trebuchet MS"/>
                            <w:b/>
                            <w:bCs/>
                          </w:rPr>
                          <w:t>334303</w:t>
                        </w:r>
                      </w:p>
                    </w:tc>
                    <w:tc>
                      <w:tcPr>
                        <w:tcW w:w="6281" w:type="dxa"/>
                        <w:noWrap/>
                        <w:hideMark/>
                      </w:tcPr>
                      <w:p w14:paraId="7AFFFCBB" w14:textId="77777777" w:rsidR="00EC1419" w:rsidRPr="00E42B7D" w:rsidRDefault="00EC1419" w:rsidP="00EC1419">
                        <w:pPr>
                          <w:rPr>
                            <w:rFonts w:ascii="Trebuchet MS" w:hAnsi="Trebuchet MS"/>
                            <w:b/>
                            <w:bCs/>
                          </w:rPr>
                        </w:pPr>
                        <w:proofErr w:type="spellStart"/>
                        <w:r w:rsidRPr="00E42B7D">
                          <w:rPr>
                            <w:rFonts w:ascii="Trebuchet MS" w:hAnsi="Trebuchet MS"/>
                            <w:b/>
                            <w:bCs/>
                          </w:rPr>
                          <w:t>asistent</w:t>
                        </w:r>
                        <w:proofErr w:type="spellEnd"/>
                        <w:r w:rsidRPr="00E42B7D">
                          <w:rPr>
                            <w:rFonts w:ascii="Trebuchet MS" w:hAnsi="Trebuchet MS"/>
                            <w:b/>
                            <w:bCs/>
                          </w:rPr>
                          <w:t xml:space="preserve"> manager</w:t>
                        </w:r>
                      </w:p>
                    </w:tc>
                  </w:tr>
                  <w:tr w:rsidR="00EC1419" w:rsidRPr="008F394B" w14:paraId="2A0F4624" w14:textId="77777777" w:rsidTr="000277A5">
                    <w:trPr>
                      <w:trHeight w:val="255"/>
                    </w:trPr>
                    <w:tc>
                      <w:tcPr>
                        <w:tcW w:w="2547" w:type="dxa"/>
                        <w:noWrap/>
                        <w:hideMark/>
                      </w:tcPr>
                      <w:p w14:paraId="2502ADBC" w14:textId="77777777" w:rsidR="00EC1419" w:rsidRPr="00E42B7D" w:rsidRDefault="00EC1419" w:rsidP="00EC1419">
                        <w:pPr>
                          <w:rPr>
                            <w:rFonts w:ascii="Trebuchet MS" w:hAnsi="Trebuchet MS"/>
                            <w:b/>
                            <w:bCs/>
                          </w:rPr>
                        </w:pPr>
                        <w:r w:rsidRPr="00E42B7D">
                          <w:rPr>
                            <w:rFonts w:ascii="Trebuchet MS" w:hAnsi="Trebuchet MS"/>
                            <w:b/>
                            <w:bCs/>
                          </w:rPr>
                          <w:t>333906</w:t>
                        </w:r>
                      </w:p>
                    </w:tc>
                    <w:tc>
                      <w:tcPr>
                        <w:tcW w:w="6281" w:type="dxa"/>
                        <w:noWrap/>
                        <w:hideMark/>
                      </w:tcPr>
                      <w:p w14:paraId="72CFD445" w14:textId="77777777" w:rsidR="00EC1419" w:rsidRPr="005966B1" w:rsidRDefault="00EC1419" w:rsidP="00EC1419">
                        <w:pPr>
                          <w:rPr>
                            <w:rFonts w:ascii="Trebuchet MS" w:hAnsi="Trebuchet MS"/>
                            <w:b/>
                            <w:bCs/>
                            <w:lang w:val="it-IT"/>
                          </w:rPr>
                        </w:pPr>
                        <w:r w:rsidRPr="005966B1">
                          <w:rPr>
                            <w:rFonts w:ascii="Trebuchet MS" w:hAnsi="Trebuchet MS"/>
                            <w:b/>
                            <w:bCs/>
                            <w:lang w:val="it-IT"/>
                          </w:rPr>
                          <w:t>asistent relații publice și comunicare (studii medii)</w:t>
                        </w:r>
                      </w:p>
                    </w:tc>
                  </w:tr>
                  <w:tr w:rsidR="00EC1419" w:rsidRPr="00E42B7D" w14:paraId="69DCFCA8" w14:textId="77777777" w:rsidTr="000277A5">
                    <w:trPr>
                      <w:trHeight w:val="255"/>
                    </w:trPr>
                    <w:tc>
                      <w:tcPr>
                        <w:tcW w:w="2547" w:type="dxa"/>
                        <w:noWrap/>
                        <w:hideMark/>
                      </w:tcPr>
                      <w:p w14:paraId="27029C49" w14:textId="77777777" w:rsidR="00EC1419" w:rsidRPr="00E42B7D" w:rsidRDefault="00EC1419" w:rsidP="00EC1419">
                        <w:pPr>
                          <w:rPr>
                            <w:rFonts w:ascii="Trebuchet MS" w:hAnsi="Trebuchet MS"/>
                            <w:b/>
                            <w:bCs/>
                          </w:rPr>
                        </w:pPr>
                        <w:r w:rsidRPr="00E42B7D">
                          <w:rPr>
                            <w:rFonts w:ascii="Trebuchet MS" w:hAnsi="Trebuchet MS"/>
                            <w:b/>
                            <w:bCs/>
                          </w:rPr>
                          <w:t>241105</w:t>
                        </w:r>
                      </w:p>
                    </w:tc>
                    <w:tc>
                      <w:tcPr>
                        <w:tcW w:w="6281" w:type="dxa"/>
                        <w:noWrap/>
                        <w:hideMark/>
                      </w:tcPr>
                      <w:p w14:paraId="2A3261C1" w14:textId="77777777" w:rsidR="00EC1419" w:rsidRPr="00E42B7D" w:rsidRDefault="00EC1419" w:rsidP="00EC1419">
                        <w:pPr>
                          <w:rPr>
                            <w:rFonts w:ascii="Trebuchet MS" w:hAnsi="Trebuchet MS"/>
                            <w:b/>
                            <w:bCs/>
                          </w:rPr>
                        </w:pPr>
                        <w:r w:rsidRPr="00E42B7D">
                          <w:rPr>
                            <w:rFonts w:ascii="Trebuchet MS" w:hAnsi="Trebuchet MS"/>
                            <w:b/>
                            <w:bCs/>
                          </w:rPr>
                          <w:t>auditor intern</w:t>
                        </w:r>
                      </w:p>
                    </w:tc>
                  </w:tr>
                  <w:tr w:rsidR="00EC1419" w:rsidRPr="00E42B7D" w14:paraId="5BDE9955" w14:textId="77777777" w:rsidTr="000277A5">
                    <w:trPr>
                      <w:trHeight w:val="255"/>
                    </w:trPr>
                    <w:tc>
                      <w:tcPr>
                        <w:tcW w:w="2547" w:type="dxa"/>
                        <w:noWrap/>
                        <w:hideMark/>
                      </w:tcPr>
                      <w:p w14:paraId="5DD5A72D" w14:textId="77777777" w:rsidR="00EC1419" w:rsidRPr="00E42B7D" w:rsidRDefault="00EC1419" w:rsidP="00EC1419">
                        <w:pPr>
                          <w:rPr>
                            <w:rFonts w:ascii="Trebuchet MS" w:hAnsi="Trebuchet MS"/>
                            <w:b/>
                            <w:bCs/>
                          </w:rPr>
                        </w:pPr>
                        <w:r w:rsidRPr="00E42B7D">
                          <w:rPr>
                            <w:rFonts w:ascii="Trebuchet MS" w:hAnsi="Trebuchet MS"/>
                            <w:b/>
                            <w:bCs/>
                          </w:rPr>
                          <w:t>241306</w:t>
                        </w:r>
                      </w:p>
                    </w:tc>
                    <w:tc>
                      <w:tcPr>
                        <w:tcW w:w="6281" w:type="dxa"/>
                        <w:noWrap/>
                        <w:hideMark/>
                      </w:tcPr>
                      <w:p w14:paraId="687B43A2" w14:textId="77777777" w:rsidR="00EC1419" w:rsidRPr="00E42B7D" w:rsidRDefault="00EC1419" w:rsidP="00EC1419">
                        <w:pPr>
                          <w:rPr>
                            <w:rFonts w:ascii="Trebuchet MS" w:hAnsi="Trebuchet MS"/>
                            <w:b/>
                            <w:bCs/>
                          </w:rPr>
                        </w:pPr>
                        <w:r w:rsidRPr="00E42B7D">
                          <w:rPr>
                            <w:rFonts w:ascii="Trebuchet MS" w:hAnsi="Trebuchet MS"/>
                            <w:b/>
                            <w:bCs/>
                          </w:rPr>
                          <w:t xml:space="preserve">auditor intern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sectorul</w:t>
                        </w:r>
                        <w:proofErr w:type="spellEnd"/>
                        <w:r w:rsidRPr="00E42B7D">
                          <w:rPr>
                            <w:rFonts w:ascii="Trebuchet MS" w:hAnsi="Trebuchet MS"/>
                            <w:b/>
                            <w:bCs/>
                          </w:rPr>
                          <w:t xml:space="preserve"> public</w:t>
                        </w:r>
                      </w:p>
                    </w:tc>
                  </w:tr>
                  <w:tr w:rsidR="00EC1419" w:rsidRPr="00E42B7D" w14:paraId="2AC3851A" w14:textId="77777777" w:rsidTr="000277A5">
                    <w:trPr>
                      <w:trHeight w:val="255"/>
                    </w:trPr>
                    <w:tc>
                      <w:tcPr>
                        <w:tcW w:w="2547" w:type="dxa"/>
                        <w:noWrap/>
                        <w:hideMark/>
                      </w:tcPr>
                      <w:p w14:paraId="05AD38E9" w14:textId="77777777" w:rsidR="00EC1419" w:rsidRPr="00E42B7D" w:rsidRDefault="00EC1419" w:rsidP="00EC1419">
                        <w:pPr>
                          <w:rPr>
                            <w:rFonts w:ascii="Trebuchet MS" w:hAnsi="Trebuchet MS"/>
                            <w:b/>
                            <w:bCs/>
                          </w:rPr>
                        </w:pPr>
                        <w:r w:rsidRPr="00E42B7D">
                          <w:rPr>
                            <w:rFonts w:ascii="Trebuchet MS" w:hAnsi="Trebuchet MS"/>
                            <w:b/>
                            <w:bCs/>
                          </w:rPr>
                          <w:t>242201</w:t>
                        </w:r>
                      </w:p>
                    </w:tc>
                    <w:tc>
                      <w:tcPr>
                        <w:tcW w:w="6281" w:type="dxa"/>
                        <w:noWrap/>
                        <w:hideMark/>
                      </w:tcPr>
                      <w:p w14:paraId="616CECC1"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42B7D" w14:paraId="00268DE3" w14:textId="77777777" w:rsidTr="000277A5">
                    <w:trPr>
                      <w:trHeight w:val="255"/>
                    </w:trPr>
                    <w:tc>
                      <w:tcPr>
                        <w:tcW w:w="2547" w:type="dxa"/>
                        <w:noWrap/>
                        <w:hideMark/>
                      </w:tcPr>
                      <w:p w14:paraId="29D5F9E2" w14:textId="77777777" w:rsidR="00EC1419" w:rsidRPr="00E42B7D" w:rsidRDefault="00EC1419" w:rsidP="00EC1419">
                        <w:pPr>
                          <w:rPr>
                            <w:rFonts w:ascii="Trebuchet MS" w:hAnsi="Trebuchet MS"/>
                            <w:b/>
                            <w:bCs/>
                          </w:rPr>
                        </w:pPr>
                        <w:r w:rsidRPr="00E42B7D">
                          <w:rPr>
                            <w:rFonts w:ascii="Trebuchet MS" w:hAnsi="Trebuchet MS"/>
                            <w:b/>
                            <w:bCs/>
                          </w:rPr>
                          <w:t>242214</w:t>
                        </w:r>
                      </w:p>
                    </w:tc>
                    <w:tc>
                      <w:tcPr>
                        <w:tcW w:w="6281" w:type="dxa"/>
                        <w:noWrap/>
                        <w:hideMark/>
                      </w:tcPr>
                      <w:p w14:paraId="10E018DD"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afaceri</w:t>
                        </w:r>
                        <w:proofErr w:type="spellEnd"/>
                        <w:r w:rsidRPr="00E42B7D">
                          <w:rPr>
                            <w:rFonts w:ascii="Trebuchet MS" w:hAnsi="Trebuchet MS"/>
                            <w:b/>
                            <w:bCs/>
                          </w:rPr>
                          <w:t xml:space="preserve"> </w:t>
                        </w:r>
                        <w:proofErr w:type="spellStart"/>
                        <w:r w:rsidRPr="00E42B7D">
                          <w:rPr>
                            <w:rFonts w:ascii="Trebuchet MS" w:hAnsi="Trebuchet MS"/>
                            <w:b/>
                            <w:bCs/>
                          </w:rPr>
                          <w:t>europene</w:t>
                        </w:r>
                        <w:proofErr w:type="spellEnd"/>
                      </w:p>
                    </w:tc>
                  </w:tr>
                  <w:tr w:rsidR="00EC1419" w:rsidRPr="00E42B7D" w14:paraId="57AC8DF2" w14:textId="77777777" w:rsidTr="000277A5">
                    <w:trPr>
                      <w:trHeight w:val="255"/>
                    </w:trPr>
                    <w:tc>
                      <w:tcPr>
                        <w:tcW w:w="2547" w:type="dxa"/>
                        <w:noWrap/>
                        <w:hideMark/>
                      </w:tcPr>
                      <w:p w14:paraId="621DE866" w14:textId="77777777" w:rsidR="00EC1419" w:rsidRPr="00E42B7D" w:rsidRDefault="00EC1419" w:rsidP="00EC1419">
                        <w:pPr>
                          <w:rPr>
                            <w:rFonts w:ascii="Trebuchet MS" w:hAnsi="Trebuchet MS"/>
                            <w:b/>
                            <w:bCs/>
                          </w:rPr>
                        </w:pPr>
                        <w:r w:rsidRPr="00E42B7D">
                          <w:rPr>
                            <w:rFonts w:ascii="Trebuchet MS" w:hAnsi="Trebuchet MS"/>
                            <w:b/>
                            <w:bCs/>
                          </w:rPr>
                          <w:t>111211</w:t>
                        </w:r>
                      </w:p>
                    </w:tc>
                    <w:tc>
                      <w:tcPr>
                        <w:tcW w:w="6281" w:type="dxa"/>
                        <w:noWrap/>
                        <w:hideMark/>
                      </w:tcPr>
                      <w:p w14:paraId="30696DF8"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economic</w:t>
                        </w:r>
                      </w:p>
                    </w:tc>
                  </w:tr>
                  <w:tr w:rsidR="00EC1419" w:rsidRPr="00E42B7D" w14:paraId="60855BB7" w14:textId="77777777" w:rsidTr="000277A5">
                    <w:trPr>
                      <w:trHeight w:val="255"/>
                    </w:trPr>
                    <w:tc>
                      <w:tcPr>
                        <w:tcW w:w="2547" w:type="dxa"/>
                        <w:noWrap/>
                        <w:hideMark/>
                      </w:tcPr>
                      <w:p w14:paraId="11CE685D" w14:textId="77777777" w:rsidR="00EC1419" w:rsidRPr="00E42B7D" w:rsidRDefault="00EC1419" w:rsidP="00EC1419">
                        <w:pPr>
                          <w:rPr>
                            <w:rFonts w:ascii="Trebuchet MS" w:hAnsi="Trebuchet MS"/>
                            <w:b/>
                            <w:bCs/>
                          </w:rPr>
                        </w:pPr>
                        <w:r w:rsidRPr="00E42B7D">
                          <w:rPr>
                            <w:rFonts w:ascii="Trebuchet MS" w:hAnsi="Trebuchet MS"/>
                            <w:b/>
                            <w:bCs/>
                          </w:rPr>
                          <w:t>241203</w:t>
                        </w:r>
                      </w:p>
                    </w:tc>
                    <w:tc>
                      <w:tcPr>
                        <w:tcW w:w="6281" w:type="dxa"/>
                        <w:noWrap/>
                        <w:hideMark/>
                      </w:tcPr>
                      <w:p w14:paraId="36867D65"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financiar-bancar</w:t>
                        </w:r>
                        <w:proofErr w:type="spellEnd"/>
                      </w:p>
                    </w:tc>
                  </w:tr>
                  <w:tr w:rsidR="00EC1419" w:rsidRPr="00E42B7D" w14:paraId="4F256CD8" w14:textId="77777777" w:rsidTr="000277A5">
                    <w:trPr>
                      <w:trHeight w:val="255"/>
                    </w:trPr>
                    <w:tc>
                      <w:tcPr>
                        <w:tcW w:w="2547" w:type="dxa"/>
                        <w:noWrap/>
                        <w:hideMark/>
                      </w:tcPr>
                      <w:p w14:paraId="771C5504" w14:textId="77777777" w:rsidR="00EC1419" w:rsidRPr="00E42B7D" w:rsidRDefault="00EC1419" w:rsidP="00EC1419">
                        <w:pPr>
                          <w:rPr>
                            <w:rFonts w:ascii="Trebuchet MS" w:hAnsi="Trebuchet MS"/>
                            <w:b/>
                            <w:bCs/>
                          </w:rPr>
                        </w:pPr>
                        <w:r w:rsidRPr="00E42B7D">
                          <w:rPr>
                            <w:rFonts w:ascii="Trebuchet MS" w:hAnsi="Trebuchet MS"/>
                            <w:b/>
                            <w:bCs/>
                          </w:rPr>
                          <w:t>111202</w:t>
                        </w:r>
                      </w:p>
                    </w:tc>
                    <w:tc>
                      <w:tcPr>
                        <w:tcW w:w="6281" w:type="dxa"/>
                        <w:noWrap/>
                        <w:hideMark/>
                      </w:tcPr>
                      <w:p w14:paraId="14F67CFB"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guvernamental</w:t>
                        </w:r>
                        <w:proofErr w:type="spellEnd"/>
                      </w:p>
                    </w:tc>
                  </w:tr>
                  <w:tr w:rsidR="00EC1419" w:rsidRPr="00E42B7D" w14:paraId="25FABEB3" w14:textId="77777777" w:rsidTr="000277A5">
                    <w:trPr>
                      <w:trHeight w:val="255"/>
                    </w:trPr>
                    <w:tc>
                      <w:tcPr>
                        <w:tcW w:w="2547" w:type="dxa"/>
                        <w:noWrap/>
                        <w:hideMark/>
                      </w:tcPr>
                      <w:p w14:paraId="69CD7521" w14:textId="77777777" w:rsidR="00EC1419" w:rsidRPr="00E42B7D" w:rsidRDefault="00EC1419" w:rsidP="00EC1419">
                        <w:pPr>
                          <w:rPr>
                            <w:rFonts w:ascii="Trebuchet MS" w:hAnsi="Trebuchet MS"/>
                            <w:b/>
                            <w:bCs/>
                          </w:rPr>
                        </w:pPr>
                        <w:r w:rsidRPr="00E42B7D">
                          <w:rPr>
                            <w:rFonts w:ascii="Trebuchet MS" w:hAnsi="Trebuchet MS"/>
                            <w:b/>
                            <w:bCs/>
                          </w:rPr>
                          <w:t>261103</w:t>
                        </w:r>
                      </w:p>
                    </w:tc>
                    <w:tc>
                      <w:tcPr>
                        <w:tcW w:w="6281" w:type="dxa"/>
                        <w:noWrap/>
                        <w:hideMark/>
                      </w:tcPr>
                      <w:p w14:paraId="0A136AF4"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juridic</w:t>
                        </w:r>
                      </w:p>
                    </w:tc>
                  </w:tr>
                  <w:tr w:rsidR="00EC1419" w:rsidRPr="00E42B7D" w14:paraId="6B11861C" w14:textId="77777777" w:rsidTr="000277A5">
                    <w:trPr>
                      <w:trHeight w:val="255"/>
                    </w:trPr>
                    <w:tc>
                      <w:tcPr>
                        <w:tcW w:w="2547" w:type="dxa"/>
                        <w:noWrap/>
                        <w:hideMark/>
                      </w:tcPr>
                      <w:p w14:paraId="1F72AB60" w14:textId="77777777" w:rsidR="00EC1419" w:rsidRPr="00E42B7D" w:rsidRDefault="00EC1419" w:rsidP="00EC1419">
                        <w:pPr>
                          <w:rPr>
                            <w:rFonts w:ascii="Trebuchet MS" w:hAnsi="Trebuchet MS"/>
                            <w:b/>
                            <w:bCs/>
                          </w:rPr>
                        </w:pPr>
                        <w:r w:rsidRPr="00E42B7D">
                          <w:rPr>
                            <w:rFonts w:ascii="Trebuchet MS" w:hAnsi="Trebuchet MS"/>
                            <w:b/>
                            <w:bCs/>
                          </w:rPr>
                          <w:t>111203</w:t>
                        </w:r>
                      </w:p>
                    </w:tc>
                    <w:tc>
                      <w:tcPr>
                        <w:tcW w:w="6281" w:type="dxa"/>
                        <w:noWrap/>
                        <w:hideMark/>
                      </w:tcPr>
                      <w:p w14:paraId="0D254D42"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consultant juridic</w:t>
                        </w:r>
                      </w:p>
                    </w:tc>
                  </w:tr>
                  <w:tr w:rsidR="00EC1419" w:rsidRPr="00E42B7D" w14:paraId="5ED871E2" w14:textId="77777777" w:rsidTr="000277A5">
                    <w:trPr>
                      <w:trHeight w:val="255"/>
                    </w:trPr>
                    <w:tc>
                      <w:tcPr>
                        <w:tcW w:w="2547" w:type="dxa"/>
                        <w:noWrap/>
                        <w:hideMark/>
                      </w:tcPr>
                      <w:p w14:paraId="1A52D5A9" w14:textId="77777777" w:rsidR="00EC1419" w:rsidRPr="00E42B7D" w:rsidRDefault="00EC1419" w:rsidP="00EC1419">
                        <w:pPr>
                          <w:rPr>
                            <w:rFonts w:ascii="Trebuchet MS" w:hAnsi="Trebuchet MS"/>
                            <w:b/>
                            <w:bCs/>
                          </w:rPr>
                        </w:pPr>
                        <w:r w:rsidRPr="00E42B7D">
                          <w:rPr>
                            <w:rFonts w:ascii="Trebuchet MS" w:hAnsi="Trebuchet MS"/>
                            <w:b/>
                            <w:bCs/>
                          </w:rPr>
                          <w:t>215313</w:t>
                        </w:r>
                      </w:p>
                    </w:tc>
                    <w:tc>
                      <w:tcPr>
                        <w:tcW w:w="6281" w:type="dxa"/>
                        <w:noWrap/>
                        <w:hideMark/>
                      </w:tcPr>
                      <w:p w14:paraId="76DB870A"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 </w:t>
                        </w:r>
                        <w:proofErr w:type="spellStart"/>
                        <w:r w:rsidRPr="00E42B7D">
                          <w:rPr>
                            <w:rFonts w:ascii="Trebuchet MS" w:hAnsi="Trebuchet MS"/>
                            <w:b/>
                            <w:bCs/>
                          </w:rPr>
                          <w:t>tehnic</w:t>
                        </w:r>
                        <w:proofErr w:type="spellEnd"/>
                      </w:p>
                    </w:tc>
                  </w:tr>
                  <w:tr w:rsidR="00EC1419" w:rsidRPr="00E42B7D" w14:paraId="6589A20A" w14:textId="77777777" w:rsidTr="000277A5">
                    <w:trPr>
                      <w:trHeight w:val="255"/>
                    </w:trPr>
                    <w:tc>
                      <w:tcPr>
                        <w:tcW w:w="2547" w:type="dxa"/>
                        <w:noWrap/>
                        <w:hideMark/>
                      </w:tcPr>
                      <w:p w14:paraId="3095D0A1" w14:textId="77777777" w:rsidR="00EC1419" w:rsidRPr="00E42B7D" w:rsidRDefault="00EC1419" w:rsidP="00EC1419">
                        <w:pPr>
                          <w:rPr>
                            <w:rFonts w:ascii="Trebuchet MS" w:hAnsi="Trebuchet MS"/>
                            <w:b/>
                            <w:bCs/>
                          </w:rPr>
                        </w:pPr>
                        <w:r w:rsidRPr="00E42B7D">
                          <w:rPr>
                            <w:rFonts w:ascii="Trebuchet MS" w:hAnsi="Trebuchet MS"/>
                            <w:b/>
                            <w:bCs/>
                          </w:rPr>
                          <w:t>263102</w:t>
                        </w:r>
                      </w:p>
                    </w:tc>
                    <w:tc>
                      <w:tcPr>
                        <w:tcW w:w="6281" w:type="dxa"/>
                        <w:noWrap/>
                        <w:hideMark/>
                      </w:tcPr>
                      <w:p w14:paraId="7E718F0B"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/expert/inspector/referent/economist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economie</w:t>
                        </w:r>
                        <w:proofErr w:type="spellEnd"/>
                        <w:r w:rsidRPr="00E42B7D">
                          <w:rPr>
                            <w:rFonts w:ascii="Trebuchet MS" w:hAnsi="Trebuchet MS"/>
                            <w:b/>
                            <w:bCs/>
                          </w:rPr>
                          <w:t xml:space="preserve"> </w:t>
                        </w:r>
                        <w:proofErr w:type="spellStart"/>
                        <w:r w:rsidRPr="00E42B7D">
                          <w:rPr>
                            <w:rFonts w:ascii="Trebuchet MS" w:hAnsi="Trebuchet MS"/>
                            <w:b/>
                            <w:bCs/>
                          </w:rPr>
                          <w:t>generală</w:t>
                        </w:r>
                        <w:proofErr w:type="spellEnd"/>
                      </w:p>
                    </w:tc>
                  </w:tr>
                  <w:tr w:rsidR="00EC1419" w:rsidRPr="00E42B7D" w14:paraId="6E097369" w14:textId="77777777" w:rsidTr="000277A5">
                    <w:trPr>
                      <w:trHeight w:val="255"/>
                    </w:trPr>
                    <w:tc>
                      <w:tcPr>
                        <w:tcW w:w="2547" w:type="dxa"/>
                        <w:noWrap/>
                        <w:hideMark/>
                      </w:tcPr>
                      <w:p w14:paraId="6C1A3C03" w14:textId="77777777" w:rsidR="00EC1419" w:rsidRPr="00E42B7D" w:rsidRDefault="00EC1419" w:rsidP="00EC1419">
                        <w:pPr>
                          <w:rPr>
                            <w:rFonts w:ascii="Trebuchet MS" w:hAnsi="Trebuchet MS"/>
                            <w:b/>
                            <w:bCs/>
                          </w:rPr>
                        </w:pPr>
                        <w:r w:rsidRPr="00E42B7D">
                          <w:rPr>
                            <w:rFonts w:ascii="Trebuchet MS" w:hAnsi="Trebuchet MS"/>
                            <w:b/>
                            <w:bCs/>
                          </w:rPr>
                          <w:t>263106</w:t>
                        </w:r>
                      </w:p>
                    </w:tc>
                    <w:tc>
                      <w:tcPr>
                        <w:tcW w:w="6281" w:type="dxa"/>
                        <w:noWrap/>
                        <w:hideMark/>
                      </w:tcPr>
                      <w:p w14:paraId="457D2BE3"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/expert/inspector/referent/economist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gestiunea</w:t>
                        </w:r>
                        <w:proofErr w:type="spellEnd"/>
                        <w:r w:rsidRPr="00E42B7D">
                          <w:rPr>
                            <w:rFonts w:ascii="Trebuchet MS" w:hAnsi="Trebuchet MS"/>
                            <w:b/>
                            <w:bCs/>
                          </w:rPr>
                          <w:t xml:space="preserve"> </w:t>
                        </w:r>
                        <w:proofErr w:type="spellStart"/>
                        <w:r w:rsidRPr="00E42B7D">
                          <w:rPr>
                            <w:rFonts w:ascii="Trebuchet MS" w:hAnsi="Trebuchet MS"/>
                            <w:b/>
                            <w:bCs/>
                          </w:rPr>
                          <w:t>economică</w:t>
                        </w:r>
                        <w:proofErr w:type="spellEnd"/>
                      </w:p>
                    </w:tc>
                  </w:tr>
                  <w:tr w:rsidR="00EC1419" w:rsidRPr="00E42B7D" w14:paraId="2238032D" w14:textId="77777777" w:rsidTr="000277A5">
                    <w:trPr>
                      <w:trHeight w:val="255"/>
                    </w:trPr>
                    <w:tc>
                      <w:tcPr>
                        <w:tcW w:w="2547" w:type="dxa"/>
                        <w:noWrap/>
                        <w:hideMark/>
                      </w:tcPr>
                      <w:p w14:paraId="7B9D7C13" w14:textId="77777777" w:rsidR="00EC1419" w:rsidRPr="00E42B7D" w:rsidRDefault="00EC1419" w:rsidP="00EC1419">
                        <w:pPr>
                          <w:rPr>
                            <w:rFonts w:ascii="Trebuchet MS" w:hAnsi="Trebuchet MS"/>
                            <w:b/>
                            <w:bCs/>
                          </w:rPr>
                        </w:pPr>
                        <w:r w:rsidRPr="00E42B7D">
                          <w:rPr>
                            <w:rFonts w:ascii="Trebuchet MS" w:hAnsi="Trebuchet MS"/>
                            <w:b/>
                            <w:bCs/>
                          </w:rPr>
                          <w:t>263101</w:t>
                        </w:r>
                      </w:p>
                    </w:tc>
                    <w:tc>
                      <w:tcPr>
                        <w:tcW w:w="6281" w:type="dxa"/>
                        <w:noWrap/>
                        <w:hideMark/>
                      </w:tcPr>
                      <w:p w14:paraId="63ADEBB2" w14:textId="77777777" w:rsidR="00EC1419" w:rsidRPr="00E42B7D" w:rsidRDefault="00EC1419" w:rsidP="00EC1419">
                        <w:pPr>
                          <w:rPr>
                            <w:rFonts w:ascii="Trebuchet MS" w:hAnsi="Trebuchet MS"/>
                            <w:b/>
                            <w:bCs/>
                          </w:rPr>
                        </w:pPr>
                        <w:proofErr w:type="spellStart"/>
                        <w:r w:rsidRPr="00E42B7D">
                          <w:rPr>
                            <w:rFonts w:ascii="Trebuchet MS" w:hAnsi="Trebuchet MS"/>
                            <w:b/>
                            <w:bCs/>
                          </w:rPr>
                          <w:t>consilier</w:t>
                        </w:r>
                        <w:proofErr w:type="spellEnd"/>
                        <w:r w:rsidRPr="00E42B7D">
                          <w:rPr>
                            <w:rFonts w:ascii="Trebuchet MS" w:hAnsi="Trebuchet MS"/>
                            <w:b/>
                            <w:bCs/>
                          </w:rPr>
                          <w:t xml:space="preserve">/expert/inspector/referent/economist </w:t>
                        </w:r>
                        <w:proofErr w:type="spellStart"/>
                        <w:r w:rsidRPr="00E42B7D">
                          <w:rPr>
                            <w:rFonts w:ascii="Trebuchet MS" w:hAnsi="Trebuchet MS"/>
                            <w:b/>
                            <w:bCs/>
                          </w:rPr>
                          <w:t>în</w:t>
                        </w:r>
                        <w:proofErr w:type="spellEnd"/>
                        <w:r w:rsidRPr="00E42B7D">
                          <w:rPr>
                            <w:rFonts w:ascii="Trebuchet MS" w:hAnsi="Trebuchet MS"/>
                            <w:b/>
                            <w:bCs/>
                          </w:rPr>
                          <w:t xml:space="preserve"> management</w:t>
                        </w:r>
                      </w:p>
                    </w:tc>
                  </w:tr>
                  <w:tr w:rsidR="00EC1419" w:rsidRPr="00E42B7D" w14:paraId="7BF08F69" w14:textId="77777777" w:rsidTr="000277A5">
                    <w:trPr>
                      <w:trHeight w:val="255"/>
                    </w:trPr>
                    <w:tc>
                      <w:tcPr>
                        <w:tcW w:w="2547" w:type="dxa"/>
                        <w:noWrap/>
                        <w:hideMark/>
                      </w:tcPr>
                      <w:p w14:paraId="59DEA452" w14:textId="77777777" w:rsidR="00EC1419" w:rsidRPr="00E42B7D" w:rsidRDefault="00EC1419" w:rsidP="00EC1419">
                        <w:pPr>
                          <w:rPr>
                            <w:rFonts w:ascii="Trebuchet MS" w:hAnsi="Trebuchet MS"/>
                            <w:b/>
                            <w:bCs/>
                          </w:rPr>
                        </w:pPr>
                        <w:r w:rsidRPr="00E42B7D">
                          <w:rPr>
                            <w:rFonts w:ascii="Trebuchet MS" w:hAnsi="Trebuchet MS"/>
                            <w:b/>
                            <w:bCs/>
                          </w:rPr>
                          <w:t>241222</w:t>
                        </w:r>
                      </w:p>
                    </w:tc>
                    <w:tc>
                      <w:tcPr>
                        <w:tcW w:w="6281" w:type="dxa"/>
                        <w:noWrap/>
                        <w:hideMark/>
                      </w:tcPr>
                      <w:p w14:paraId="4D52C8DC" w14:textId="77777777" w:rsidR="00EC1419" w:rsidRPr="00E42B7D" w:rsidRDefault="00EC1419" w:rsidP="00EC1419">
                        <w:pPr>
                          <w:rPr>
                            <w:rFonts w:ascii="Trebuchet MS" w:hAnsi="Trebuchet MS"/>
                            <w:b/>
                            <w:bCs/>
                          </w:rPr>
                        </w:pPr>
                        <w:r w:rsidRPr="00E42B7D">
                          <w:rPr>
                            <w:rFonts w:ascii="Trebuchet MS" w:hAnsi="Trebuchet MS"/>
                            <w:b/>
                            <w:bCs/>
                          </w:rPr>
                          <w:t>consultant fiscal</w:t>
                        </w:r>
                      </w:p>
                    </w:tc>
                  </w:tr>
                  <w:tr w:rsidR="00EC1419" w:rsidRPr="00E42B7D" w14:paraId="59E25EE1" w14:textId="77777777" w:rsidTr="000277A5">
                    <w:trPr>
                      <w:trHeight w:val="255"/>
                    </w:trPr>
                    <w:tc>
                      <w:tcPr>
                        <w:tcW w:w="2547" w:type="dxa"/>
                        <w:noWrap/>
                        <w:hideMark/>
                      </w:tcPr>
                      <w:p w14:paraId="56BABA23" w14:textId="77777777" w:rsidR="00EC1419" w:rsidRPr="00E42B7D" w:rsidRDefault="00EC1419" w:rsidP="00EC1419">
                        <w:pPr>
                          <w:rPr>
                            <w:rFonts w:ascii="Trebuchet MS" w:hAnsi="Trebuchet MS"/>
                            <w:b/>
                            <w:bCs/>
                          </w:rPr>
                        </w:pPr>
                        <w:r w:rsidRPr="00E42B7D">
                          <w:rPr>
                            <w:rFonts w:ascii="Trebuchet MS" w:hAnsi="Trebuchet MS"/>
                            <w:b/>
                            <w:bCs/>
                          </w:rPr>
                          <w:t>242205</w:t>
                        </w:r>
                      </w:p>
                    </w:tc>
                    <w:tc>
                      <w:tcPr>
                        <w:tcW w:w="6281" w:type="dxa"/>
                        <w:noWrap/>
                        <w:hideMark/>
                      </w:tcPr>
                      <w:p w14:paraId="5483A874"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283046" w14:paraId="489A204C" w14:textId="77777777" w:rsidTr="000277A5">
                    <w:trPr>
                      <w:trHeight w:val="255"/>
                    </w:trPr>
                    <w:tc>
                      <w:tcPr>
                        <w:tcW w:w="2547" w:type="dxa"/>
                        <w:noWrap/>
                        <w:hideMark/>
                      </w:tcPr>
                      <w:p w14:paraId="5C5EB76D" w14:textId="77777777" w:rsidR="00EC1419" w:rsidRPr="00E42B7D" w:rsidRDefault="00EC1419" w:rsidP="00EC1419">
                        <w:pPr>
                          <w:rPr>
                            <w:rFonts w:ascii="Trebuchet MS" w:hAnsi="Trebuchet MS"/>
                            <w:b/>
                            <w:bCs/>
                          </w:rPr>
                        </w:pPr>
                        <w:r w:rsidRPr="00E42B7D">
                          <w:rPr>
                            <w:rFonts w:ascii="Trebuchet MS" w:hAnsi="Trebuchet MS"/>
                            <w:b/>
                            <w:bCs/>
                          </w:rPr>
                          <w:t>242307</w:t>
                        </w:r>
                      </w:p>
                    </w:tc>
                    <w:tc>
                      <w:tcPr>
                        <w:tcW w:w="6281" w:type="dxa"/>
                        <w:noWrap/>
                        <w:hideMark/>
                      </w:tcPr>
                      <w:p w14:paraId="38AFBAB2" w14:textId="77777777" w:rsidR="00EC1419" w:rsidRPr="005966B1" w:rsidRDefault="00EC1419" w:rsidP="00EC1419">
                        <w:pPr>
                          <w:rPr>
                            <w:rFonts w:ascii="Trebuchet MS" w:hAnsi="Trebuchet MS"/>
                            <w:b/>
                            <w:bCs/>
                            <w:lang w:val="it-IT"/>
                          </w:rPr>
                        </w:pPr>
                        <w:r w:rsidRPr="005966B1">
                          <w:rPr>
                            <w:rFonts w:ascii="Trebuchet MS" w:hAnsi="Trebuchet MS"/>
                            <w:b/>
                            <w:bCs/>
                            <w:lang w:val="it-IT"/>
                          </w:rPr>
                          <w:t>consultant în domeniul forței de muncă</w:t>
                        </w:r>
                      </w:p>
                    </w:tc>
                  </w:tr>
                  <w:tr w:rsidR="00EC1419" w:rsidRPr="00E42B7D" w14:paraId="39A81335" w14:textId="77777777" w:rsidTr="000277A5">
                    <w:trPr>
                      <w:trHeight w:val="255"/>
                    </w:trPr>
                    <w:tc>
                      <w:tcPr>
                        <w:tcW w:w="2547" w:type="dxa"/>
                        <w:noWrap/>
                        <w:hideMark/>
                      </w:tcPr>
                      <w:p w14:paraId="5BD5D115" w14:textId="77777777" w:rsidR="00EC1419" w:rsidRPr="00E42B7D" w:rsidRDefault="00EC1419" w:rsidP="00EC1419">
                        <w:pPr>
                          <w:rPr>
                            <w:rFonts w:ascii="Trebuchet MS" w:hAnsi="Trebuchet MS"/>
                            <w:b/>
                            <w:bCs/>
                          </w:rPr>
                        </w:pPr>
                        <w:r w:rsidRPr="00E42B7D">
                          <w:rPr>
                            <w:rFonts w:ascii="Trebuchet MS" w:hAnsi="Trebuchet MS"/>
                            <w:b/>
                            <w:bCs/>
                          </w:rPr>
                          <w:lastRenderedPageBreak/>
                          <w:t>251901</w:t>
                        </w:r>
                      </w:p>
                    </w:tc>
                    <w:tc>
                      <w:tcPr>
                        <w:tcW w:w="6281" w:type="dxa"/>
                        <w:noWrap/>
                        <w:hideMark/>
                      </w:tcPr>
                      <w:p w14:paraId="34C30BCA"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informatică</w:t>
                        </w:r>
                        <w:proofErr w:type="spellEnd"/>
                      </w:p>
                    </w:tc>
                  </w:tr>
                  <w:tr w:rsidR="00EC1419" w:rsidRPr="00E42B7D" w14:paraId="7E3B4D0E" w14:textId="77777777" w:rsidTr="000277A5">
                    <w:trPr>
                      <w:trHeight w:val="255"/>
                    </w:trPr>
                    <w:tc>
                      <w:tcPr>
                        <w:tcW w:w="2547" w:type="dxa"/>
                        <w:noWrap/>
                        <w:hideMark/>
                      </w:tcPr>
                      <w:p w14:paraId="7FF5B563" w14:textId="77777777" w:rsidR="00EC1419" w:rsidRPr="00E42B7D" w:rsidRDefault="00EC1419" w:rsidP="00EC1419">
                        <w:pPr>
                          <w:rPr>
                            <w:rFonts w:ascii="Trebuchet MS" w:hAnsi="Trebuchet MS"/>
                            <w:b/>
                            <w:bCs/>
                          </w:rPr>
                        </w:pPr>
                        <w:r w:rsidRPr="00E42B7D">
                          <w:rPr>
                            <w:rFonts w:ascii="Trebuchet MS" w:hAnsi="Trebuchet MS"/>
                            <w:b/>
                            <w:bCs/>
                          </w:rPr>
                          <w:t>263107</w:t>
                        </w:r>
                      </w:p>
                    </w:tc>
                    <w:tc>
                      <w:tcPr>
                        <w:tcW w:w="6281" w:type="dxa"/>
                        <w:noWrap/>
                        <w:hideMark/>
                      </w:tcPr>
                      <w:p w14:paraId="103C8EB4"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management</w:t>
                        </w:r>
                      </w:p>
                    </w:tc>
                  </w:tr>
                  <w:tr w:rsidR="00EC1419" w:rsidRPr="00E42B7D" w14:paraId="5F1D5541" w14:textId="77777777" w:rsidTr="000277A5">
                    <w:trPr>
                      <w:trHeight w:val="255"/>
                    </w:trPr>
                    <w:tc>
                      <w:tcPr>
                        <w:tcW w:w="2547" w:type="dxa"/>
                        <w:noWrap/>
                        <w:hideMark/>
                      </w:tcPr>
                      <w:p w14:paraId="4407FEBB" w14:textId="77777777" w:rsidR="00EC1419" w:rsidRPr="00E42B7D" w:rsidRDefault="00EC1419" w:rsidP="00EC1419">
                        <w:pPr>
                          <w:rPr>
                            <w:rFonts w:ascii="Trebuchet MS" w:hAnsi="Trebuchet MS"/>
                            <w:b/>
                            <w:bCs/>
                          </w:rPr>
                        </w:pPr>
                        <w:r w:rsidRPr="00E42B7D">
                          <w:rPr>
                            <w:rFonts w:ascii="Trebuchet MS" w:hAnsi="Trebuchet MS"/>
                            <w:b/>
                            <w:bCs/>
                          </w:rPr>
                          <w:t>242317</w:t>
                        </w:r>
                      </w:p>
                    </w:tc>
                    <w:tc>
                      <w:tcPr>
                        <w:tcW w:w="6281" w:type="dxa"/>
                        <w:noWrap/>
                        <w:hideMark/>
                      </w:tcPr>
                      <w:p w14:paraId="01C43476" w14:textId="77777777" w:rsidR="00EC1419" w:rsidRPr="00E42B7D" w:rsidRDefault="00EC1419" w:rsidP="00EC1419">
                        <w:pPr>
                          <w:rPr>
                            <w:rFonts w:ascii="Trebuchet MS" w:hAnsi="Trebuchet MS"/>
                            <w:b/>
                            <w:bCs/>
                          </w:rPr>
                        </w:pPr>
                        <w:r w:rsidRPr="00E42B7D">
                          <w:rPr>
                            <w:rFonts w:ascii="Trebuchet MS" w:hAnsi="Trebuchet MS"/>
                            <w:b/>
                            <w:bCs/>
                          </w:rPr>
                          <w:t xml:space="preserve">consultant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3F012BF7" w14:textId="77777777" w:rsidTr="000277A5">
                    <w:trPr>
                      <w:trHeight w:val="255"/>
                    </w:trPr>
                    <w:tc>
                      <w:tcPr>
                        <w:tcW w:w="2547" w:type="dxa"/>
                        <w:noWrap/>
                        <w:hideMark/>
                      </w:tcPr>
                      <w:p w14:paraId="035C75E9" w14:textId="77777777" w:rsidR="00EC1419" w:rsidRPr="00E42B7D" w:rsidRDefault="00EC1419" w:rsidP="00EC1419">
                        <w:pPr>
                          <w:rPr>
                            <w:rFonts w:ascii="Trebuchet MS" w:hAnsi="Trebuchet MS"/>
                            <w:b/>
                            <w:bCs/>
                          </w:rPr>
                        </w:pPr>
                        <w:r w:rsidRPr="00E42B7D">
                          <w:rPr>
                            <w:rFonts w:ascii="Trebuchet MS" w:hAnsi="Trebuchet MS"/>
                            <w:b/>
                            <w:bCs/>
                          </w:rPr>
                          <w:t>242318</w:t>
                        </w:r>
                      </w:p>
                    </w:tc>
                    <w:tc>
                      <w:tcPr>
                        <w:tcW w:w="6281" w:type="dxa"/>
                        <w:noWrap/>
                        <w:hideMark/>
                      </w:tcPr>
                      <w:p w14:paraId="0D242737" w14:textId="77777777" w:rsidR="00EC1419" w:rsidRPr="00E42B7D" w:rsidRDefault="00EC1419" w:rsidP="00EC1419">
                        <w:pPr>
                          <w:rPr>
                            <w:rFonts w:ascii="Trebuchet MS" w:hAnsi="Trebuchet MS"/>
                            <w:b/>
                            <w:bCs/>
                          </w:rPr>
                        </w:pPr>
                        <w:r w:rsidRPr="00E42B7D">
                          <w:rPr>
                            <w:rFonts w:ascii="Trebuchet MS" w:hAnsi="Trebuchet MS"/>
                            <w:b/>
                            <w:bCs/>
                          </w:rPr>
                          <w:t xml:space="preserve">consultant intern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0A920BDD" w14:textId="77777777" w:rsidTr="000277A5">
                    <w:trPr>
                      <w:trHeight w:val="255"/>
                    </w:trPr>
                    <w:tc>
                      <w:tcPr>
                        <w:tcW w:w="2547" w:type="dxa"/>
                        <w:noWrap/>
                        <w:hideMark/>
                      </w:tcPr>
                      <w:p w14:paraId="2B008B68" w14:textId="77777777" w:rsidR="00EC1419" w:rsidRPr="00E42B7D" w:rsidRDefault="00EC1419" w:rsidP="00EC1419">
                        <w:pPr>
                          <w:rPr>
                            <w:rFonts w:ascii="Trebuchet MS" w:hAnsi="Trebuchet MS"/>
                            <w:b/>
                            <w:bCs/>
                          </w:rPr>
                        </w:pPr>
                        <w:r w:rsidRPr="00E42B7D">
                          <w:rPr>
                            <w:rFonts w:ascii="Trebuchet MS" w:hAnsi="Trebuchet MS"/>
                            <w:b/>
                            <w:bCs/>
                          </w:rPr>
                          <w:t>331302</w:t>
                        </w:r>
                      </w:p>
                    </w:tc>
                    <w:tc>
                      <w:tcPr>
                        <w:tcW w:w="6281" w:type="dxa"/>
                        <w:noWrap/>
                        <w:hideMark/>
                      </w:tcPr>
                      <w:p w14:paraId="4EF0E51B"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w:t>
                        </w:r>
                        <w:proofErr w:type="spellEnd"/>
                      </w:p>
                    </w:tc>
                  </w:tr>
                  <w:tr w:rsidR="00EC1419" w:rsidRPr="00E42B7D" w14:paraId="449E3FA5" w14:textId="77777777" w:rsidTr="000277A5">
                    <w:trPr>
                      <w:trHeight w:val="255"/>
                    </w:trPr>
                    <w:tc>
                      <w:tcPr>
                        <w:tcW w:w="2547" w:type="dxa"/>
                        <w:noWrap/>
                        <w:hideMark/>
                      </w:tcPr>
                      <w:p w14:paraId="1FDDC29A" w14:textId="77777777" w:rsidR="00EC1419" w:rsidRPr="00E42B7D" w:rsidRDefault="00EC1419" w:rsidP="00EC1419">
                        <w:pPr>
                          <w:rPr>
                            <w:rFonts w:ascii="Trebuchet MS" w:hAnsi="Trebuchet MS"/>
                            <w:b/>
                            <w:bCs/>
                          </w:rPr>
                        </w:pPr>
                        <w:r w:rsidRPr="00E42B7D">
                          <w:rPr>
                            <w:rFonts w:ascii="Trebuchet MS" w:hAnsi="Trebuchet MS"/>
                            <w:b/>
                            <w:bCs/>
                          </w:rPr>
                          <w:t>331306</w:t>
                        </w:r>
                      </w:p>
                    </w:tc>
                    <w:tc>
                      <w:tcPr>
                        <w:tcW w:w="6281" w:type="dxa"/>
                        <w:noWrap/>
                        <w:hideMark/>
                      </w:tcPr>
                      <w:p w14:paraId="197F52F5"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w:t>
                        </w:r>
                        <w:proofErr w:type="spellEnd"/>
                        <w:r w:rsidRPr="00E42B7D">
                          <w:rPr>
                            <w:rFonts w:ascii="Trebuchet MS" w:hAnsi="Trebuchet MS"/>
                            <w:b/>
                            <w:bCs/>
                          </w:rPr>
                          <w:t xml:space="preserve"> </w:t>
                        </w:r>
                        <w:proofErr w:type="spellStart"/>
                        <w:r w:rsidRPr="00E42B7D">
                          <w:rPr>
                            <w:rFonts w:ascii="Trebuchet MS" w:hAnsi="Trebuchet MS"/>
                            <w:b/>
                            <w:bCs/>
                          </w:rPr>
                          <w:t>bugetar</w:t>
                        </w:r>
                        <w:proofErr w:type="spellEnd"/>
                      </w:p>
                    </w:tc>
                  </w:tr>
                  <w:tr w:rsidR="00EC1419" w:rsidRPr="00E42B7D" w14:paraId="37100837" w14:textId="77777777" w:rsidTr="000277A5">
                    <w:trPr>
                      <w:trHeight w:val="255"/>
                    </w:trPr>
                    <w:tc>
                      <w:tcPr>
                        <w:tcW w:w="2547" w:type="dxa"/>
                        <w:noWrap/>
                        <w:hideMark/>
                      </w:tcPr>
                      <w:p w14:paraId="05FC7117" w14:textId="77777777" w:rsidR="00EC1419" w:rsidRPr="00E42B7D" w:rsidRDefault="00EC1419" w:rsidP="00EC1419">
                        <w:pPr>
                          <w:rPr>
                            <w:rFonts w:ascii="Trebuchet MS" w:hAnsi="Trebuchet MS"/>
                            <w:b/>
                            <w:bCs/>
                          </w:rPr>
                        </w:pPr>
                        <w:r w:rsidRPr="00E42B7D">
                          <w:rPr>
                            <w:rFonts w:ascii="Trebuchet MS" w:hAnsi="Trebuchet MS"/>
                            <w:b/>
                            <w:bCs/>
                          </w:rPr>
                          <w:t>431202</w:t>
                        </w:r>
                      </w:p>
                    </w:tc>
                    <w:tc>
                      <w:tcPr>
                        <w:tcW w:w="6281" w:type="dxa"/>
                        <w:noWrap/>
                        <w:hideMark/>
                      </w:tcPr>
                      <w:p w14:paraId="408B3228"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w:t>
                        </w:r>
                        <w:proofErr w:type="spellEnd"/>
                        <w:r w:rsidRPr="00E42B7D">
                          <w:rPr>
                            <w:rFonts w:ascii="Trebuchet MS" w:hAnsi="Trebuchet MS"/>
                            <w:b/>
                            <w:bCs/>
                          </w:rPr>
                          <w:t xml:space="preserve"> </w:t>
                        </w:r>
                        <w:proofErr w:type="spellStart"/>
                        <w:r w:rsidRPr="00E42B7D">
                          <w:rPr>
                            <w:rFonts w:ascii="Trebuchet MS" w:hAnsi="Trebuchet MS"/>
                            <w:b/>
                            <w:bCs/>
                          </w:rPr>
                          <w:t>financiar</w:t>
                        </w:r>
                        <w:proofErr w:type="spellEnd"/>
                        <w:r w:rsidRPr="00E42B7D">
                          <w:rPr>
                            <w:rFonts w:ascii="Trebuchet MS" w:hAnsi="Trebuchet MS"/>
                            <w:b/>
                            <w:bCs/>
                          </w:rPr>
                          <w:t xml:space="preserve"> </w:t>
                        </w:r>
                        <w:proofErr w:type="spellStart"/>
                        <w:r w:rsidRPr="00E42B7D">
                          <w:rPr>
                            <w:rFonts w:ascii="Trebuchet MS" w:hAnsi="Trebuchet MS"/>
                            <w:b/>
                            <w:bCs/>
                          </w:rPr>
                          <w:t>bancar</w:t>
                        </w:r>
                        <w:proofErr w:type="spellEnd"/>
                      </w:p>
                    </w:tc>
                  </w:tr>
                  <w:tr w:rsidR="00EC1419" w:rsidRPr="00E42B7D" w14:paraId="54E4EF58" w14:textId="77777777" w:rsidTr="000277A5">
                    <w:trPr>
                      <w:trHeight w:val="255"/>
                    </w:trPr>
                    <w:tc>
                      <w:tcPr>
                        <w:tcW w:w="2547" w:type="dxa"/>
                        <w:noWrap/>
                        <w:hideMark/>
                      </w:tcPr>
                      <w:p w14:paraId="7D17FE18" w14:textId="77777777" w:rsidR="00EC1419" w:rsidRPr="00E42B7D" w:rsidRDefault="00EC1419" w:rsidP="00EC1419">
                        <w:pPr>
                          <w:rPr>
                            <w:rFonts w:ascii="Trebuchet MS" w:hAnsi="Trebuchet MS"/>
                            <w:b/>
                            <w:bCs/>
                          </w:rPr>
                        </w:pPr>
                        <w:r w:rsidRPr="00E42B7D">
                          <w:rPr>
                            <w:rFonts w:ascii="Trebuchet MS" w:hAnsi="Trebuchet MS"/>
                            <w:b/>
                            <w:bCs/>
                          </w:rPr>
                          <w:t>121120</w:t>
                        </w:r>
                      </w:p>
                    </w:tc>
                    <w:tc>
                      <w:tcPr>
                        <w:tcW w:w="6281" w:type="dxa"/>
                        <w:noWrap/>
                        <w:hideMark/>
                      </w:tcPr>
                      <w:p w14:paraId="1C7BCFF0" w14:textId="77777777" w:rsidR="00EC1419" w:rsidRPr="00E42B7D" w:rsidRDefault="00EC1419" w:rsidP="00EC1419">
                        <w:pPr>
                          <w:rPr>
                            <w:rFonts w:ascii="Trebuchet MS" w:hAnsi="Trebuchet MS"/>
                            <w:b/>
                            <w:bCs/>
                          </w:rPr>
                        </w:pPr>
                        <w:proofErr w:type="spellStart"/>
                        <w:r w:rsidRPr="00E42B7D">
                          <w:rPr>
                            <w:rFonts w:ascii="Trebuchet MS" w:hAnsi="Trebuchet MS"/>
                            <w:b/>
                            <w:bCs/>
                          </w:rPr>
                          <w:t>contabil-șef</w:t>
                        </w:r>
                        <w:proofErr w:type="spellEnd"/>
                      </w:p>
                    </w:tc>
                  </w:tr>
                  <w:tr w:rsidR="00EC1419" w:rsidRPr="008F394B" w14:paraId="014A4FDA" w14:textId="77777777" w:rsidTr="000277A5">
                    <w:trPr>
                      <w:trHeight w:val="255"/>
                    </w:trPr>
                    <w:tc>
                      <w:tcPr>
                        <w:tcW w:w="2547" w:type="dxa"/>
                        <w:noWrap/>
                        <w:hideMark/>
                      </w:tcPr>
                      <w:p w14:paraId="6DBEF5E8" w14:textId="77777777" w:rsidR="00EC1419" w:rsidRPr="00E42B7D" w:rsidRDefault="00EC1419" w:rsidP="00EC1419">
                        <w:pPr>
                          <w:rPr>
                            <w:rFonts w:ascii="Trebuchet MS" w:hAnsi="Trebuchet MS"/>
                            <w:b/>
                            <w:bCs/>
                          </w:rPr>
                        </w:pPr>
                        <w:r w:rsidRPr="00E42B7D">
                          <w:rPr>
                            <w:rFonts w:ascii="Trebuchet MS" w:hAnsi="Trebuchet MS"/>
                            <w:b/>
                            <w:bCs/>
                          </w:rPr>
                          <w:t>121112</w:t>
                        </w:r>
                      </w:p>
                    </w:tc>
                    <w:tc>
                      <w:tcPr>
                        <w:tcW w:w="6281" w:type="dxa"/>
                        <w:noWrap/>
                        <w:hideMark/>
                      </w:tcPr>
                      <w:p w14:paraId="51ECB78C" w14:textId="77777777" w:rsidR="00EC1419" w:rsidRPr="008F394B" w:rsidRDefault="00EC1419" w:rsidP="00EC1419">
                        <w:pPr>
                          <w:rPr>
                            <w:rFonts w:ascii="Trebuchet MS" w:hAnsi="Trebuchet MS"/>
                            <w:b/>
                            <w:bCs/>
                            <w:lang w:val="pt-BR"/>
                          </w:rPr>
                        </w:pPr>
                        <w:r w:rsidRPr="008F394B">
                          <w:rPr>
                            <w:rFonts w:ascii="Trebuchet MS" w:hAnsi="Trebuchet MS"/>
                            <w:b/>
                            <w:bCs/>
                            <w:lang w:val="pt-BR"/>
                          </w:rPr>
                          <w:t>contabil-șef/director financiar/bancă/societate de leasing</w:t>
                        </w:r>
                      </w:p>
                    </w:tc>
                  </w:tr>
                  <w:tr w:rsidR="00EC1419" w:rsidRPr="00E42B7D" w14:paraId="06064E02" w14:textId="77777777" w:rsidTr="000277A5">
                    <w:trPr>
                      <w:trHeight w:val="255"/>
                    </w:trPr>
                    <w:tc>
                      <w:tcPr>
                        <w:tcW w:w="2547" w:type="dxa"/>
                        <w:noWrap/>
                        <w:hideMark/>
                      </w:tcPr>
                      <w:p w14:paraId="1AE61771" w14:textId="77777777" w:rsidR="00EC1419" w:rsidRPr="00E42B7D" w:rsidRDefault="00EC1419" w:rsidP="00EC1419">
                        <w:pPr>
                          <w:rPr>
                            <w:rFonts w:ascii="Trebuchet MS" w:hAnsi="Trebuchet MS"/>
                            <w:b/>
                            <w:bCs/>
                          </w:rPr>
                        </w:pPr>
                        <w:r w:rsidRPr="00E42B7D">
                          <w:rPr>
                            <w:rFonts w:ascii="Trebuchet MS" w:hAnsi="Trebuchet MS"/>
                            <w:b/>
                            <w:bCs/>
                          </w:rPr>
                          <w:t>122313</w:t>
                        </w:r>
                      </w:p>
                    </w:tc>
                    <w:tc>
                      <w:tcPr>
                        <w:tcW w:w="6281" w:type="dxa"/>
                        <w:noWrap/>
                        <w:hideMark/>
                      </w:tcPr>
                      <w:p w14:paraId="081E1B34" w14:textId="77777777" w:rsidR="00EC1419" w:rsidRPr="00E42B7D" w:rsidRDefault="00EC1419" w:rsidP="00EC1419">
                        <w:pPr>
                          <w:rPr>
                            <w:rFonts w:ascii="Trebuchet MS" w:hAnsi="Trebuchet MS"/>
                            <w:b/>
                            <w:bCs/>
                          </w:rPr>
                        </w:pPr>
                        <w:r w:rsidRPr="00E42B7D">
                          <w:rPr>
                            <w:rFonts w:ascii="Trebuchet MS" w:hAnsi="Trebuchet MS"/>
                            <w:b/>
                            <w:bCs/>
                          </w:rPr>
                          <w:t xml:space="preserve">director </w:t>
                        </w:r>
                        <w:proofErr w:type="spellStart"/>
                        <w:r w:rsidRPr="00E42B7D">
                          <w:rPr>
                            <w:rFonts w:ascii="Trebuchet MS" w:hAnsi="Trebuchet MS"/>
                            <w:b/>
                            <w:bCs/>
                          </w:rPr>
                          <w:t>proiect</w:t>
                        </w:r>
                        <w:proofErr w:type="spellEnd"/>
                      </w:p>
                    </w:tc>
                  </w:tr>
                  <w:tr w:rsidR="00EC1419" w:rsidRPr="00E42B7D" w14:paraId="6940D81F" w14:textId="77777777" w:rsidTr="000277A5">
                    <w:trPr>
                      <w:trHeight w:val="255"/>
                    </w:trPr>
                    <w:tc>
                      <w:tcPr>
                        <w:tcW w:w="2547" w:type="dxa"/>
                        <w:noWrap/>
                        <w:hideMark/>
                      </w:tcPr>
                      <w:p w14:paraId="3AEB4FB9" w14:textId="77777777" w:rsidR="00EC1419" w:rsidRPr="00E42B7D" w:rsidRDefault="00EC1419" w:rsidP="00EC1419">
                        <w:pPr>
                          <w:rPr>
                            <w:rFonts w:ascii="Trebuchet MS" w:hAnsi="Trebuchet MS"/>
                            <w:b/>
                            <w:bCs/>
                          </w:rPr>
                        </w:pPr>
                        <w:r w:rsidRPr="00E42B7D">
                          <w:rPr>
                            <w:rFonts w:ascii="Trebuchet MS" w:hAnsi="Trebuchet MS"/>
                            <w:b/>
                            <w:bCs/>
                          </w:rPr>
                          <w:t>242405</w:t>
                        </w:r>
                      </w:p>
                    </w:tc>
                    <w:tc>
                      <w:tcPr>
                        <w:tcW w:w="6281" w:type="dxa"/>
                        <w:noWrap/>
                        <w:hideMark/>
                      </w:tcPr>
                      <w:p w14:paraId="705E35BF" w14:textId="77777777" w:rsidR="00EC1419" w:rsidRPr="00E42B7D" w:rsidRDefault="00EC1419" w:rsidP="00EC1419">
                        <w:pPr>
                          <w:rPr>
                            <w:rFonts w:ascii="Trebuchet MS" w:hAnsi="Trebuchet MS"/>
                            <w:b/>
                            <w:bCs/>
                          </w:rPr>
                        </w:pPr>
                        <w:r w:rsidRPr="00E42B7D">
                          <w:rPr>
                            <w:rFonts w:ascii="Trebuchet MS" w:hAnsi="Trebuchet MS"/>
                            <w:b/>
                            <w:bCs/>
                          </w:rPr>
                          <w:t xml:space="preserve">evaluator de </w:t>
                        </w:r>
                        <w:proofErr w:type="spellStart"/>
                        <w:r w:rsidRPr="00E42B7D">
                          <w:rPr>
                            <w:rFonts w:ascii="Trebuchet MS" w:hAnsi="Trebuchet MS"/>
                            <w:b/>
                            <w:bCs/>
                          </w:rPr>
                          <w:t>competențe</w:t>
                        </w:r>
                        <w:proofErr w:type="spellEnd"/>
                        <w:r w:rsidRPr="00E42B7D">
                          <w:rPr>
                            <w:rFonts w:ascii="Trebuchet MS" w:hAnsi="Trebuchet MS"/>
                            <w:b/>
                            <w:bCs/>
                          </w:rPr>
                          <w:t xml:space="preserve"> </w:t>
                        </w:r>
                        <w:proofErr w:type="spellStart"/>
                        <w:r w:rsidRPr="00E42B7D">
                          <w:rPr>
                            <w:rFonts w:ascii="Trebuchet MS" w:hAnsi="Trebuchet MS"/>
                            <w:b/>
                            <w:bCs/>
                          </w:rPr>
                          <w:t>profesionale</w:t>
                        </w:r>
                        <w:proofErr w:type="spellEnd"/>
                      </w:p>
                    </w:tc>
                  </w:tr>
                  <w:tr w:rsidR="00EC1419" w:rsidRPr="00E42B7D" w14:paraId="2C3A0392" w14:textId="77777777" w:rsidTr="000277A5">
                    <w:trPr>
                      <w:trHeight w:val="255"/>
                    </w:trPr>
                    <w:tc>
                      <w:tcPr>
                        <w:tcW w:w="2547" w:type="dxa"/>
                        <w:noWrap/>
                        <w:hideMark/>
                      </w:tcPr>
                      <w:p w14:paraId="77B0014A" w14:textId="77777777" w:rsidR="00EC1419" w:rsidRPr="00E42B7D" w:rsidRDefault="00EC1419" w:rsidP="00EC1419">
                        <w:pPr>
                          <w:rPr>
                            <w:rFonts w:ascii="Trebuchet MS" w:hAnsi="Trebuchet MS"/>
                            <w:b/>
                            <w:bCs/>
                          </w:rPr>
                        </w:pPr>
                        <w:r w:rsidRPr="00E42B7D">
                          <w:rPr>
                            <w:rFonts w:ascii="Trebuchet MS" w:hAnsi="Trebuchet MS"/>
                            <w:b/>
                            <w:bCs/>
                          </w:rPr>
                          <w:t>242409</w:t>
                        </w:r>
                      </w:p>
                    </w:tc>
                    <w:tc>
                      <w:tcPr>
                        <w:tcW w:w="6281" w:type="dxa"/>
                        <w:noWrap/>
                        <w:hideMark/>
                      </w:tcPr>
                      <w:p w14:paraId="362E6088" w14:textId="77777777" w:rsidR="00EC1419" w:rsidRPr="00E42B7D" w:rsidRDefault="00EC1419" w:rsidP="00EC1419">
                        <w:pPr>
                          <w:rPr>
                            <w:rFonts w:ascii="Trebuchet MS" w:hAnsi="Trebuchet MS"/>
                            <w:b/>
                            <w:bCs/>
                          </w:rPr>
                        </w:pPr>
                        <w:r w:rsidRPr="00E42B7D">
                          <w:rPr>
                            <w:rFonts w:ascii="Trebuchet MS" w:hAnsi="Trebuchet MS"/>
                            <w:b/>
                            <w:bCs/>
                          </w:rPr>
                          <w:t xml:space="preserve">evaluator de </w:t>
                        </w:r>
                        <w:proofErr w:type="spellStart"/>
                        <w:r w:rsidRPr="00E42B7D">
                          <w:rPr>
                            <w:rFonts w:ascii="Trebuchet MS" w:hAnsi="Trebuchet MS"/>
                            <w:b/>
                            <w:bCs/>
                          </w:rPr>
                          <w:t>evaluatori</w:t>
                        </w:r>
                        <w:proofErr w:type="spellEnd"/>
                      </w:p>
                    </w:tc>
                  </w:tr>
                  <w:tr w:rsidR="00EC1419" w:rsidRPr="008F394B" w14:paraId="6F52FBC1" w14:textId="77777777" w:rsidTr="000277A5">
                    <w:trPr>
                      <w:trHeight w:val="255"/>
                    </w:trPr>
                    <w:tc>
                      <w:tcPr>
                        <w:tcW w:w="2547" w:type="dxa"/>
                        <w:noWrap/>
                        <w:hideMark/>
                      </w:tcPr>
                      <w:p w14:paraId="48A7BA6D" w14:textId="77777777" w:rsidR="00EC1419" w:rsidRPr="00E42B7D" w:rsidRDefault="00EC1419" w:rsidP="00EC1419">
                        <w:pPr>
                          <w:rPr>
                            <w:rFonts w:ascii="Trebuchet MS" w:hAnsi="Trebuchet MS"/>
                            <w:b/>
                            <w:bCs/>
                          </w:rPr>
                        </w:pPr>
                        <w:r w:rsidRPr="00E42B7D">
                          <w:rPr>
                            <w:rFonts w:ascii="Trebuchet MS" w:hAnsi="Trebuchet MS"/>
                            <w:b/>
                            <w:bCs/>
                          </w:rPr>
                          <w:t>242408</w:t>
                        </w:r>
                      </w:p>
                    </w:tc>
                    <w:tc>
                      <w:tcPr>
                        <w:tcW w:w="6281" w:type="dxa"/>
                        <w:noWrap/>
                        <w:hideMark/>
                      </w:tcPr>
                      <w:p w14:paraId="65A7BEE3" w14:textId="77777777" w:rsidR="00EC1419" w:rsidRPr="008F394B" w:rsidRDefault="00EC1419" w:rsidP="00EC1419">
                        <w:pPr>
                          <w:rPr>
                            <w:rFonts w:ascii="Trebuchet MS" w:hAnsi="Trebuchet MS"/>
                            <w:b/>
                            <w:bCs/>
                            <w:lang w:val="pt-BR"/>
                          </w:rPr>
                        </w:pPr>
                        <w:r w:rsidRPr="008F394B">
                          <w:rPr>
                            <w:rFonts w:ascii="Trebuchet MS" w:hAnsi="Trebuchet MS"/>
                            <w:b/>
                            <w:bCs/>
                            <w:lang w:val="pt-BR"/>
                          </w:rPr>
                          <w:t>evaluator de furnizori și programe de formare</w:t>
                        </w:r>
                      </w:p>
                    </w:tc>
                  </w:tr>
                  <w:tr w:rsidR="00EC1419" w:rsidRPr="00E42B7D" w14:paraId="21C39076" w14:textId="77777777" w:rsidTr="000277A5">
                    <w:trPr>
                      <w:trHeight w:val="255"/>
                    </w:trPr>
                    <w:tc>
                      <w:tcPr>
                        <w:tcW w:w="2547" w:type="dxa"/>
                        <w:noWrap/>
                        <w:hideMark/>
                      </w:tcPr>
                      <w:p w14:paraId="5D910D87" w14:textId="77777777" w:rsidR="00EC1419" w:rsidRPr="00E42B7D" w:rsidRDefault="00EC1419" w:rsidP="00EC1419">
                        <w:pPr>
                          <w:rPr>
                            <w:rFonts w:ascii="Trebuchet MS" w:hAnsi="Trebuchet MS"/>
                            <w:b/>
                            <w:bCs/>
                          </w:rPr>
                        </w:pPr>
                        <w:r w:rsidRPr="00E42B7D">
                          <w:rPr>
                            <w:rFonts w:ascii="Trebuchet MS" w:hAnsi="Trebuchet MS"/>
                            <w:b/>
                            <w:bCs/>
                          </w:rPr>
                          <w:t>242410</w:t>
                        </w:r>
                      </w:p>
                    </w:tc>
                    <w:tc>
                      <w:tcPr>
                        <w:tcW w:w="6281" w:type="dxa"/>
                        <w:noWrap/>
                        <w:hideMark/>
                      </w:tcPr>
                      <w:p w14:paraId="20C0DBF9" w14:textId="77777777" w:rsidR="00EC1419" w:rsidRPr="00E42B7D" w:rsidRDefault="00EC1419" w:rsidP="00EC1419">
                        <w:pPr>
                          <w:rPr>
                            <w:rFonts w:ascii="Trebuchet MS" w:hAnsi="Trebuchet MS"/>
                            <w:b/>
                            <w:bCs/>
                          </w:rPr>
                        </w:pPr>
                        <w:r w:rsidRPr="00E42B7D">
                          <w:rPr>
                            <w:rFonts w:ascii="Trebuchet MS" w:hAnsi="Trebuchet MS"/>
                            <w:b/>
                            <w:bCs/>
                          </w:rPr>
                          <w:t>evaluator extern</w:t>
                        </w:r>
                      </w:p>
                    </w:tc>
                  </w:tr>
                  <w:tr w:rsidR="00EC1419" w:rsidRPr="00E42B7D" w14:paraId="2BF07B94" w14:textId="77777777" w:rsidTr="000277A5">
                    <w:trPr>
                      <w:trHeight w:val="255"/>
                    </w:trPr>
                    <w:tc>
                      <w:tcPr>
                        <w:tcW w:w="2547" w:type="dxa"/>
                        <w:noWrap/>
                        <w:hideMark/>
                      </w:tcPr>
                      <w:p w14:paraId="6689D0C3" w14:textId="77777777" w:rsidR="00EC1419" w:rsidRPr="00E42B7D" w:rsidRDefault="00EC1419" w:rsidP="00EC1419">
                        <w:pPr>
                          <w:rPr>
                            <w:rFonts w:ascii="Trebuchet MS" w:hAnsi="Trebuchet MS"/>
                            <w:b/>
                            <w:bCs/>
                          </w:rPr>
                        </w:pPr>
                        <w:r w:rsidRPr="00E42B7D">
                          <w:rPr>
                            <w:rFonts w:ascii="Trebuchet MS" w:hAnsi="Trebuchet MS"/>
                            <w:b/>
                            <w:bCs/>
                          </w:rPr>
                          <w:t>241263</w:t>
                        </w:r>
                      </w:p>
                    </w:tc>
                    <w:tc>
                      <w:tcPr>
                        <w:tcW w:w="6281" w:type="dxa"/>
                        <w:noWrap/>
                        <w:hideMark/>
                      </w:tcPr>
                      <w:p w14:paraId="501AB722" w14:textId="77777777" w:rsidR="00EC1419" w:rsidRPr="00E42B7D" w:rsidRDefault="00EC1419" w:rsidP="00EC1419">
                        <w:pPr>
                          <w:rPr>
                            <w:rFonts w:ascii="Trebuchet MS" w:hAnsi="Trebuchet MS"/>
                            <w:b/>
                            <w:bCs/>
                          </w:rPr>
                        </w:pPr>
                        <w:r w:rsidRPr="00E42B7D">
                          <w:rPr>
                            <w:rFonts w:ascii="Trebuchet MS" w:hAnsi="Trebuchet MS"/>
                            <w:b/>
                            <w:bCs/>
                          </w:rPr>
                          <w:t xml:space="preserve">evaluator </w:t>
                        </w:r>
                        <w:proofErr w:type="spellStart"/>
                        <w:r w:rsidRPr="00E42B7D">
                          <w:rPr>
                            <w:rFonts w:ascii="Trebuchet MS" w:hAnsi="Trebuchet MS"/>
                            <w:b/>
                            <w:bCs/>
                          </w:rPr>
                          <w:t>proiecte</w:t>
                        </w:r>
                        <w:proofErr w:type="spellEnd"/>
                      </w:p>
                    </w:tc>
                  </w:tr>
                  <w:tr w:rsidR="00EC1419" w:rsidRPr="008F394B" w14:paraId="4BCCCC7D" w14:textId="77777777" w:rsidTr="000277A5">
                    <w:trPr>
                      <w:trHeight w:val="255"/>
                    </w:trPr>
                    <w:tc>
                      <w:tcPr>
                        <w:tcW w:w="2547" w:type="dxa"/>
                        <w:noWrap/>
                        <w:hideMark/>
                      </w:tcPr>
                      <w:p w14:paraId="43C1A9A4" w14:textId="77777777" w:rsidR="00EC1419" w:rsidRPr="00E42B7D" w:rsidRDefault="00EC1419" w:rsidP="00EC1419">
                        <w:pPr>
                          <w:rPr>
                            <w:rFonts w:ascii="Trebuchet MS" w:hAnsi="Trebuchet MS"/>
                            <w:b/>
                            <w:bCs/>
                          </w:rPr>
                        </w:pPr>
                        <w:r w:rsidRPr="00E42B7D">
                          <w:rPr>
                            <w:rFonts w:ascii="Trebuchet MS" w:hAnsi="Trebuchet MS"/>
                            <w:b/>
                            <w:bCs/>
                          </w:rPr>
                          <w:t>242213</w:t>
                        </w:r>
                      </w:p>
                    </w:tc>
                    <w:tc>
                      <w:tcPr>
                        <w:tcW w:w="6281" w:type="dxa"/>
                        <w:noWrap/>
                        <w:hideMark/>
                      </w:tcPr>
                      <w:p w14:paraId="7795E05A" w14:textId="77777777" w:rsidR="00EC1419" w:rsidRPr="005966B1" w:rsidRDefault="00EC1419" w:rsidP="00EC1419">
                        <w:pPr>
                          <w:rPr>
                            <w:rFonts w:ascii="Trebuchet MS" w:hAnsi="Trebuchet MS"/>
                            <w:b/>
                            <w:bCs/>
                            <w:lang w:val="it-IT"/>
                          </w:rPr>
                        </w:pPr>
                        <w:r w:rsidRPr="005966B1">
                          <w:rPr>
                            <w:rFonts w:ascii="Trebuchet MS" w:hAnsi="Trebuchet MS"/>
                            <w:b/>
                            <w:bCs/>
                            <w:lang w:val="it-IT"/>
                          </w:rPr>
                          <w:t>expert accesare fonduri structurale și de coeziune europene</w:t>
                        </w:r>
                      </w:p>
                    </w:tc>
                  </w:tr>
                  <w:tr w:rsidR="00EC1419" w:rsidRPr="00E42B7D" w14:paraId="650A9FAF" w14:textId="77777777" w:rsidTr="000277A5">
                    <w:trPr>
                      <w:trHeight w:val="255"/>
                    </w:trPr>
                    <w:tc>
                      <w:tcPr>
                        <w:tcW w:w="2547" w:type="dxa"/>
                        <w:noWrap/>
                        <w:hideMark/>
                      </w:tcPr>
                      <w:p w14:paraId="0ACDB18D" w14:textId="77777777" w:rsidR="00EC1419" w:rsidRPr="00E42B7D" w:rsidRDefault="00EC1419" w:rsidP="00EC1419">
                        <w:pPr>
                          <w:rPr>
                            <w:rFonts w:ascii="Trebuchet MS" w:hAnsi="Trebuchet MS"/>
                            <w:b/>
                            <w:bCs/>
                          </w:rPr>
                        </w:pPr>
                        <w:r w:rsidRPr="00E42B7D">
                          <w:rPr>
                            <w:rFonts w:ascii="Trebuchet MS" w:hAnsi="Trebuchet MS"/>
                            <w:b/>
                            <w:bCs/>
                          </w:rPr>
                          <w:t>214946</w:t>
                        </w:r>
                      </w:p>
                    </w:tc>
                    <w:tc>
                      <w:tcPr>
                        <w:tcW w:w="6281" w:type="dxa"/>
                        <w:noWrap/>
                        <w:hideMark/>
                      </w:tcPr>
                      <w:p w14:paraId="10213568"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achiziții</w:t>
                        </w:r>
                        <w:proofErr w:type="spellEnd"/>
                        <w:r w:rsidRPr="00E42B7D">
                          <w:rPr>
                            <w:rFonts w:ascii="Trebuchet MS" w:hAnsi="Trebuchet MS"/>
                            <w:b/>
                            <w:bCs/>
                          </w:rPr>
                          <w:t xml:space="preserve"> </w:t>
                        </w:r>
                        <w:proofErr w:type="spellStart"/>
                        <w:r w:rsidRPr="00E42B7D">
                          <w:rPr>
                            <w:rFonts w:ascii="Trebuchet MS" w:hAnsi="Trebuchet MS"/>
                            <w:b/>
                            <w:bCs/>
                          </w:rPr>
                          <w:t>publice</w:t>
                        </w:r>
                        <w:proofErr w:type="spellEnd"/>
                      </w:p>
                    </w:tc>
                  </w:tr>
                  <w:tr w:rsidR="00EC1419" w:rsidRPr="00E42B7D" w14:paraId="470D18E1" w14:textId="77777777" w:rsidTr="000277A5">
                    <w:trPr>
                      <w:trHeight w:val="255"/>
                    </w:trPr>
                    <w:tc>
                      <w:tcPr>
                        <w:tcW w:w="2547" w:type="dxa"/>
                        <w:noWrap/>
                        <w:hideMark/>
                      </w:tcPr>
                      <w:p w14:paraId="639CF2A9" w14:textId="77777777" w:rsidR="00EC1419" w:rsidRPr="00E42B7D" w:rsidRDefault="00EC1419" w:rsidP="00EC1419">
                        <w:pPr>
                          <w:rPr>
                            <w:rFonts w:ascii="Trebuchet MS" w:hAnsi="Trebuchet MS"/>
                            <w:b/>
                            <w:bCs/>
                          </w:rPr>
                        </w:pPr>
                        <w:r w:rsidRPr="00E42B7D">
                          <w:rPr>
                            <w:rFonts w:ascii="Trebuchet MS" w:hAnsi="Trebuchet MS"/>
                            <w:b/>
                            <w:bCs/>
                          </w:rPr>
                          <w:t>242202</w:t>
                        </w:r>
                      </w:p>
                    </w:tc>
                    <w:tc>
                      <w:tcPr>
                        <w:tcW w:w="6281" w:type="dxa"/>
                        <w:noWrap/>
                        <w:hideMark/>
                      </w:tcPr>
                      <w:p w14:paraId="1716216D"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8F394B" w14:paraId="07A8D4DF" w14:textId="77777777" w:rsidTr="000277A5">
                    <w:trPr>
                      <w:trHeight w:val="255"/>
                    </w:trPr>
                    <w:tc>
                      <w:tcPr>
                        <w:tcW w:w="2547" w:type="dxa"/>
                        <w:noWrap/>
                        <w:hideMark/>
                      </w:tcPr>
                      <w:p w14:paraId="5C80581D" w14:textId="77777777" w:rsidR="00EC1419" w:rsidRPr="00E42B7D" w:rsidRDefault="00EC1419" w:rsidP="00EC1419">
                        <w:pPr>
                          <w:rPr>
                            <w:rFonts w:ascii="Trebuchet MS" w:hAnsi="Trebuchet MS"/>
                            <w:b/>
                            <w:bCs/>
                          </w:rPr>
                        </w:pPr>
                        <w:r w:rsidRPr="00E42B7D">
                          <w:rPr>
                            <w:rFonts w:ascii="Trebuchet MS" w:hAnsi="Trebuchet MS"/>
                            <w:b/>
                            <w:bCs/>
                          </w:rPr>
                          <w:t>241261</w:t>
                        </w:r>
                      </w:p>
                    </w:tc>
                    <w:tc>
                      <w:tcPr>
                        <w:tcW w:w="6281" w:type="dxa"/>
                        <w:noWrap/>
                        <w:hideMark/>
                      </w:tcPr>
                      <w:p w14:paraId="42C12B59" w14:textId="77777777" w:rsidR="00EC1419" w:rsidRPr="005966B1" w:rsidRDefault="00EC1419" w:rsidP="00EC1419">
                        <w:pPr>
                          <w:rPr>
                            <w:rFonts w:ascii="Trebuchet MS" w:hAnsi="Trebuchet MS"/>
                            <w:b/>
                            <w:bCs/>
                            <w:lang w:val="it-IT"/>
                          </w:rPr>
                        </w:pPr>
                        <w:r w:rsidRPr="005966B1">
                          <w:rPr>
                            <w:rFonts w:ascii="Trebuchet MS" w:hAnsi="Trebuchet MS"/>
                            <w:b/>
                            <w:bCs/>
                            <w:lang w:val="it-IT"/>
                          </w:rPr>
                          <w:t>expert elaborare-evaluare documentații achiziții investiționale</w:t>
                        </w:r>
                      </w:p>
                    </w:tc>
                  </w:tr>
                  <w:tr w:rsidR="00EC1419" w:rsidRPr="00E42B7D" w14:paraId="2A3F76F2" w14:textId="77777777" w:rsidTr="000277A5">
                    <w:trPr>
                      <w:trHeight w:val="255"/>
                    </w:trPr>
                    <w:tc>
                      <w:tcPr>
                        <w:tcW w:w="2547" w:type="dxa"/>
                        <w:noWrap/>
                        <w:hideMark/>
                      </w:tcPr>
                      <w:p w14:paraId="72FB12D3" w14:textId="77777777" w:rsidR="00EC1419" w:rsidRPr="00E42B7D" w:rsidRDefault="00EC1419" w:rsidP="00EC1419">
                        <w:pPr>
                          <w:rPr>
                            <w:rFonts w:ascii="Trebuchet MS" w:hAnsi="Trebuchet MS"/>
                            <w:b/>
                            <w:bCs/>
                          </w:rPr>
                        </w:pPr>
                        <w:r w:rsidRPr="00E42B7D">
                          <w:rPr>
                            <w:rFonts w:ascii="Trebuchet MS" w:hAnsi="Trebuchet MS"/>
                            <w:b/>
                            <w:bCs/>
                          </w:rPr>
                          <w:t>241204</w:t>
                        </w:r>
                      </w:p>
                    </w:tc>
                    <w:tc>
                      <w:tcPr>
                        <w:tcW w:w="6281" w:type="dxa"/>
                        <w:noWrap/>
                        <w:hideMark/>
                      </w:tcPr>
                      <w:p w14:paraId="250E221D"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financiar-bancar</w:t>
                        </w:r>
                        <w:proofErr w:type="spellEnd"/>
                      </w:p>
                    </w:tc>
                  </w:tr>
                  <w:tr w:rsidR="00EC1419" w:rsidRPr="00E42B7D" w14:paraId="52F45F7C" w14:textId="77777777" w:rsidTr="000277A5">
                    <w:trPr>
                      <w:trHeight w:val="255"/>
                    </w:trPr>
                    <w:tc>
                      <w:tcPr>
                        <w:tcW w:w="2547" w:type="dxa"/>
                        <w:noWrap/>
                        <w:hideMark/>
                      </w:tcPr>
                      <w:p w14:paraId="5FC2F588" w14:textId="77777777" w:rsidR="00EC1419" w:rsidRPr="00E42B7D" w:rsidRDefault="00EC1419" w:rsidP="00EC1419">
                        <w:pPr>
                          <w:rPr>
                            <w:rFonts w:ascii="Trebuchet MS" w:hAnsi="Trebuchet MS"/>
                            <w:b/>
                            <w:bCs/>
                          </w:rPr>
                        </w:pPr>
                        <w:r w:rsidRPr="00E42B7D">
                          <w:rPr>
                            <w:rFonts w:ascii="Trebuchet MS" w:hAnsi="Trebuchet MS"/>
                            <w:b/>
                            <w:bCs/>
                          </w:rPr>
                          <w:t>241262</w:t>
                        </w:r>
                      </w:p>
                    </w:tc>
                    <w:tc>
                      <w:tcPr>
                        <w:tcW w:w="6281" w:type="dxa"/>
                        <w:noWrap/>
                        <w:hideMark/>
                      </w:tcPr>
                      <w:p w14:paraId="55525785" w14:textId="77777777" w:rsidR="00EC1419" w:rsidRPr="00E42B7D" w:rsidRDefault="00EC1419" w:rsidP="00EC1419">
                        <w:pPr>
                          <w:rPr>
                            <w:rFonts w:ascii="Trebuchet MS" w:hAnsi="Trebuchet MS"/>
                            <w:b/>
                            <w:bCs/>
                          </w:rPr>
                        </w:pPr>
                        <w:r w:rsidRPr="00E42B7D">
                          <w:rPr>
                            <w:rFonts w:ascii="Trebuchet MS" w:hAnsi="Trebuchet MS"/>
                            <w:b/>
                            <w:bCs/>
                          </w:rPr>
                          <w:t xml:space="preserve">expert </w:t>
                        </w:r>
                        <w:proofErr w:type="spellStart"/>
                        <w:r w:rsidRPr="00E42B7D">
                          <w:rPr>
                            <w:rFonts w:ascii="Trebuchet MS" w:hAnsi="Trebuchet MS"/>
                            <w:b/>
                            <w:bCs/>
                          </w:rPr>
                          <w:t>în</w:t>
                        </w:r>
                        <w:proofErr w:type="spellEnd"/>
                        <w:r w:rsidRPr="00E42B7D">
                          <w:rPr>
                            <w:rFonts w:ascii="Trebuchet MS" w:hAnsi="Trebuchet MS"/>
                            <w:b/>
                            <w:bCs/>
                          </w:rPr>
                          <w:t xml:space="preserve"> management </w:t>
                        </w:r>
                        <w:proofErr w:type="spellStart"/>
                        <w:r w:rsidRPr="00E42B7D">
                          <w:rPr>
                            <w:rFonts w:ascii="Trebuchet MS" w:hAnsi="Trebuchet MS"/>
                            <w:b/>
                            <w:bCs/>
                          </w:rPr>
                          <w:t>activități</w:t>
                        </w:r>
                        <w:proofErr w:type="spellEnd"/>
                        <w:r w:rsidRPr="00E42B7D">
                          <w:rPr>
                            <w:rFonts w:ascii="Trebuchet MS" w:hAnsi="Trebuchet MS"/>
                            <w:b/>
                            <w:bCs/>
                          </w:rPr>
                          <w:t xml:space="preserve"> </w:t>
                        </w:r>
                        <w:proofErr w:type="spellStart"/>
                        <w:r w:rsidRPr="00E42B7D">
                          <w:rPr>
                            <w:rFonts w:ascii="Trebuchet MS" w:hAnsi="Trebuchet MS"/>
                            <w:b/>
                            <w:bCs/>
                          </w:rPr>
                          <w:t>investiționale</w:t>
                        </w:r>
                        <w:proofErr w:type="spellEnd"/>
                      </w:p>
                    </w:tc>
                  </w:tr>
                  <w:tr w:rsidR="00EC1419" w:rsidRPr="00E42B7D" w14:paraId="5AC71172" w14:textId="77777777" w:rsidTr="000277A5">
                    <w:trPr>
                      <w:trHeight w:val="255"/>
                    </w:trPr>
                    <w:tc>
                      <w:tcPr>
                        <w:tcW w:w="2547" w:type="dxa"/>
                        <w:noWrap/>
                        <w:hideMark/>
                      </w:tcPr>
                      <w:p w14:paraId="03FFED8B" w14:textId="77777777" w:rsidR="00EC1419" w:rsidRPr="00E42B7D" w:rsidRDefault="00EC1419" w:rsidP="00EC1419">
                        <w:pPr>
                          <w:rPr>
                            <w:rFonts w:ascii="Trebuchet MS" w:hAnsi="Trebuchet MS"/>
                            <w:b/>
                            <w:bCs/>
                          </w:rPr>
                        </w:pPr>
                        <w:r w:rsidRPr="00E42B7D">
                          <w:rPr>
                            <w:rFonts w:ascii="Trebuchet MS" w:hAnsi="Trebuchet MS"/>
                            <w:b/>
                            <w:bCs/>
                          </w:rPr>
                          <w:t>261903</w:t>
                        </w:r>
                      </w:p>
                    </w:tc>
                    <w:tc>
                      <w:tcPr>
                        <w:tcW w:w="6281" w:type="dxa"/>
                        <w:noWrap/>
                        <w:hideMark/>
                      </w:tcPr>
                      <w:p w14:paraId="0C48AAA4" w14:textId="77777777" w:rsidR="00EC1419" w:rsidRPr="00E42B7D" w:rsidRDefault="00EC1419" w:rsidP="00EC1419">
                        <w:pPr>
                          <w:rPr>
                            <w:rFonts w:ascii="Trebuchet MS" w:hAnsi="Trebuchet MS"/>
                            <w:b/>
                            <w:bCs/>
                          </w:rPr>
                        </w:pPr>
                        <w:r w:rsidRPr="00E42B7D">
                          <w:rPr>
                            <w:rFonts w:ascii="Trebuchet MS" w:hAnsi="Trebuchet MS"/>
                            <w:b/>
                            <w:bCs/>
                          </w:rPr>
                          <w:t>expert jurist</w:t>
                        </w:r>
                      </w:p>
                    </w:tc>
                  </w:tr>
                  <w:tr w:rsidR="00EC1419" w:rsidRPr="00E42B7D" w14:paraId="2B106F96" w14:textId="77777777" w:rsidTr="000277A5">
                    <w:trPr>
                      <w:trHeight w:val="255"/>
                    </w:trPr>
                    <w:tc>
                      <w:tcPr>
                        <w:tcW w:w="2547" w:type="dxa"/>
                        <w:noWrap/>
                        <w:hideMark/>
                      </w:tcPr>
                      <w:p w14:paraId="21F52147" w14:textId="77777777" w:rsidR="00EC1419" w:rsidRPr="00E42B7D" w:rsidRDefault="00EC1419" w:rsidP="00EC1419">
                        <w:pPr>
                          <w:rPr>
                            <w:rFonts w:ascii="Trebuchet MS" w:hAnsi="Trebuchet MS"/>
                            <w:b/>
                            <w:bCs/>
                          </w:rPr>
                        </w:pPr>
                        <w:r w:rsidRPr="00E42B7D">
                          <w:rPr>
                            <w:rFonts w:ascii="Trebuchet MS" w:hAnsi="Trebuchet MS"/>
                            <w:b/>
                            <w:bCs/>
                          </w:rPr>
                          <w:t>242401</w:t>
                        </w:r>
                      </w:p>
                    </w:tc>
                    <w:tc>
                      <w:tcPr>
                        <w:tcW w:w="6281" w:type="dxa"/>
                        <w:noWrap/>
                        <w:hideMark/>
                      </w:tcPr>
                      <w:p w14:paraId="540A529F" w14:textId="77777777" w:rsidR="00EC1419" w:rsidRPr="00E42B7D" w:rsidRDefault="00EC1419" w:rsidP="00EC1419">
                        <w:pPr>
                          <w:rPr>
                            <w:rFonts w:ascii="Trebuchet MS" w:hAnsi="Trebuchet MS"/>
                            <w:b/>
                            <w:bCs/>
                          </w:rPr>
                        </w:pPr>
                        <w:r w:rsidRPr="00E42B7D">
                          <w:rPr>
                            <w:rFonts w:ascii="Trebuchet MS" w:hAnsi="Trebuchet MS"/>
                            <w:b/>
                            <w:bCs/>
                          </w:rPr>
                          <w:t>formator</w:t>
                        </w:r>
                      </w:p>
                    </w:tc>
                  </w:tr>
                  <w:tr w:rsidR="00EC1419" w:rsidRPr="00E42B7D" w14:paraId="75F85BE9" w14:textId="77777777" w:rsidTr="000277A5">
                    <w:trPr>
                      <w:trHeight w:val="255"/>
                    </w:trPr>
                    <w:tc>
                      <w:tcPr>
                        <w:tcW w:w="2547" w:type="dxa"/>
                        <w:noWrap/>
                        <w:hideMark/>
                      </w:tcPr>
                      <w:p w14:paraId="30958E75" w14:textId="77777777" w:rsidR="00EC1419" w:rsidRPr="00E42B7D" w:rsidRDefault="00EC1419" w:rsidP="00EC1419">
                        <w:pPr>
                          <w:rPr>
                            <w:rFonts w:ascii="Trebuchet MS" w:hAnsi="Trebuchet MS"/>
                            <w:b/>
                            <w:bCs/>
                          </w:rPr>
                        </w:pPr>
                        <w:r w:rsidRPr="00E42B7D">
                          <w:rPr>
                            <w:rFonts w:ascii="Trebuchet MS" w:hAnsi="Trebuchet MS"/>
                            <w:b/>
                            <w:bCs/>
                          </w:rPr>
                          <w:t>242402</w:t>
                        </w:r>
                      </w:p>
                    </w:tc>
                    <w:tc>
                      <w:tcPr>
                        <w:tcW w:w="6281" w:type="dxa"/>
                        <w:noWrap/>
                        <w:hideMark/>
                      </w:tcPr>
                      <w:p w14:paraId="7486E47C" w14:textId="77777777" w:rsidR="00EC1419" w:rsidRPr="00E42B7D" w:rsidRDefault="00EC1419" w:rsidP="00EC1419">
                        <w:pPr>
                          <w:rPr>
                            <w:rFonts w:ascii="Trebuchet MS" w:hAnsi="Trebuchet MS"/>
                            <w:b/>
                            <w:bCs/>
                          </w:rPr>
                        </w:pPr>
                        <w:r w:rsidRPr="00E42B7D">
                          <w:rPr>
                            <w:rFonts w:ascii="Trebuchet MS" w:hAnsi="Trebuchet MS"/>
                            <w:b/>
                            <w:bCs/>
                          </w:rPr>
                          <w:t xml:space="preserve">formator de </w:t>
                        </w:r>
                        <w:proofErr w:type="spellStart"/>
                        <w:r w:rsidRPr="00E42B7D">
                          <w:rPr>
                            <w:rFonts w:ascii="Trebuchet MS" w:hAnsi="Trebuchet MS"/>
                            <w:b/>
                            <w:bCs/>
                          </w:rPr>
                          <w:t>formatori</w:t>
                        </w:r>
                        <w:proofErr w:type="spellEnd"/>
                      </w:p>
                    </w:tc>
                  </w:tr>
                  <w:tr w:rsidR="00EC1419" w:rsidRPr="00E42B7D" w14:paraId="193ACF86" w14:textId="77777777" w:rsidTr="000277A5">
                    <w:trPr>
                      <w:trHeight w:val="255"/>
                    </w:trPr>
                    <w:tc>
                      <w:tcPr>
                        <w:tcW w:w="2547" w:type="dxa"/>
                        <w:noWrap/>
                        <w:hideMark/>
                      </w:tcPr>
                      <w:p w14:paraId="53EAE504" w14:textId="77777777" w:rsidR="00EC1419" w:rsidRPr="00E42B7D" w:rsidRDefault="00EC1419" w:rsidP="00EC1419">
                        <w:pPr>
                          <w:rPr>
                            <w:rFonts w:ascii="Trebuchet MS" w:hAnsi="Trebuchet MS"/>
                            <w:b/>
                            <w:bCs/>
                          </w:rPr>
                        </w:pPr>
                        <w:r w:rsidRPr="00E42B7D">
                          <w:rPr>
                            <w:rFonts w:ascii="Trebuchet MS" w:hAnsi="Trebuchet MS"/>
                            <w:b/>
                            <w:bCs/>
                          </w:rPr>
                          <w:t>411001</w:t>
                        </w:r>
                      </w:p>
                    </w:tc>
                    <w:tc>
                      <w:tcPr>
                        <w:tcW w:w="6281" w:type="dxa"/>
                        <w:noWrap/>
                        <w:hideMark/>
                      </w:tcPr>
                      <w:p w14:paraId="7560AF87" w14:textId="77777777" w:rsidR="00EC1419" w:rsidRPr="00E42B7D" w:rsidRDefault="00EC1419" w:rsidP="00EC1419">
                        <w:pPr>
                          <w:rPr>
                            <w:rFonts w:ascii="Trebuchet MS" w:hAnsi="Trebuchet MS"/>
                            <w:b/>
                            <w:bCs/>
                          </w:rPr>
                        </w:pPr>
                        <w:proofErr w:type="spellStart"/>
                        <w:r w:rsidRPr="00E42B7D">
                          <w:rPr>
                            <w:rFonts w:ascii="Trebuchet MS" w:hAnsi="Trebuchet MS"/>
                            <w:b/>
                            <w:bCs/>
                          </w:rPr>
                          <w:t>funcționar</w:t>
                        </w:r>
                        <w:proofErr w:type="spellEnd"/>
                        <w:r w:rsidRPr="00E42B7D">
                          <w:rPr>
                            <w:rFonts w:ascii="Trebuchet MS" w:hAnsi="Trebuchet MS"/>
                            <w:b/>
                            <w:bCs/>
                          </w:rPr>
                          <w:t xml:space="preserve"> </w:t>
                        </w:r>
                        <w:proofErr w:type="spellStart"/>
                        <w:r w:rsidRPr="00E42B7D">
                          <w:rPr>
                            <w:rFonts w:ascii="Trebuchet MS" w:hAnsi="Trebuchet MS"/>
                            <w:b/>
                            <w:bCs/>
                          </w:rPr>
                          <w:t>administrativ</w:t>
                        </w:r>
                        <w:proofErr w:type="spellEnd"/>
                      </w:p>
                    </w:tc>
                  </w:tr>
                  <w:tr w:rsidR="00EC1419" w:rsidRPr="00E42B7D" w14:paraId="6F72CE47" w14:textId="77777777" w:rsidTr="000277A5">
                    <w:trPr>
                      <w:trHeight w:val="255"/>
                    </w:trPr>
                    <w:tc>
                      <w:tcPr>
                        <w:tcW w:w="2547" w:type="dxa"/>
                        <w:noWrap/>
                        <w:hideMark/>
                      </w:tcPr>
                      <w:p w14:paraId="0037F65D" w14:textId="77777777" w:rsidR="00EC1419" w:rsidRPr="00E42B7D" w:rsidRDefault="00EC1419" w:rsidP="00EC1419">
                        <w:pPr>
                          <w:rPr>
                            <w:rFonts w:ascii="Trebuchet MS" w:hAnsi="Trebuchet MS"/>
                            <w:b/>
                            <w:bCs/>
                          </w:rPr>
                        </w:pPr>
                        <w:r w:rsidRPr="00E42B7D">
                          <w:rPr>
                            <w:rFonts w:ascii="Trebuchet MS" w:hAnsi="Trebuchet MS"/>
                            <w:b/>
                            <w:bCs/>
                          </w:rPr>
                          <w:t>431102</w:t>
                        </w:r>
                      </w:p>
                    </w:tc>
                    <w:tc>
                      <w:tcPr>
                        <w:tcW w:w="6281" w:type="dxa"/>
                        <w:noWrap/>
                        <w:hideMark/>
                      </w:tcPr>
                      <w:p w14:paraId="7DF3077A" w14:textId="77777777" w:rsidR="00EC1419" w:rsidRPr="00E42B7D" w:rsidRDefault="00EC1419" w:rsidP="00EC1419">
                        <w:pPr>
                          <w:rPr>
                            <w:rFonts w:ascii="Trebuchet MS" w:hAnsi="Trebuchet MS"/>
                            <w:b/>
                            <w:bCs/>
                          </w:rPr>
                        </w:pPr>
                        <w:proofErr w:type="spellStart"/>
                        <w:r w:rsidRPr="00E42B7D">
                          <w:rPr>
                            <w:rFonts w:ascii="Trebuchet MS" w:hAnsi="Trebuchet MS"/>
                            <w:b/>
                            <w:bCs/>
                          </w:rPr>
                          <w:t>funcționar</w:t>
                        </w:r>
                        <w:proofErr w:type="spellEnd"/>
                        <w:r w:rsidRPr="00E42B7D">
                          <w:rPr>
                            <w:rFonts w:ascii="Trebuchet MS" w:hAnsi="Trebuchet MS"/>
                            <w:b/>
                            <w:bCs/>
                          </w:rPr>
                          <w:t xml:space="preserve"> economic</w:t>
                        </w:r>
                      </w:p>
                    </w:tc>
                  </w:tr>
                  <w:tr w:rsidR="00EC1419" w:rsidRPr="00E42B7D" w14:paraId="1458D3CC" w14:textId="77777777" w:rsidTr="000277A5">
                    <w:trPr>
                      <w:trHeight w:val="255"/>
                    </w:trPr>
                    <w:tc>
                      <w:tcPr>
                        <w:tcW w:w="2547" w:type="dxa"/>
                        <w:noWrap/>
                        <w:hideMark/>
                      </w:tcPr>
                      <w:p w14:paraId="226064DE" w14:textId="77777777" w:rsidR="00EC1419" w:rsidRPr="00E42B7D" w:rsidRDefault="00EC1419" w:rsidP="00EC1419">
                        <w:pPr>
                          <w:rPr>
                            <w:rFonts w:ascii="Trebuchet MS" w:hAnsi="Trebuchet MS"/>
                            <w:b/>
                            <w:bCs/>
                          </w:rPr>
                        </w:pPr>
                        <w:r w:rsidRPr="00E42B7D">
                          <w:rPr>
                            <w:rFonts w:ascii="Trebuchet MS" w:hAnsi="Trebuchet MS"/>
                            <w:b/>
                            <w:bCs/>
                          </w:rPr>
                          <w:t>241239</w:t>
                        </w:r>
                      </w:p>
                    </w:tc>
                    <w:tc>
                      <w:tcPr>
                        <w:tcW w:w="6281" w:type="dxa"/>
                        <w:noWrap/>
                        <w:hideMark/>
                      </w:tcPr>
                      <w:p w14:paraId="670A61DA" w14:textId="77777777" w:rsidR="00EC1419" w:rsidRPr="00E42B7D" w:rsidRDefault="00EC1419" w:rsidP="00EC1419">
                        <w:pPr>
                          <w:rPr>
                            <w:rFonts w:ascii="Trebuchet MS" w:hAnsi="Trebuchet MS"/>
                            <w:b/>
                            <w:bCs/>
                          </w:rPr>
                        </w:pPr>
                        <w:proofErr w:type="spellStart"/>
                        <w:r w:rsidRPr="00E42B7D">
                          <w:rPr>
                            <w:rFonts w:ascii="Trebuchet MS" w:hAnsi="Trebuchet MS"/>
                            <w:b/>
                            <w:bCs/>
                          </w:rPr>
                          <w:t>ofițer</w:t>
                        </w:r>
                        <w:proofErr w:type="spellEnd"/>
                        <w:r w:rsidRPr="00E42B7D">
                          <w:rPr>
                            <w:rFonts w:ascii="Trebuchet MS" w:hAnsi="Trebuchet MS"/>
                            <w:b/>
                            <w:bCs/>
                          </w:rPr>
                          <w:t xml:space="preserve"> </w:t>
                        </w:r>
                        <w:proofErr w:type="spellStart"/>
                        <w:r w:rsidRPr="00E42B7D">
                          <w:rPr>
                            <w:rFonts w:ascii="Trebuchet MS" w:hAnsi="Trebuchet MS"/>
                            <w:b/>
                            <w:bCs/>
                          </w:rPr>
                          <w:t>securitatea</w:t>
                        </w:r>
                        <w:proofErr w:type="spellEnd"/>
                        <w:r w:rsidRPr="00E42B7D">
                          <w:rPr>
                            <w:rFonts w:ascii="Trebuchet MS" w:hAnsi="Trebuchet MS"/>
                            <w:b/>
                            <w:bCs/>
                          </w:rPr>
                          <w:t xml:space="preserve"> </w:t>
                        </w:r>
                        <w:proofErr w:type="spellStart"/>
                        <w:r w:rsidRPr="00E42B7D">
                          <w:rPr>
                            <w:rFonts w:ascii="Trebuchet MS" w:hAnsi="Trebuchet MS"/>
                            <w:b/>
                            <w:bCs/>
                          </w:rPr>
                          <w:t>informației</w:t>
                        </w:r>
                        <w:proofErr w:type="spellEnd"/>
                        <w:r w:rsidRPr="00E42B7D">
                          <w:rPr>
                            <w:rFonts w:ascii="Trebuchet MS" w:hAnsi="Trebuchet MS"/>
                            <w:b/>
                            <w:bCs/>
                          </w:rPr>
                          <w:t xml:space="preserve"> (Security Officer - SO)</w:t>
                        </w:r>
                      </w:p>
                    </w:tc>
                  </w:tr>
                  <w:tr w:rsidR="00EC1419" w:rsidRPr="00E42B7D" w14:paraId="7A914DD4" w14:textId="77777777" w:rsidTr="000277A5">
                    <w:trPr>
                      <w:trHeight w:val="255"/>
                    </w:trPr>
                    <w:tc>
                      <w:tcPr>
                        <w:tcW w:w="2547" w:type="dxa"/>
                        <w:noWrap/>
                        <w:hideMark/>
                      </w:tcPr>
                      <w:p w14:paraId="2EC1E64B" w14:textId="77777777" w:rsidR="00EC1419" w:rsidRPr="00E42B7D" w:rsidRDefault="00EC1419" w:rsidP="00EC1419">
                        <w:pPr>
                          <w:rPr>
                            <w:rFonts w:ascii="Trebuchet MS" w:hAnsi="Trebuchet MS"/>
                            <w:b/>
                            <w:bCs/>
                          </w:rPr>
                        </w:pPr>
                        <w:r w:rsidRPr="00E42B7D">
                          <w:rPr>
                            <w:rFonts w:ascii="Trebuchet MS" w:hAnsi="Trebuchet MS"/>
                            <w:b/>
                            <w:bCs/>
                          </w:rPr>
                          <w:t>413201</w:t>
                        </w:r>
                      </w:p>
                    </w:tc>
                    <w:tc>
                      <w:tcPr>
                        <w:tcW w:w="6281" w:type="dxa"/>
                        <w:noWrap/>
                        <w:hideMark/>
                      </w:tcPr>
                      <w:p w14:paraId="5FAC9307" w14:textId="77777777" w:rsidR="00EC1419" w:rsidRPr="00E42B7D" w:rsidRDefault="00EC1419" w:rsidP="00EC1419">
                        <w:pPr>
                          <w:rPr>
                            <w:rFonts w:ascii="Trebuchet MS" w:hAnsi="Trebuchet MS"/>
                            <w:b/>
                            <w:bCs/>
                          </w:rPr>
                        </w:pPr>
                        <w:r w:rsidRPr="00E42B7D">
                          <w:rPr>
                            <w:rFonts w:ascii="Trebuchet MS" w:hAnsi="Trebuchet MS"/>
                            <w:b/>
                            <w:bCs/>
                          </w:rPr>
                          <w:t xml:space="preserve">operator </w:t>
                        </w:r>
                        <w:proofErr w:type="spellStart"/>
                        <w:r w:rsidRPr="00E42B7D">
                          <w:rPr>
                            <w:rFonts w:ascii="Trebuchet MS" w:hAnsi="Trebuchet MS"/>
                            <w:b/>
                            <w:bCs/>
                          </w:rPr>
                          <w:t>introducere</w:t>
                        </w:r>
                        <w:proofErr w:type="spellEnd"/>
                        <w:r w:rsidRPr="00E42B7D">
                          <w:rPr>
                            <w:rFonts w:ascii="Trebuchet MS" w:hAnsi="Trebuchet MS"/>
                            <w:b/>
                            <w:bCs/>
                          </w:rPr>
                          <w:t xml:space="preserve">, </w:t>
                        </w:r>
                        <w:proofErr w:type="spellStart"/>
                        <w:r w:rsidRPr="00E42B7D">
                          <w:rPr>
                            <w:rFonts w:ascii="Trebuchet MS" w:hAnsi="Trebuchet MS"/>
                            <w:b/>
                            <w:bCs/>
                          </w:rPr>
                          <w:t>validare</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w:t>
                        </w:r>
                        <w:proofErr w:type="spellStart"/>
                        <w:r w:rsidRPr="00E42B7D">
                          <w:rPr>
                            <w:rFonts w:ascii="Trebuchet MS" w:hAnsi="Trebuchet MS"/>
                            <w:b/>
                            <w:bCs/>
                          </w:rPr>
                          <w:t>prelucrare</w:t>
                        </w:r>
                        <w:proofErr w:type="spellEnd"/>
                        <w:r w:rsidRPr="00E42B7D">
                          <w:rPr>
                            <w:rFonts w:ascii="Trebuchet MS" w:hAnsi="Trebuchet MS"/>
                            <w:b/>
                            <w:bCs/>
                          </w:rPr>
                          <w:t xml:space="preserve"> date</w:t>
                        </w:r>
                      </w:p>
                    </w:tc>
                  </w:tr>
                  <w:tr w:rsidR="00EC1419" w:rsidRPr="00E42B7D" w14:paraId="33082FBB" w14:textId="77777777" w:rsidTr="000277A5">
                    <w:trPr>
                      <w:trHeight w:val="255"/>
                    </w:trPr>
                    <w:tc>
                      <w:tcPr>
                        <w:tcW w:w="2547" w:type="dxa"/>
                        <w:noWrap/>
                        <w:hideMark/>
                      </w:tcPr>
                      <w:p w14:paraId="3363B980" w14:textId="77777777" w:rsidR="00EC1419" w:rsidRPr="00E42B7D" w:rsidRDefault="00EC1419" w:rsidP="00EC1419">
                        <w:pPr>
                          <w:rPr>
                            <w:rFonts w:ascii="Trebuchet MS" w:hAnsi="Trebuchet MS"/>
                            <w:b/>
                            <w:bCs/>
                          </w:rPr>
                        </w:pPr>
                        <w:r w:rsidRPr="00E42B7D">
                          <w:rPr>
                            <w:rFonts w:ascii="Trebuchet MS" w:hAnsi="Trebuchet MS"/>
                            <w:b/>
                            <w:bCs/>
                          </w:rPr>
                          <w:t>516903</w:t>
                        </w:r>
                      </w:p>
                    </w:tc>
                    <w:tc>
                      <w:tcPr>
                        <w:tcW w:w="6281" w:type="dxa"/>
                        <w:noWrap/>
                        <w:hideMark/>
                      </w:tcPr>
                      <w:p w14:paraId="13D0242B" w14:textId="77777777" w:rsidR="00EC1419" w:rsidRPr="00E42B7D" w:rsidRDefault="00EC1419" w:rsidP="00EC1419">
                        <w:pPr>
                          <w:rPr>
                            <w:rFonts w:ascii="Trebuchet MS" w:hAnsi="Trebuchet MS"/>
                            <w:b/>
                            <w:bCs/>
                          </w:rPr>
                        </w:pPr>
                        <w:proofErr w:type="spellStart"/>
                        <w:r w:rsidRPr="00E42B7D">
                          <w:rPr>
                            <w:rFonts w:ascii="Trebuchet MS" w:hAnsi="Trebuchet MS"/>
                            <w:b/>
                            <w:bCs/>
                          </w:rPr>
                          <w:t>organizator</w:t>
                        </w:r>
                        <w:proofErr w:type="spellEnd"/>
                        <w:r w:rsidRPr="00E42B7D">
                          <w:rPr>
                            <w:rFonts w:ascii="Trebuchet MS" w:hAnsi="Trebuchet MS"/>
                            <w:b/>
                            <w:bCs/>
                          </w:rPr>
                          <w:t xml:space="preserve"> </w:t>
                        </w:r>
                        <w:proofErr w:type="spellStart"/>
                        <w:r w:rsidRPr="00E42B7D">
                          <w:rPr>
                            <w:rFonts w:ascii="Trebuchet MS" w:hAnsi="Trebuchet MS"/>
                            <w:b/>
                            <w:bCs/>
                          </w:rPr>
                          <w:t>prestări</w:t>
                        </w:r>
                        <w:proofErr w:type="spellEnd"/>
                        <w:r w:rsidRPr="00E42B7D">
                          <w:rPr>
                            <w:rFonts w:ascii="Trebuchet MS" w:hAnsi="Trebuchet MS"/>
                            <w:b/>
                            <w:bCs/>
                          </w:rPr>
                          <w:t xml:space="preserve"> </w:t>
                        </w:r>
                        <w:proofErr w:type="spellStart"/>
                        <w:r w:rsidRPr="00E42B7D">
                          <w:rPr>
                            <w:rFonts w:ascii="Trebuchet MS" w:hAnsi="Trebuchet MS"/>
                            <w:b/>
                            <w:bCs/>
                          </w:rPr>
                          <w:t>servicii</w:t>
                        </w:r>
                        <w:proofErr w:type="spellEnd"/>
                      </w:p>
                    </w:tc>
                  </w:tr>
                  <w:tr w:rsidR="00EC1419" w:rsidRPr="00E42B7D" w14:paraId="6149B7BE" w14:textId="77777777" w:rsidTr="000277A5">
                    <w:trPr>
                      <w:trHeight w:val="255"/>
                    </w:trPr>
                    <w:tc>
                      <w:tcPr>
                        <w:tcW w:w="2547" w:type="dxa"/>
                        <w:noWrap/>
                        <w:hideMark/>
                      </w:tcPr>
                      <w:p w14:paraId="5C1BF5EB" w14:textId="77777777" w:rsidR="00EC1419" w:rsidRPr="00E42B7D" w:rsidRDefault="00EC1419" w:rsidP="00EC1419">
                        <w:pPr>
                          <w:rPr>
                            <w:rFonts w:ascii="Trebuchet MS" w:hAnsi="Trebuchet MS"/>
                            <w:b/>
                            <w:bCs/>
                          </w:rPr>
                        </w:pPr>
                        <w:r w:rsidRPr="00E42B7D">
                          <w:rPr>
                            <w:rFonts w:ascii="Trebuchet MS" w:hAnsi="Trebuchet MS"/>
                            <w:b/>
                            <w:bCs/>
                          </w:rPr>
                          <w:t>242403</w:t>
                        </w:r>
                      </w:p>
                    </w:tc>
                    <w:tc>
                      <w:tcPr>
                        <w:tcW w:w="6281" w:type="dxa"/>
                        <w:noWrap/>
                        <w:hideMark/>
                      </w:tcPr>
                      <w:p w14:paraId="37B6222C" w14:textId="77777777" w:rsidR="00EC1419" w:rsidRPr="00E42B7D" w:rsidRDefault="00EC1419" w:rsidP="00EC1419">
                        <w:pPr>
                          <w:rPr>
                            <w:rFonts w:ascii="Trebuchet MS" w:hAnsi="Trebuchet MS"/>
                            <w:b/>
                            <w:bCs/>
                          </w:rPr>
                        </w:pPr>
                        <w:proofErr w:type="spellStart"/>
                        <w:r w:rsidRPr="00E42B7D">
                          <w:rPr>
                            <w:rFonts w:ascii="Trebuchet MS" w:hAnsi="Trebuchet MS"/>
                            <w:b/>
                            <w:bCs/>
                          </w:rPr>
                          <w:t>organizator</w:t>
                        </w:r>
                        <w:proofErr w:type="spellEnd"/>
                        <w:r w:rsidRPr="00E42B7D">
                          <w:rPr>
                            <w:rFonts w:ascii="Trebuchet MS" w:hAnsi="Trebuchet MS"/>
                            <w:b/>
                            <w:bCs/>
                          </w:rPr>
                          <w:t xml:space="preserve">/conceptor/consultant </w:t>
                        </w:r>
                        <w:proofErr w:type="spellStart"/>
                        <w:r w:rsidRPr="00E42B7D">
                          <w:rPr>
                            <w:rFonts w:ascii="Trebuchet MS" w:hAnsi="Trebuchet MS"/>
                            <w:b/>
                            <w:bCs/>
                          </w:rPr>
                          <w:t>formare</w:t>
                        </w:r>
                        <w:proofErr w:type="spellEnd"/>
                      </w:p>
                    </w:tc>
                  </w:tr>
                  <w:tr w:rsidR="00EC1419" w:rsidRPr="00E42B7D" w14:paraId="52E01861" w14:textId="77777777" w:rsidTr="000277A5">
                    <w:trPr>
                      <w:trHeight w:val="255"/>
                    </w:trPr>
                    <w:tc>
                      <w:tcPr>
                        <w:tcW w:w="2547" w:type="dxa"/>
                        <w:noWrap/>
                        <w:hideMark/>
                      </w:tcPr>
                      <w:p w14:paraId="641AD1FB" w14:textId="77777777" w:rsidR="00EC1419" w:rsidRPr="00E42B7D" w:rsidRDefault="00EC1419" w:rsidP="00EC1419">
                        <w:pPr>
                          <w:rPr>
                            <w:rFonts w:ascii="Trebuchet MS" w:hAnsi="Trebuchet MS"/>
                            <w:b/>
                            <w:bCs/>
                          </w:rPr>
                        </w:pPr>
                        <w:r w:rsidRPr="00E42B7D">
                          <w:rPr>
                            <w:rFonts w:ascii="Trebuchet MS" w:hAnsi="Trebuchet MS"/>
                            <w:b/>
                            <w:bCs/>
                          </w:rPr>
                          <w:t>251101</w:t>
                        </w:r>
                      </w:p>
                    </w:tc>
                    <w:tc>
                      <w:tcPr>
                        <w:tcW w:w="6281" w:type="dxa"/>
                        <w:noWrap/>
                        <w:hideMark/>
                      </w:tcPr>
                      <w:p w14:paraId="73F681D7" w14:textId="77777777" w:rsidR="00EC1419" w:rsidRPr="00E42B7D" w:rsidRDefault="00EC1419" w:rsidP="00EC1419">
                        <w:pPr>
                          <w:rPr>
                            <w:rFonts w:ascii="Trebuchet MS" w:hAnsi="Trebuchet MS"/>
                            <w:b/>
                            <w:bCs/>
                          </w:rPr>
                        </w:pPr>
                        <w:proofErr w:type="spellStart"/>
                        <w:r w:rsidRPr="00E42B7D">
                          <w:rPr>
                            <w:rFonts w:ascii="Trebuchet MS" w:hAnsi="Trebuchet MS"/>
                            <w:b/>
                            <w:bCs/>
                          </w:rPr>
                          <w:t>proiectant</w:t>
                        </w:r>
                        <w:proofErr w:type="spellEnd"/>
                        <w:r w:rsidRPr="00E42B7D">
                          <w:rPr>
                            <w:rFonts w:ascii="Trebuchet MS" w:hAnsi="Trebuchet MS"/>
                            <w:b/>
                            <w:bCs/>
                          </w:rPr>
                          <w:t xml:space="preserve"> </w:t>
                        </w:r>
                        <w:proofErr w:type="spellStart"/>
                        <w:r w:rsidRPr="00E42B7D">
                          <w:rPr>
                            <w:rFonts w:ascii="Trebuchet MS" w:hAnsi="Trebuchet MS"/>
                            <w:b/>
                            <w:bCs/>
                          </w:rPr>
                          <w:t>sisteme</w:t>
                        </w:r>
                        <w:proofErr w:type="spellEnd"/>
                        <w:r w:rsidRPr="00E42B7D">
                          <w:rPr>
                            <w:rFonts w:ascii="Trebuchet MS" w:hAnsi="Trebuchet MS"/>
                            <w:b/>
                            <w:bCs/>
                          </w:rPr>
                          <w:t xml:space="preserve"> </w:t>
                        </w:r>
                        <w:proofErr w:type="spellStart"/>
                        <w:r w:rsidRPr="00E42B7D">
                          <w:rPr>
                            <w:rFonts w:ascii="Trebuchet MS" w:hAnsi="Trebuchet MS"/>
                            <w:b/>
                            <w:bCs/>
                          </w:rPr>
                          <w:t>informatice</w:t>
                        </w:r>
                        <w:proofErr w:type="spellEnd"/>
                      </w:p>
                    </w:tc>
                  </w:tr>
                  <w:tr w:rsidR="00EC1419" w:rsidRPr="00E42B7D" w14:paraId="5089369B" w14:textId="77777777" w:rsidTr="000277A5">
                    <w:trPr>
                      <w:trHeight w:val="255"/>
                    </w:trPr>
                    <w:tc>
                      <w:tcPr>
                        <w:tcW w:w="2547" w:type="dxa"/>
                        <w:noWrap/>
                        <w:hideMark/>
                      </w:tcPr>
                      <w:p w14:paraId="7A142411" w14:textId="77777777" w:rsidR="00EC1419" w:rsidRPr="00E42B7D" w:rsidRDefault="00EC1419" w:rsidP="00EC1419">
                        <w:pPr>
                          <w:rPr>
                            <w:rFonts w:ascii="Trebuchet MS" w:hAnsi="Trebuchet MS"/>
                            <w:b/>
                            <w:bCs/>
                          </w:rPr>
                        </w:pPr>
                        <w:r w:rsidRPr="00E42B7D">
                          <w:rPr>
                            <w:rFonts w:ascii="Trebuchet MS" w:hAnsi="Trebuchet MS"/>
                            <w:b/>
                            <w:bCs/>
                          </w:rPr>
                          <w:t>331309</w:t>
                        </w:r>
                      </w:p>
                    </w:tc>
                    <w:tc>
                      <w:tcPr>
                        <w:tcW w:w="6281" w:type="dxa"/>
                        <w:noWrap/>
                        <w:hideMark/>
                      </w:tcPr>
                      <w:p w14:paraId="71B8906A" w14:textId="77777777" w:rsidR="00EC1419" w:rsidRPr="00E42B7D" w:rsidRDefault="00EC1419" w:rsidP="00EC1419">
                        <w:pPr>
                          <w:rPr>
                            <w:rFonts w:ascii="Trebuchet MS" w:hAnsi="Trebuchet MS"/>
                            <w:b/>
                            <w:bCs/>
                          </w:rPr>
                        </w:pPr>
                        <w:r w:rsidRPr="00E42B7D">
                          <w:rPr>
                            <w:rFonts w:ascii="Trebuchet MS" w:hAnsi="Trebuchet MS"/>
                            <w:b/>
                            <w:bCs/>
                          </w:rPr>
                          <w:t>referent</w:t>
                        </w:r>
                      </w:p>
                    </w:tc>
                  </w:tr>
                  <w:tr w:rsidR="00EC1419" w:rsidRPr="00283046" w14:paraId="06421D98" w14:textId="77777777" w:rsidTr="000277A5">
                    <w:trPr>
                      <w:trHeight w:val="255"/>
                    </w:trPr>
                    <w:tc>
                      <w:tcPr>
                        <w:tcW w:w="2547" w:type="dxa"/>
                        <w:noWrap/>
                        <w:hideMark/>
                      </w:tcPr>
                      <w:p w14:paraId="3B00BB24" w14:textId="77777777" w:rsidR="00EC1419" w:rsidRPr="00E42B7D" w:rsidRDefault="00EC1419" w:rsidP="00EC1419">
                        <w:pPr>
                          <w:rPr>
                            <w:rFonts w:ascii="Trebuchet MS" w:hAnsi="Trebuchet MS"/>
                            <w:b/>
                            <w:bCs/>
                          </w:rPr>
                        </w:pPr>
                        <w:r w:rsidRPr="00E42B7D">
                          <w:rPr>
                            <w:rFonts w:ascii="Trebuchet MS" w:hAnsi="Trebuchet MS"/>
                            <w:b/>
                            <w:bCs/>
                          </w:rPr>
                          <w:t>241104</w:t>
                        </w:r>
                      </w:p>
                    </w:tc>
                    <w:tc>
                      <w:tcPr>
                        <w:tcW w:w="6281" w:type="dxa"/>
                        <w:noWrap/>
                        <w:hideMark/>
                      </w:tcPr>
                      <w:p w14:paraId="26181DF6" w14:textId="77777777" w:rsidR="00EC1419" w:rsidRPr="005966B1" w:rsidRDefault="00EC1419" w:rsidP="00EC1419">
                        <w:pPr>
                          <w:rPr>
                            <w:rFonts w:ascii="Trebuchet MS" w:hAnsi="Trebuchet MS"/>
                            <w:b/>
                            <w:bCs/>
                            <w:lang w:val="it-IT"/>
                          </w:rPr>
                        </w:pPr>
                        <w:r w:rsidRPr="005966B1">
                          <w:rPr>
                            <w:rFonts w:ascii="Trebuchet MS" w:hAnsi="Trebuchet MS"/>
                            <w:b/>
                            <w:bCs/>
                            <w:lang w:val="it-IT"/>
                          </w:rPr>
                          <w:t>referent de specialitate financiar-contabilitate</w:t>
                        </w:r>
                      </w:p>
                    </w:tc>
                  </w:tr>
                  <w:tr w:rsidR="00EC1419" w:rsidRPr="00E42B7D" w14:paraId="2B9826F5" w14:textId="77777777" w:rsidTr="000277A5">
                    <w:trPr>
                      <w:trHeight w:val="255"/>
                    </w:trPr>
                    <w:tc>
                      <w:tcPr>
                        <w:tcW w:w="2547" w:type="dxa"/>
                        <w:noWrap/>
                        <w:hideMark/>
                      </w:tcPr>
                      <w:p w14:paraId="3175FEAD" w14:textId="77777777" w:rsidR="00EC1419" w:rsidRPr="00E42B7D" w:rsidRDefault="00EC1419" w:rsidP="00EC1419">
                        <w:pPr>
                          <w:rPr>
                            <w:rFonts w:ascii="Trebuchet MS" w:hAnsi="Trebuchet MS"/>
                            <w:b/>
                            <w:bCs/>
                          </w:rPr>
                        </w:pPr>
                        <w:r w:rsidRPr="00E42B7D">
                          <w:rPr>
                            <w:rFonts w:ascii="Trebuchet MS" w:hAnsi="Trebuchet MS"/>
                            <w:b/>
                            <w:bCs/>
                          </w:rPr>
                          <w:t>242204</w:t>
                        </w:r>
                      </w:p>
                    </w:tc>
                    <w:tc>
                      <w:tcPr>
                        <w:tcW w:w="6281" w:type="dxa"/>
                        <w:noWrap/>
                        <w:hideMark/>
                      </w:tcPr>
                      <w:p w14:paraId="16B7FE01" w14:textId="77777777" w:rsidR="00EC1419" w:rsidRPr="00E42B7D" w:rsidRDefault="00EC1419" w:rsidP="00EC1419">
                        <w:pPr>
                          <w:rPr>
                            <w:rFonts w:ascii="Trebuchet MS" w:hAnsi="Trebuchet MS"/>
                            <w:b/>
                            <w:bCs/>
                          </w:rPr>
                        </w:pPr>
                        <w:r w:rsidRPr="00E42B7D">
                          <w:rPr>
                            <w:rFonts w:ascii="Trebuchet MS" w:hAnsi="Trebuchet MS"/>
                            <w:b/>
                            <w:bCs/>
                          </w:rPr>
                          <w:t xml:space="preserve">referent de </w:t>
                        </w:r>
                        <w:proofErr w:type="spellStart"/>
                        <w:r w:rsidRPr="00E42B7D">
                          <w:rPr>
                            <w:rFonts w:ascii="Trebuchet MS" w:hAnsi="Trebuchet MS"/>
                            <w:b/>
                            <w:bCs/>
                          </w:rPr>
                          <w:t>specialitate</w:t>
                        </w:r>
                        <w:proofErr w:type="spellEnd"/>
                        <w:r w:rsidRPr="00E42B7D">
                          <w:rPr>
                            <w:rFonts w:ascii="Trebuchet MS" w:hAnsi="Trebuchet MS"/>
                            <w:b/>
                            <w:bCs/>
                          </w:rPr>
                          <w:t xml:space="preserve">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administrația</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42B7D" w14:paraId="148C9611" w14:textId="77777777" w:rsidTr="000277A5">
                    <w:trPr>
                      <w:trHeight w:val="255"/>
                    </w:trPr>
                    <w:tc>
                      <w:tcPr>
                        <w:tcW w:w="2547" w:type="dxa"/>
                        <w:noWrap/>
                        <w:hideMark/>
                      </w:tcPr>
                      <w:p w14:paraId="071B607F" w14:textId="77777777" w:rsidR="00EC1419" w:rsidRPr="00E42B7D" w:rsidRDefault="00EC1419" w:rsidP="00EC1419">
                        <w:pPr>
                          <w:rPr>
                            <w:rFonts w:ascii="Trebuchet MS" w:hAnsi="Trebuchet MS"/>
                            <w:b/>
                            <w:bCs/>
                          </w:rPr>
                        </w:pPr>
                        <w:r w:rsidRPr="00E42B7D">
                          <w:rPr>
                            <w:rFonts w:ascii="Trebuchet MS" w:hAnsi="Trebuchet MS"/>
                            <w:b/>
                            <w:bCs/>
                          </w:rPr>
                          <w:t>261914</w:t>
                        </w:r>
                      </w:p>
                    </w:tc>
                    <w:tc>
                      <w:tcPr>
                        <w:tcW w:w="6281" w:type="dxa"/>
                        <w:noWrap/>
                        <w:hideMark/>
                      </w:tcPr>
                      <w:p w14:paraId="4051934C" w14:textId="77777777" w:rsidR="00EC1419" w:rsidRPr="00E42B7D" w:rsidRDefault="00EC1419" w:rsidP="00EC1419">
                        <w:pPr>
                          <w:rPr>
                            <w:rFonts w:ascii="Trebuchet MS" w:hAnsi="Trebuchet MS"/>
                            <w:b/>
                            <w:bCs/>
                          </w:rPr>
                        </w:pPr>
                        <w:proofErr w:type="spellStart"/>
                        <w:r w:rsidRPr="00E42B7D">
                          <w:rPr>
                            <w:rFonts w:ascii="Trebuchet MS" w:hAnsi="Trebuchet MS"/>
                            <w:b/>
                            <w:bCs/>
                          </w:rPr>
                          <w:t>revizor</w:t>
                        </w:r>
                        <w:proofErr w:type="spellEnd"/>
                        <w:r w:rsidRPr="00E42B7D">
                          <w:rPr>
                            <w:rFonts w:ascii="Trebuchet MS" w:hAnsi="Trebuchet MS"/>
                            <w:b/>
                            <w:bCs/>
                          </w:rPr>
                          <w:t xml:space="preserve"> jurist</w:t>
                        </w:r>
                      </w:p>
                    </w:tc>
                  </w:tr>
                  <w:tr w:rsidR="00EC1419" w:rsidRPr="00E42B7D" w14:paraId="12F322FE" w14:textId="77777777" w:rsidTr="000277A5">
                    <w:trPr>
                      <w:trHeight w:val="255"/>
                    </w:trPr>
                    <w:tc>
                      <w:tcPr>
                        <w:tcW w:w="2547" w:type="dxa"/>
                        <w:noWrap/>
                        <w:hideMark/>
                      </w:tcPr>
                      <w:p w14:paraId="7065BA47" w14:textId="77777777" w:rsidR="00EC1419" w:rsidRPr="00E42B7D" w:rsidRDefault="00EC1419" w:rsidP="00EC1419">
                        <w:pPr>
                          <w:rPr>
                            <w:rFonts w:ascii="Trebuchet MS" w:hAnsi="Trebuchet MS"/>
                            <w:b/>
                            <w:bCs/>
                          </w:rPr>
                        </w:pPr>
                        <w:r w:rsidRPr="00E42B7D">
                          <w:rPr>
                            <w:rFonts w:ascii="Trebuchet MS" w:hAnsi="Trebuchet MS"/>
                            <w:b/>
                            <w:bCs/>
                          </w:rPr>
                          <w:t>334301</w:t>
                        </w:r>
                      </w:p>
                    </w:tc>
                    <w:tc>
                      <w:tcPr>
                        <w:tcW w:w="6281" w:type="dxa"/>
                        <w:noWrap/>
                        <w:hideMark/>
                      </w:tcPr>
                      <w:p w14:paraId="09A8272A" w14:textId="77777777" w:rsidR="00EC1419" w:rsidRPr="00E42B7D" w:rsidRDefault="00EC1419" w:rsidP="00EC1419">
                        <w:pPr>
                          <w:rPr>
                            <w:rFonts w:ascii="Trebuchet MS" w:hAnsi="Trebuchet MS"/>
                            <w:b/>
                            <w:bCs/>
                          </w:rPr>
                        </w:pPr>
                        <w:proofErr w:type="spellStart"/>
                        <w:r w:rsidRPr="00E42B7D">
                          <w:rPr>
                            <w:rFonts w:ascii="Trebuchet MS" w:hAnsi="Trebuchet MS"/>
                            <w:b/>
                            <w:bCs/>
                          </w:rPr>
                          <w:t>secretar</w:t>
                        </w:r>
                        <w:proofErr w:type="spellEnd"/>
                        <w:r w:rsidRPr="00E42B7D">
                          <w:rPr>
                            <w:rFonts w:ascii="Trebuchet MS" w:hAnsi="Trebuchet MS"/>
                            <w:b/>
                            <w:bCs/>
                          </w:rPr>
                          <w:t xml:space="preserve"> </w:t>
                        </w:r>
                        <w:proofErr w:type="spellStart"/>
                        <w:r w:rsidRPr="00E42B7D">
                          <w:rPr>
                            <w:rFonts w:ascii="Trebuchet MS" w:hAnsi="Trebuchet MS"/>
                            <w:b/>
                            <w:bCs/>
                          </w:rPr>
                          <w:t>administrativ</w:t>
                        </w:r>
                        <w:proofErr w:type="spellEnd"/>
                      </w:p>
                    </w:tc>
                  </w:tr>
                  <w:tr w:rsidR="00EC1419" w:rsidRPr="00E42B7D" w14:paraId="3AA7BA06" w14:textId="77777777" w:rsidTr="000277A5">
                    <w:trPr>
                      <w:trHeight w:val="255"/>
                    </w:trPr>
                    <w:tc>
                      <w:tcPr>
                        <w:tcW w:w="2547" w:type="dxa"/>
                        <w:noWrap/>
                        <w:hideMark/>
                      </w:tcPr>
                      <w:p w14:paraId="14922E9C" w14:textId="77777777" w:rsidR="00EC1419" w:rsidRPr="00E42B7D" w:rsidRDefault="00EC1419" w:rsidP="00EC1419">
                        <w:pPr>
                          <w:rPr>
                            <w:rFonts w:ascii="Trebuchet MS" w:hAnsi="Trebuchet MS"/>
                            <w:b/>
                            <w:bCs/>
                          </w:rPr>
                        </w:pPr>
                        <w:r w:rsidRPr="00E42B7D">
                          <w:rPr>
                            <w:rFonts w:ascii="Trebuchet MS" w:hAnsi="Trebuchet MS"/>
                            <w:b/>
                            <w:bCs/>
                          </w:rPr>
                          <w:t>412001</w:t>
                        </w:r>
                      </w:p>
                    </w:tc>
                    <w:tc>
                      <w:tcPr>
                        <w:tcW w:w="6281" w:type="dxa"/>
                        <w:noWrap/>
                        <w:hideMark/>
                      </w:tcPr>
                      <w:p w14:paraId="4712E353" w14:textId="77777777" w:rsidR="00EC1419" w:rsidRPr="00E42B7D" w:rsidRDefault="00EC1419" w:rsidP="00EC1419">
                        <w:pPr>
                          <w:rPr>
                            <w:rFonts w:ascii="Trebuchet MS" w:hAnsi="Trebuchet MS"/>
                            <w:b/>
                            <w:bCs/>
                          </w:rPr>
                        </w:pPr>
                        <w:proofErr w:type="spellStart"/>
                        <w:r w:rsidRPr="00E42B7D">
                          <w:rPr>
                            <w:rFonts w:ascii="Trebuchet MS" w:hAnsi="Trebuchet MS"/>
                            <w:b/>
                            <w:bCs/>
                          </w:rPr>
                          <w:t>secretară</w:t>
                        </w:r>
                        <w:proofErr w:type="spellEnd"/>
                      </w:p>
                    </w:tc>
                  </w:tr>
                  <w:tr w:rsidR="00EC1419" w:rsidRPr="008F394B" w14:paraId="50DB4DB4" w14:textId="77777777" w:rsidTr="000277A5">
                    <w:trPr>
                      <w:trHeight w:val="255"/>
                    </w:trPr>
                    <w:tc>
                      <w:tcPr>
                        <w:tcW w:w="2547" w:type="dxa"/>
                        <w:noWrap/>
                        <w:hideMark/>
                      </w:tcPr>
                      <w:p w14:paraId="4F984DF9" w14:textId="77777777" w:rsidR="00EC1419" w:rsidRPr="00E42B7D" w:rsidRDefault="00EC1419" w:rsidP="00EC1419">
                        <w:pPr>
                          <w:rPr>
                            <w:rFonts w:ascii="Trebuchet MS" w:hAnsi="Trebuchet MS"/>
                            <w:b/>
                            <w:bCs/>
                          </w:rPr>
                        </w:pPr>
                        <w:r w:rsidRPr="00E42B7D">
                          <w:rPr>
                            <w:rFonts w:ascii="Trebuchet MS" w:hAnsi="Trebuchet MS"/>
                            <w:b/>
                            <w:bCs/>
                          </w:rPr>
                          <w:t>121124</w:t>
                        </w:r>
                      </w:p>
                    </w:tc>
                    <w:tc>
                      <w:tcPr>
                        <w:tcW w:w="6281" w:type="dxa"/>
                        <w:noWrap/>
                        <w:hideMark/>
                      </w:tcPr>
                      <w:p w14:paraId="20F42279" w14:textId="77777777" w:rsidR="00EC1419" w:rsidRPr="008F394B" w:rsidRDefault="00EC1419" w:rsidP="00EC1419">
                        <w:pPr>
                          <w:rPr>
                            <w:rFonts w:ascii="Trebuchet MS" w:hAnsi="Trebuchet MS"/>
                            <w:b/>
                            <w:bCs/>
                            <w:lang w:val="pt-BR"/>
                          </w:rPr>
                        </w:pPr>
                        <w:r w:rsidRPr="008F394B">
                          <w:rPr>
                            <w:rFonts w:ascii="Trebuchet MS" w:hAnsi="Trebuchet MS"/>
                            <w:b/>
                            <w:bCs/>
                            <w:lang w:val="pt-BR"/>
                          </w:rPr>
                          <w:t>șef birou/serviciu financiar-contabilitate</w:t>
                        </w:r>
                      </w:p>
                    </w:tc>
                  </w:tr>
                  <w:tr w:rsidR="00EC1419" w:rsidRPr="008F394B" w14:paraId="286F72B0" w14:textId="77777777" w:rsidTr="000277A5">
                    <w:trPr>
                      <w:trHeight w:val="255"/>
                    </w:trPr>
                    <w:tc>
                      <w:tcPr>
                        <w:tcW w:w="2547" w:type="dxa"/>
                        <w:noWrap/>
                        <w:hideMark/>
                      </w:tcPr>
                      <w:p w14:paraId="0840D2C1" w14:textId="77777777" w:rsidR="00EC1419" w:rsidRPr="00E42B7D" w:rsidRDefault="00EC1419" w:rsidP="00EC1419">
                        <w:pPr>
                          <w:rPr>
                            <w:rFonts w:ascii="Trebuchet MS" w:hAnsi="Trebuchet MS"/>
                            <w:b/>
                            <w:bCs/>
                          </w:rPr>
                        </w:pPr>
                        <w:r w:rsidRPr="00E42B7D">
                          <w:rPr>
                            <w:rFonts w:ascii="Trebuchet MS" w:hAnsi="Trebuchet MS"/>
                            <w:b/>
                            <w:bCs/>
                          </w:rPr>
                          <w:t>132414</w:t>
                        </w:r>
                      </w:p>
                    </w:tc>
                    <w:tc>
                      <w:tcPr>
                        <w:tcW w:w="6281" w:type="dxa"/>
                        <w:noWrap/>
                        <w:hideMark/>
                      </w:tcPr>
                      <w:p w14:paraId="39E1D9DB" w14:textId="77777777" w:rsidR="00EC1419" w:rsidRPr="008F394B" w:rsidRDefault="00EC1419" w:rsidP="00EC1419">
                        <w:pPr>
                          <w:rPr>
                            <w:rFonts w:ascii="Trebuchet MS" w:hAnsi="Trebuchet MS"/>
                            <w:b/>
                            <w:bCs/>
                            <w:lang w:val="pt-BR"/>
                          </w:rPr>
                        </w:pPr>
                        <w:r w:rsidRPr="008F394B">
                          <w:rPr>
                            <w:rFonts w:ascii="Trebuchet MS" w:hAnsi="Trebuchet MS"/>
                            <w:b/>
                            <w:bCs/>
                            <w:lang w:val="pt-BR"/>
                          </w:rPr>
                          <w:t>șef birou/serviciu relații internaționale</w:t>
                        </w:r>
                      </w:p>
                    </w:tc>
                  </w:tr>
                  <w:tr w:rsidR="00EC1419" w:rsidRPr="00E42B7D" w14:paraId="7D2F187C" w14:textId="77777777" w:rsidTr="000277A5">
                    <w:trPr>
                      <w:trHeight w:val="255"/>
                    </w:trPr>
                    <w:tc>
                      <w:tcPr>
                        <w:tcW w:w="2547" w:type="dxa"/>
                        <w:noWrap/>
                        <w:hideMark/>
                      </w:tcPr>
                      <w:p w14:paraId="568F9264" w14:textId="77777777" w:rsidR="00EC1419" w:rsidRPr="00E42B7D" w:rsidRDefault="00EC1419" w:rsidP="00EC1419">
                        <w:pPr>
                          <w:rPr>
                            <w:rFonts w:ascii="Trebuchet MS" w:hAnsi="Trebuchet MS"/>
                            <w:b/>
                            <w:bCs/>
                          </w:rPr>
                        </w:pPr>
                        <w:r w:rsidRPr="00E42B7D">
                          <w:rPr>
                            <w:rFonts w:ascii="Trebuchet MS" w:hAnsi="Trebuchet MS"/>
                            <w:b/>
                            <w:bCs/>
                          </w:rPr>
                          <w:t>134916</w:t>
                        </w:r>
                      </w:p>
                    </w:tc>
                    <w:tc>
                      <w:tcPr>
                        <w:tcW w:w="6281" w:type="dxa"/>
                        <w:noWrap/>
                        <w:hideMark/>
                      </w:tcPr>
                      <w:p w14:paraId="5CEFF8F8"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oficiu</w:t>
                        </w:r>
                        <w:proofErr w:type="spellEnd"/>
                        <w:r w:rsidRPr="00E42B7D">
                          <w:rPr>
                            <w:rFonts w:ascii="Trebuchet MS" w:hAnsi="Trebuchet MS"/>
                            <w:b/>
                            <w:bCs/>
                          </w:rPr>
                          <w:t xml:space="preserve"> juridic</w:t>
                        </w:r>
                      </w:p>
                    </w:tc>
                  </w:tr>
                  <w:tr w:rsidR="00EC1419" w:rsidRPr="00E42B7D" w14:paraId="383215F1" w14:textId="77777777" w:rsidTr="000277A5">
                    <w:trPr>
                      <w:trHeight w:val="255"/>
                    </w:trPr>
                    <w:tc>
                      <w:tcPr>
                        <w:tcW w:w="2547" w:type="dxa"/>
                        <w:noWrap/>
                        <w:hideMark/>
                      </w:tcPr>
                      <w:p w14:paraId="12CB3773" w14:textId="77777777" w:rsidR="00EC1419" w:rsidRPr="00E42B7D" w:rsidRDefault="00EC1419" w:rsidP="00EC1419">
                        <w:pPr>
                          <w:rPr>
                            <w:rFonts w:ascii="Trebuchet MS" w:hAnsi="Trebuchet MS"/>
                            <w:b/>
                            <w:bCs/>
                          </w:rPr>
                        </w:pPr>
                        <w:r w:rsidRPr="00E42B7D">
                          <w:rPr>
                            <w:rFonts w:ascii="Trebuchet MS" w:hAnsi="Trebuchet MS"/>
                            <w:b/>
                            <w:bCs/>
                          </w:rPr>
                          <w:t>214112</w:t>
                        </w:r>
                      </w:p>
                    </w:tc>
                    <w:tc>
                      <w:tcPr>
                        <w:tcW w:w="6281" w:type="dxa"/>
                        <w:noWrap/>
                        <w:hideMark/>
                      </w:tcPr>
                      <w:p w14:paraId="191AE78F"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documentație</w:t>
                        </w:r>
                        <w:proofErr w:type="spellEnd"/>
                        <w:r w:rsidRPr="00E42B7D">
                          <w:rPr>
                            <w:rFonts w:ascii="Trebuchet MS" w:hAnsi="Trebuchet MS"/>
                            <w:b/>
                            <w:bCs/>
                          </w:rPr>
                          <w:t xml:space="preserve"> </w:t>
                        </w:r>
                        <w:proofErr w:type="spellStart"/>
                        <w:r w:rsidRPr="00E42B7D">
                          <w:rPr>
                            <w:rFonts w:ascii="Trebuchet MS" w:hAnsi="Trebuchet MS"/>
                            <w:b/>
                            <w:bCs/>
                          </w:rPr>
                          <w:t>studii</w:t>
                        </w:r>
                        <w:proofErr w:type="spellEnd"/>
                      </w:p>
                    </w:tc>
                  </w:tr>
                  <w:tr w:rsidR="00EC1419" w:rsidRPr="00E42B7D" w14:paraId="058F6B7C" w14:textId="77777777" w:rsidTr="000277A5">
                    <w:trPr>
                      <w:trHeight w:val="255"/>
                    </w:trPr>
                    <w:tc>
                      <w:tcPr>
                        <w:tcW w:w="2547" w:type="dxa"/>
                        <w:noWrap/>
                        <w:hideMark/>
                      </w:tcPr>
                      <w:p w14:paraId="748092D8" w14:textId="77777777" w:rsidR="00EC1419" w:rsidRPr="00E42B7D" w:rsidRDefault="00EC1419" w:rsidP="00EC1419">
                        <w:pPr>
                          <w:rPr>
                            <w:rFonts w:ascii="Trebuchet MS" w:hAnsi="Trebuchet MS"/>
                            <w:b/>
                            <w:bCs/>
                          </w:rPr>
                        </w:pPr>
                        <w:r w:rsidRPr="00E42B7D">
                          <w:rPr>
                            <w:rFonts w:ascii="Trebuchet MS" w:hAnsi="Trebuchet MS"/>
                            <w:b/>
                            <w:bCs/>
                          </w:rPr>
                          <w:t>122314</w:t>
                        </w:r>
                      </w:p>
                    </w:tc>
                    <w:tc>
                      <w:tcPr>
                        <w:tcW w:w="6281" w:type="dxa"/>
                        <w:noWrap/>
                        <w:hideMark/>
                      </w:tcPr>
                      <w:p w14:paraId="038E4F93"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proiect</w:t>
                        </w:r>
                        <w:proofErr w:type="spellEnd"/>
                        <w:r w:rsidRPr="00E42B7D">
                          <w:rPr>
                            <w:rFonts w:ascii="Trebuchet MS" w:hAnsi="Trebuchet MS"/>
                            <w:b/>
                            <w:bCs/>
                          </w:rPr>
                          <w:t>/program</w:t>
                        </w:r>
                      </w:p>
                    </w:tc>
                  </w:tr>
                  <w:tr w:rsidR="00EC1419" w:rsidRPr="00E42B7D" w14:paraId="32BB2282" w14:textId="77777777" w:rsidTr="000277A5">
                    <w:trPr>
                      <w:trHeight w:val="255"/>
                    </w:trPr>
                    <w:tc>
                      <w:tcPr>
                        <w:tcW w:w="2547" w:type="dxa"/>
                        <w:noWrap/>
                        <w:hideMark/>
                      </w:tcPr>
                      <w:p w14:paraId="6A1B268C" w14:textId="77777777" w:rsidR="00EC1419" w:rsidRPr="00E42B7D" w:rsidRDefault="00EC1419" w:rsidP="00EC1419">
                        <w:pPr>
                          <w:rPr>
                            <w:rFonts w:ascii="Trebuchet MS" w:hAnsi="Trebuchet MS"/>
                            <w:b/>
                            <w:bCs/>
                          </w:rPr>
                        </w:pPr>
                        <w:r w:rsidRPr="00E42B7D">
                          <w:rPr>
                            <w:rFonts w:ascii="Trebuchet MS" w:hAnsi="Trebuchet MS"/>
                            <w:b/>
                            <w:bCs/>
                          </w:rPr>
                          <w:t>111225</w:t>
                        </w:r>
                      </w:p>
                    </w:tc>
                    <w:tc>
                      <w:tcPr>
                        <w:tcW w:w="6281" w:type="dxa"/>
                        <w:noWrap/>
                        <w:hideMark/>
                      </w:tcPr>
                      <w:p w14:paraId="2EA2B309" w14:textId="77777777" w:rsidR="00EC1419" w:rsidRPr="00E42B7D" w:rsidRDefault="00EC1419" w:rsidP="00EC1419">
                        <w:pPr>
                          <w:rPr>
                            <w:rFonts w:ascii="Trebuchet MS" w:hAnsi="Trebuchet MS"/>
                            <w:b/>
                            <w:bCs/>
                          </w:rPr>
                        </w:pPr>
                        <w:proofErr w:type="spellStart"/>
                        <w:r w:rsidRPr="00E42B7D">
                          <w:rPr>
                            <w:rFonts w:ascii="Trebuchet MS" w:hAnsi="Trebuchet MS"/>
                            <w:b/>
                            <w:bCs/>
                          </w:rPr>
                          <w:t>șef</w:t>
                        </w:r>
                        <w:proofErr w:type="spellEnd"/>
                        <w:r w:rsidRPr="00E42B7D">
                          <w:rPr>
                            <w:rFonts w:ascii="Trebuchet MS" w:hAnsi="Trebuchet MS"/>
                            <w:b/>
                            <w:bCs/>
                          </w:rPr>
                          <w:t xml:space="preserve"> </w:t>
                        </w:r>
                        <w:proofErr w:type="spellStart"/>
                        <w:r w:rsidRPr="00E42B7D">
                          <w:rPr>
                            <w:rFonts w:ascii="Trebuchet MS" w:hAnsi="Trebuchet MS"/>
                            <w:b/>
                            <w:bCs/>
                          </w:rPr>
                          <w:t>serviciu</w:t>
                        </w:r>
                        <w:proofErr w:type="spellEnd"/>
                        <w:r w:rsidRPr="00E42B7D">
                          <w:rPr>
                            <w:rFonts w:ascii="Trebuchet MS" w:hAnsi="Trebuchet MS"/>
                            <w:b/>
                            <w:bCs/>
                          </w:rPr>
                          <w:t xml:space="preserve"> </w:t>
                        </w:r>
                        <w:proofErr w:type="spellStart"/>
                        <w:r w:rsidRPr="00E42B7D">
                          <w:rPr>
                            <w:rFonts w:ascii="Trebuchet MS" w:hAnsi="Trebuchet MS"/>
                            <w:b/>
                            <w:bCs/>
                          </w:rPr>
                          <w:t>instituție</w:t>
                        </w:r>
                        <w:proofErr w:type="spellEnd"/>
                        <w:r w:rsidRPr="00E42B7D">
                          <w:rPr>
                            <w:rFonts w:ascii="Trebuchet MS" w:hAnsi="Trebuchet MS"/>
                            <w:b/>
                            <w:bCs/>
                          </w:rPr>
                          <w:t xml:space="preserve"> </w:t>
                        </w:r>
                        <w:proofErr w:type="spellStart"/>
                        <w:r w:rsidRPr="00E42B7D">
                          <w:rPr>
                            <w:rFonts w:ascii="Trebuchet MS" w:hAnsi="Trebuchet MS"/>
                            <w:b/>
                            <w:bCs/>
                          </w:rPr>
                          <w:t>publică</w:t>
                        </w:r>
                        <w:proofErr w:type="spellEnd"/>
                      </w:p>
                    </w:tc>
                  </w:tr>
                  <w:tr w:rsidR="00EC1419" w:rsidRPr="00E42B7D" w14:paraId="3F688E47" w14:textId="77777777" w:rsidTr="000277A5">
                    <w:trPr>
                      <w:trHeight w:val="255"/>
                    </w:trPr>
                    <w:tc>
                      <w:tcPr>
                        <w:tcW w:w="2547" w:type="dxa"/>
                        <w:noWrap/>
                        <w:hideMark/>
                      </w:tcPr>
                      <w:p w14:paraId="50279E95" w14:textId="77777777" w:rsidR="00EC1419" w:rsidRPr="00E42B7D" w:rsidRDefault="00EC1419" w:rsidP="00EC1419">
                        <w:pPr>
                          <w:rPr>
                            <w:rFonts w:ascii="Trebuchet MS" w:hAnsi="Trebuchet MS"/>
                            <w:b/>
                            <w:bCs/>
                          </w:rPr>
                        </w:pPr>
                        <w:r w:rsidRPr="00E42B7D">
                          <w:rPr>
                            <w:rFonts w:ascii="Trebuchet MS" w:hAnsi="Trebuchet MS"/>
                            <w:b/>
                            <w:bCs/>
                          </w:rPr>
                          <w:t>251302</w:t>
                        </w:r>
                      </w:p>
                    </w:tc>
                    <w:tc>
                      <w:tcPr>
                        <w:tcW w:w="6281" w:type="dxa"/>
                        <w:noWrap/>
                        <w:hideMark/>
                      </w:tcPr>
                      <w:p w14:paraId="1AFB8D4D"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e-</w:t>
                        </w:r>
                        <w:proofErr w:type="spellStart"/>
                        <w:r w:rsidRPr="00E42B7D">
                          <w:rPr>
                            <w:rFonts w:ascii="Trebuchet MS" w:hAnsi="Trebuchet MS"/>
                            <w:b/>
                            <w:bCs/>
                          </w:rPr>
                          <w:t>Guvernare</w:t>
                        </w:r>
                        <w:proofErr w:type="spellEnd"/>
                      </w:p>
                    </w:tc>
                  </w:tr>
                  <w:tr w:rsidR="00EC1419" w:rsidRPr="00E42B7D" w14:paraId="4D560453" w14:textId="77777777" w:rsidTr="000277A5">
                    <w:trPr>
                      <w:trHeight w:val="255"/>
                    </w:trPr>
                    <w:tc>
                      <w:tcPr>
                        <w:tcW w:w="2547" w:type="dxa"/>
                        <w:noWrap/>
                        <w:hideMark/>
                      </w:tcPr>
                      <w:p w14:paraId="29270253" w14:textId="77777777" w:rsidR="00EC1419" w:rsidRPr="00E42B7D" w:rsidRDefault="00EC1419" w:rsidP="00EC1419">
                        <w:pPr>
                          <w:rPr>
                            <w:rFonts w:ascii="Trebuchet MS" w:hAnsi="Trebuchet MS"/>
                            <w:b/>
                            <w:bCs/>
                          </w:rPr>
                        </w:pPr>
                        <w:r w:rsidRPr="00E42B7D">
                          <w:rPr>
                            <w:rFonts w:ascii="Trebuchet MS" w:hAnsi="Trebuchet MS"/>
                            <w:b/>
                            <w:bCs/>
                          </w:rPr>
                          <w:t>251303</w:t>
                        </w:r>
                      </w:p>
                    </w:tc>
                    <w:tc>
                      <w:tcPr>
                        <w:tcW w:w="6281" w:type="dxa"/>
                        <w:noWrap/>
                        <w:hideMark/>
                      </w:tcPr>
                      <w:p w14:paraId="5890FD66"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e-Media</w:t>
                        </w:r>
                      </w:p>
                    </w:tc>
                  </w:tr>
                  <w:tr w:rsidR="00EC1419" w:rsidRPr="00E42B7D" w14:paraId="4EC9BA98" w14:textId="77777777" w:rsidTr="000277A5">
                    <w:trPr>
                      <w:trHeight w:val="255"/>
                    </w:trPr>
                    <w:tc>
                      <w:tcPr>
                        <w:tcW w:w="2547" w:type="dxa"/>
                        <w:noWrap/>
                        <w:hideMark/>
                      </w:tcPr>
                      <w:p w14:paraId="77F0CEEC" w14:textId="77777777" w:rsidR="00EC1419" w:rsidRPr="00E42B7D" w:rsidRDefault="00EC1419" w:rsidP="00EC1419">
                        <w:pPr>
                          <w:rPr>
                            <w:rFonts w:ascii="Trebuchet MS" w:hAnsi="Trebuchet MS"/>
                            <w:b/>
                            <w:bCs/>
                          </w:rPr>
                        </w:pPr>
                        <w:r w:rsidRPr="00E42B7D">
                          <w:rPr>
                            <w:rFonts w:ascii="Trebuchet MS" w:hAnsi="Trebuchet MS"/>
                            <w:b/>
                            <w:bCs/>
                          </w:rPr>
                          <w:t>251304</w:t>
                        </w:r>
                      </w:p>
                    </w:tc>
                    <w:tc>
                      <w:tcPr>
                        <w:tcW w:w="6281" w:type="dxa"/>
                        <w:noWrap/>
                        <w:hideMark/>
                      </w:tcPr>
                      <w:p w14:paraId="6C3F2DB7"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e-</w:t>
                        </w:r>
                        <w:proofErr w:type="spellStart"/>
                        <w:r w:rsidRPr="00E42B7D">
                          <w:rPr>
                            <w:rFonts w:ascii="Trebuchet MS" w:hAnsi="Trebuchet MS"/>
                            <w:b/>
                            <w:bCs/>
                          </w:rPr>
                          <w:t>Sănătate</w:t>
                        </w:r>
                        <w:proofErr w:type="spellEnd"/>
                      </w:p>
                    </w:tc>
                  </w:tr>
                  <w:tr w:rsidR="00EC1419" w:rsidRPr="00E42B7D" w14:paraId="2BF3DBE7" w14:textId="77777777" w:rsidTr="000277A5">
                    <w:trPr>
                      <w:trHeight w:val="255"/>
                    </w:trPr>
                    <w:tc>
                      <w:tcPr>
                        <w:tcW w:w="2547" w:type="dxa"/>
                        <w:noWrap/>
                        <w:hideMark/>
                      </w:tcPr>
                      <w:p w14:paraId="2C082F76" w14:textId="77777777" w:rsidR="00EC1419" w:rsidRPr="00E42B7D" w:rsidRDefault="00EC1419" w:rsidP="00EC1419">
                        <w:pPr>
                          <w:rPr>
                            <w:rFonts w:ascii="Trebuchet MS" w:hAnsi="Trebuchet MS"/>
                            <w:b/>
                            <w:bCs/>
                          </w:rPr>
                        </w:pPr>
                        <w:r w:rsidRPr="00E42B7D">
                          <w:rPr>
                            <w:rFonts w:ascii="Trebuchet MS" w:hAnsi="Trebuchet MS"/>
                            <w:b/>
                            <w:bCs/>
                          </w:rPr>
                          <w:t>242319</w:t>
                        </w:r>
                      </w:p>
                    </w:tc>
                    <w:tc>
                      <w:tcPr>
                        <w:tcW w:w="6281" w:type="dxa"/>
                        <w:noWrap/>
                        <w:hideMark/>
                      </w:tcPr>
                      <w:p w14:paraId="51119E54"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formare</w:t>
                        </w:r>
                        <w:proofErr w:type="spellEnd"/>
                      </w:p>
                    </w:tc>
                  </w:tr>
                  <w:tr w:rsidR="00EC1419" w:rsidRPr="00E42B7D" w14:paraId="1677B263" w14:textId="77777777" w:rsidTr="000277A5">
                    <w:trPr>
                      <w:trHeight w:val="255"/>
                    </w:trPr>
                    <w:tc>
                      <w:tcPr>
                        <w:tcW w:w="2547" w:type="dxa"/>
                        <w:noWrap/>
                        <w:hideMark/>
                      </w:tcPr>
                      <w:p w14:paraId="4547E929" w14:textId="77777777" w:rsidR="00EC1419" w:rsidRPr="00E42B7D" w:rsidRDefault="00EC1419" w:rsidP="00EC1419">
                        <w:pPr>
                          <w:rPr>
                            <w:rFonts w:ascii="Trebuchet MS" w:hAnsi="Trebuchet MS"/>
                            <w:b/>
                            <w:bCs/>
                          </w:rPr>
                        </w:pPr>
                        <w:r w:rsidRPr="00E42B7D">
                          <w:rPr>
                            <w:rFonts w:ascii="Trebuchet MS" w:hAnsi="Trebuchet MS"/>
                            <w:b/>
                            <w:bCs/>
                          </w:rPr>
                          <w:t>251402</w:t>
                        </w:r>
                      </w:p>
                    </w:tc>
                    <w:tc>
                      <w:tcPr>
                        <w:tcW w:w="6281" w:type="dxa"/>
                        <w:noWrap/>
                        <w:hideMark/>
                      </w:tcPr>
                      <w:p w14:paraId="72C8A53B"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proceduri</w:t>
                        </w:r>
                        <w:proofErr w:type="spellEnd"/>
                        <w:r w:rsidRPr="00E42B7D">
                          <w:rPr>
                            <w:rFonts w:ascii="Trebuchet MS" w:hAnsi="Trebuchet MS"/>
                            <w:b/>
                            <w:bCs/>
                          </w:rPr>
                          <w:t xml:space="preserve"> </w:t>
                        </w:r>
                        <w:proofErr w:type="spellStart"/>
                        <w:r w:rsidRPr="00E42B7D">
                          <w:rPr>
                            <w:rFonts w:ascii="Trebuchet MS" w:hAnsi="Trebuchet MS"/>
                            <w:b/>
                            <w:bCs/>
                          </w:rPr>
                          <w:t>și</w:t>
                        </w:r>
                        <w:proofErr w:type="spellEnd"/>
                        <w:r w:rsidRPr="00E42B7D">
                          <w:rPr>
                            <w:rFonts w:ascii="Trebuchet MS" w:hAnsi="Trebuchet MS"/>
                            <w:b/>
                            <w:bCs/>
                          </w:rPr>
                          <w:t xml:space="preserve"> </w:t>
                        </w:r>
                        <w:proofErr w:type="spellStart"/>
                        <w:r w:rsidRPr="00E42B7D">
                          <w:rPr>
                            <w:rFonts w:ascii="Trebuchet MS" w:hAnsi="Trebuchet MS"/>
                            <w:b/>
                            <w:bCs/>
                          </w:rPr>
                          <w:t>instrumente</w:t>
                        </w:r>
                        <w:proofErr w:type="spellEnd"/>
                        <w:r w:rsidRPr="00E42B7D">
                          <w:rPr>
                            <w:rFonts w:ascii="Trebuchet MS" w:hAnsi="Trebuchet MS"/>
                            <w:b/>
                            <w:bCs/>
                          </w:rPr>
                          <w:t xml:space="preserve"> de </w:t>
                        </w:r>
                        <w:proofErr w:type="spellStart"/>
                        <w:r w:rsidRPr="00E42B7D">
                          <w:rPr>
                            <w:rFonts w:ascii="Trebuchet MS" w:hAnsi="Trebuchet MS"/>
                            <w:b/>
                            <w:bCs/>
                          </w:rPr>
                          <w:t>securitate</w:t>
                        </w:r>
                        <w:proofErr w:type="spellEnd"/>
                        <w:r w:rsidRPr="00E42B7D">
                          <w:rPr>
                            <w:rFonts w:ascii="Trebuchet MS" w:hAnsi="Trebuchet MS"/>
                            <w:b/>
                            <w:bCs/>
                          </w:rPr>
                          <w:t xml:space="preserve"> a </w:t>
                        </w:r>
                        <w:proofErr w:type="spellStart"/>
                        <w:r w:rsidRPr="00E42B7D">
                          <w:rPr>
                            <w:rFonts w:ascii="Trebuchet MS" w:hAnsi="Trebuchet MS"/>
                            <w:b/>
                            <w:bCs/>
                          </w:rPr>
                          <w:t>sistemelor</w:t>
                        </w:r>
                        <w:proofErr w:type="spellEnd"/>
                        <w:r w:rsidRPr="00E42B7D">
                          <w:rPr>
                            <w:rFonts w:ascii="Trebuchet MS" w:hAnsi="Trebuchet MS"/>
                            <w:b/>
                            <w:bCs/>
                          </w:rPr>
                          <w:t xml:space="preserve"> </w:t>
                        </w:r>
                        <w:proofErr w:type="spellStart"/>
                        <w:r w:rsidRPr="00E42B7D">
                          <w:rPr>
                            <w:rFonts w:ascii="Trebuchet MS" w:hAnsi="Trebuchet MS"/>
                            <w:b/>
                            <w:bCs/>
                          </w:rPr>
                          <w:t>informatice</w:t>
                        </w:r>
                        <w:proofErr w:type="spellEnd"/>
                      </w:p>
                    </w:tc>
                  </w:tr>
                  <w:tr w:rsidR="00EC1419" w:rsidRPr="00E42B7D" w14:paraId="66A04657" w14:textId="77777777" w:rsidTr="000277A5">
                    <w:trPr>
                      <w:trHeight w:val="255"/>
                    </w:trPr>
                    <w:tc>
                      <w:tcPr>
                        <w:tcW w:w="2547" w:type="dxa"/>
                        <w:noWrap/>
                        <w:hideMark/>
                      </w:tcPr>
                      <w:p w14:paraId="09032D73" w14:textId="77777777" w:rsidR="00EC1419" w:rsidRPr="00E42B7D" w:rsidRDefault="00EC1419" w:rsidP="00EC1419">
                        <w:pPr>
                          <w:rPr>
                            <w:rFonts w:ascii="Trebuchet MS" w:hAnsi="Trebuchet MS"/>
                            <w:b/>
                            <w:bCs/>
                          </w:rPr>
                        </w:pPr>
                        <w:r w:rsidRPr="00E42B7D">
                          <w:rPr>
                            <w:rFonts w:ascii="Trebuchet MS" w:hAnsi="Trebuchet MS"/>
                            <w:b/>
                            <w:bCs/>
                          </w:rPr>
                          <w:t>243201</w:t>
                        </w:r>
                      </w:p>
                    </w:tc>
                    <w:tc>
                      <w:tcPr>
                        <w:tcW w:w="6281" w:type="dxa"/>
                        <w:noWrap/>
                        <w:hideMark/>
                      </w:tcPr>
                      <w:p w14:paraId="59F35211"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în</w:t>
                        </w:r>
                        <w:proofErr w:type="spellEnd"/>
                        <w:r w:rsidRPr="00E42B7D">
                          <w:rPr>
                            <w:rFonts w:ascii="Trebuchet MS" w:hAnsi="Trebuchet MS"/>
                            <w:b/>
                            <w:bCs/>
                          </w:rPr>
                          <w:t xml:space="preserve"> </w:t>
                        </w:r>
                        <w:proofErr w:type="spellStart"/>
                        <w:r w:rsidRPr="00E42B7D">
                          <w:rPr>
                            <w:rFonts w:ascii="Trebuchet MS" w:hAnsi="Trebuchet MS"/>
                            <w:b/>
                            <w:bCs/>
                          </w:rPr>
                          <w:t>relații</w:t>
                        </w:r>
                        <w:proofErr w:type="spellEnd"/>
                        <w:r w:rsidRPr="00E42B7D">
                          <w:rPr>
                            <w:rFonts w:ascii="Trebuchet MS" w:hAnsi="Trebuchet MS"/>
                            <w:b/>
                            <w:bCs/>
                          </w:rPr>
                          <w:t xml:space="preserve"> </w:t>
                        </w:r>
                        <w:proofErr w:type="spellStart"/>
                        <w:r w:rsidRPr="00E42B7D">
                          <w:rPr>
                            <w:rFonts w:ascii="Trebuchet MS" w:hAnsi="Trebuchet MS"/>
                            <w:b/>
                            <w:bCs/>
                          </w:rPr>
                          <w:t>publice</w:t>
                        </w:r>
                        <w:proofErr w:type="spellEnd"/>
                      </w:p>
                    </w:tc>
                  </w:tr>
                  <w:tr w:rsidR="00EC1419" w:rsidRPr="00E42B7D" w14:paraId="16F2A81B" w14:textId="77777777" w:rsidTr="000277A5">
                    <w:trPr>
                      <w:trHeight w:val="255"/>
                    </w:trPr>
                    <w:tc>
                      <w:tcPr>
                        <w:tcW w:w="2547" w:type="dxa"/>
                        <w:noWrap/>
                        <w:hideMark/>
                      </w:tcPr>
                      <w:p w14:paraId="2DB77496" w14:textId="77777777" w:rsidR="00EC1419" w:rsidRPr="00E42B7D" w:rsidRDefault="00EC1419" w:rsidP="00EC1419">
                        <w:pPr>
                          <w:rPr>
                            <w:rFonts w:ascii="Trebuchet MS" w:hAnsi="Trebuchet MS"/>
                            <w:b/>
                            <w:bCs/>
                          </w:rPr>
                        </w:pPr>
                        <w:r w:rsidRPr="00E42B7D">
                          <w:rPr>
                            <w:rFonts w:ascii="Trebuchet MS" w:hAnsi="Trebuchet MS"/>
                            <w:b/>
                            <w:bCs/>
                          </w:rPr>
                          <w:t>242314</w:t>
                        </w:r>
                      </w:p>
                    </w:tc>
                    <w:tc>
                      <w:tcPr>
                        <w:tcW w:w="6281" w:type="dxa"/>
                        <w:noWrap/>
                        <w:hideMark/>
                      </w:tcPr>
                      <w:p w14:paraId="7200776E" w14:textId="77777777" w:rsidR="00EC1419" w:rsidRPr="00E42B7D" w:rsidRDefault="00EC1419" w:rsidP="00EC1419">
                        <w:pPr>
                          <w:rPr>
                            <w:rFonts w:ascii="Trebuchet MS" w:hAnsi="Trebuchet MS"/>
                            <w:b/>
                            <w:bCs/>
                          </w:rPr>
                        </w:pPr>
                        <w:r w:rsidRPr="00E42B7D">
                          <w:rPr>
                            <w:rFonts w:ascii="Trebuchet MS" w:hAnsi="Trebuchet MS"/>
                            <w:b/>
                            <w:bCs/>
                          </w:rPr>
                          <w:t xml:space="preserve">specialist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E42B7D" w14:paraId="1D437A99" w14:textId="77777777" w:rsidTr="000277A5">
                    <w:trPr>
                      <w:trHeight w:val="255"/>
                    </w:trPr>
                    <w:tc>
                      <w:tcPr>
                        <w:tcW w:w="2547" w:type="dxa"/>
                        <w:noWrap/>
                        <w:hideMark/>
                      </w:tcPr>
                      <w:p w14:paraId="7627D212" w14:textId="77777777" w:rsidR="00EC1419" w:rsidRPr="00E42B7D" w:rsidRDefault="00EC1419" w:rsidP="00EC1419">
                        <w:pPr>
                          <w:rPr>
                            <w:rFonts w:ascii="Trebuchet MS" w:hAnsi="Trebuchet MS"/>
                            <w:b/>
                            <w:bCs/>
                          </w:rPr>
                        </w:pPr>
                        <w:r w:rsidRPr="00E42B7D">
                          <w:rPr>
                            <w:rFonts w:ascii="Trebuchet MS" w:hAnsi="Trebuchet MS"/>
                            <w:b/>
                            <w:bCs/>
                          </w:rPr>
                          <w:t>132448</w:t>
                        </w:r>
                      </w:p>
                    </w:tc>
                    <w:tc>
                      <w:tcPr>
                        <w:tcW w:w="6281" w:type="dxa"/>
                        <w:noWrap/>
                        <w:hideMark/>
                      </w:tcPr>
                      <w:p w14:paraId="70B2FA91"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achiziții</w:t>
                        </w:r>
                        <w:proofErr w:type="spellEnd"/>
                      </w:p>
                    </w:tc>
                  </w:tr>
                  <w:tr w:rsidR="00EC1419" w:rsidRPr="00E42B7D" w14:paraId="218BBC6A" w14:textId="77777777" w:rsidTr="000277A5">
                    <w:trPr>
                      <w:trHeight w:val="255"/>
                    </w:trPr>
                    <w:tc>
                      <w:tcPr>
                        <w:tcW w:w="2547" w:type="dxa"/>
                        <w:noWrap/>
                        <w:hideMark/>
                      </w:tcPr>
                      <w:p w14:paraId="40C3050A" w14:textId="77777777" w:rsidR="00EC1419" w:rsidRPr="00E42B7D" w:rsidRDefault="00EC1419" w:rsidP="00EC1419">
                        <w:pPr>
                          <w:rPr>
                            <w:rFonts w:ascii="Trebuchet MS" w:hAnsi="Trebuchet MS"/>
                            <w:b/>
                            <w:bCs/>
                          </w:rPr>
                        </w:pPr>
                        <w:r w:rsidRPr="00E42B7D">
                          <w:rPr>
                            <w:rFonts w:ascii="Trebuchet MS" w:hAnsi="Trebuchet MS"/>
                            <w:b/>
                            <w:bCs/>
                          </w:rPr>
                          <w:t>242406</w:t>
                        </w:r>
                      </w:p>
                    </w:tc>
                    <w:tc>
                      <w:tcPr>
                        <w:tcW w:w="6281" w:type="dxa"/>
                        <w:noWrap/>
                        <w:hideMark/>
                      </w:tcPr>
                      <w:p w14:paraId="14A53916" w14:textId="77777777" w:rsidR="00EC1419" w:rsidRPr="00E42B7D" w:rsidRDefault="00EC1419" w:rsidP="00EC1419">
                        <w:pPr>
                          <w:rPr>
                            <w:rFonts w:ascii="Trebuchet MS" w:hAnsi="Trebuchet MS"/>
                            <w:b/>
                            <w:bCs/>
                          </w:rPr>
                        </w:pPr>
                        <w:r w:rsidRPr="00E42B7D">
                          <w:rPr>
                            <w:rFonts w:ascii="Trebuchet MS" w:hAnsi="Trebuchet MS"/>
                            <w:b/>
                            <w:bCs/>
                          </w:rPr>
                          <w:t xml:space="preserve">manager de </w:t>
                        </w:r>
                        <w:proofErr w:type="spellStart"/>
                        <w:r w:rsidRPr="00E42B7D">
                          <w:rPr>
                            <w:rFonts w:ascii="Trebuchet MS" w:hAnsi="Trebuchet MS"/>
                            <w:b/>
                            <w:bCs/>
                          </w:rPr>
                          <w:t>formare</w:t>
                        </w:r>
                        <w:proofErr w:type="spellEnd"/>
                      </w:p>
                    </w:tc>
                  </w:tr>
                  <w:tr w:rsidR="00EC1419" w:rsidRPr="00E42B7D" w14:paraId="5F66B770" w14:textId="77777777" w:rsidTr="000277A5">
                    <w:trPr>
                      <w:trHeight w:val="255"/>
                    </w:trPr>
                    <w:tc>
                      <w:tcPr>
                        <w:tcW w:w="2547" w:type="dxa"/>
                        <w:noWrap/>
                        <w:hideMark/>
                      </w:tcPr>
                      <w:p w14:paraId="08C7E390" w14:textId="77777777" w:rsidR="00EC1419" w:rsidRPr="00E42B7D" w:rsidRDefault="00EC1419" w:rsidP="00EC1419">
                        <w:pPr>
                          <w:rPr>
                            <w:rFonts w:ascii="Trebuchet MS" w:hAnsi="Trebuchet MS"/>
                            <w:b/>
                            <w:bCs/>
                          </w:rPr>
                        </w:pPr>
                        <w:r w:rsidRPr="00E42B7D">
                          <w:rPr>
                            <w:rFonts w:ascii="Trebuchet MS" w:hAnsi="Trebuchet MS"/>
                            <w:b/>
                            <w:bCs/>
                          </w:rPr>
                          <w:t>242101</w:t>
                        </w:r>
                      </w:p>
                    </w:tc>
                    <w:tc>
                      <w:tcPr>
                        <w:tcW w:w="6281" w:type="dxa"/>
                        <w:noWrap/>
                        <w:hideMark/>
                      </w:tcPr>
                      <w:p w14:paraId="7771AF80"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proiect</w:t>
                        </w:r>
                        <w:proofErr w:type="spellEnd"/>
                      </w:p>
                    </w:tc>
                  </w:tr>
                  <w:tr w:rsidR="00EC1419" w:rsidRPr="00E42B7D" w14:paraId="2A958C1F" w14:textId="77777777" w:rsidTr="000277A5">
                    <w:trPr>
                      <w:trHeight w:val="255"/>
                    </w:trPr>
                    <w:tc>
                      <w:tcPr>
                        <w:tcW w:w="2547" w:type="dxa"/>
                        <w:noWrap/>
                        <w:hideMark/>
                      </w:tcPr>
                      <w:p w14:paraId="029819EF" w14:textId="77777777" w:rsidR="00EC1419" w:rsidRPr="00E42B7D" w:rsidRDefault="00EC1419" w:rsidP="00EC1419">
                        <w:pPr>
                          <w:rPr>
                            <w:rFonts w:ascii="Trebuchet MS" w:hAnsi="Trebuchet MS"/>
                            <w:b/>
                            <w:bCs/>
                          </w:rPr>
                        </w:pPr>
                        <w:r w:rsidRPr="00E42B7D">
                          <w:rPr>
                            <w:rFonts w:ascii="Trebuchet MS" w:hAnsi="Trebuchet MS"/>
                            <w:b/>
                            <w:bCs/>
                          </w:rPr>
                          <w:lastRenderedPageBreak/>
                          <w:t>251206</w:t>
                        </w:r>
                      </w:p>
                    </w:tc>
                    <w:tc>
                      <w:tcPr>
                        <w:tcW w:w="6281" w:type="dxa"/>
                        <w:noWrap/>
                        <w:hideMark/>
                      </w:tcPr>
                      <w:p w14:paraId="20279BED"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proiect</w:t>
                        </w:r>
                        <w:proofErr w:type="spellEnd"/>
                        <w:r w:rsidRPr="00E42B7D">
                          <w:rPr>
                            <w:rFonts w:ascii="Trebuchet MS" w:hAnsi="Trebuchet MS"/>
                            <w:b/>
                            <w:bCs/>
                          </w:rPr>
                          <w:t xml:space="preserve"> informatic</w:t>
                        </w:r>
                      </w:p>
                    </w:tc>
                  </w:tr>
                  <w:tr w:rsidR="00EC1419" w:rsidRPr="00E42B7D" w14:paraId="7DE4DFE8" w14:textId="77777777" w:rsidTr="000277A5">
                    <w:trPr>
                      <w:trHeight w:val="255"/>
                    </w:trPr>
                    <w:tc>
                      <w:tcPr>
                        <w:tcW w:w="2547" w:type="dxa"/>
                        <w:noWrap/>
                        <w:hideMark/>
                      </w:tcPr>
                      <w:p w14:paraId="462D5482" w14:textId="77777777" w:rsidR="00EC1419" w:rsidRPr="00E42B7D" w:rsidRDefault="00EC1419" w:rsidP="00EC1419">
                        <w:pPr>
                          <w:rPr>
                            <w:rFonts w:ascii="Trebuchet MS" w:hAnsi="Trebuchet MS"/>
                            <w:b/>
                            <w:bCs/>
                          </w:rPr>
                        </w:pPr>
                        <w:r w:rsidRPr="00E42B7D">
                          <w:rPr>
                            <w:rFonts w:ascii="Trebuchet MS" w:hAnsi="Trebuchet MS"/>
                            <w:b/>
                            <w:bCs/>
                          </w:rPr>
                          <w:t>121207</w:t>
                        </w:r>
                      </w:p>
                    </w:tc>
                    <w:tc>
                      <w:tcPr>
                        <w:tcW w:w="6281" w:type="dxa"/>
                        <w:noWrap/>
                        <w:hideMark/>
                      </w:tcPr>
                      <w:p w14:paraId="540FD17F" w14:textId="77777777" w:rsidR="00EC1419" w:rsidRPr="00E42B7D" w:rsidRDefault="00EC1419" w:rsidP="00EC1419">
                        <w:pPr>
                          <w:rPr>
                            <w:rFonts w:ascii="Trebuchet MS" w:hAnsi="Trebuchet MS"/>
                            <w:b/>
                            <w:bCs/>
                          </w:rPr>
                        </w:pPr>
                        <w:r w:rsidRPr="00E42B7D">
                          <w:rPr>
                            <w:rFonts w:ascii="Trebuchet MS" w:hAnsi="Trebuchet MS"/>
                            <w:b/>
                            <w:bCs/>
                          </w:rPr>
                          <w:t xml:space="preserve">manager </w:t>
                        </w:r>
                        <w:proofErr w:type="spellStart"/>
                        <w:r w:rsidRPr="00E42B7D">
                          <w:rPr>
                            <w:rFonts w:ascii="Trebuchet MS" w:hAnsi="Trebuchet MS"/>
                            <w:b/>
                            <w:bCs/>
                          </w:rPr>
                          <w:t>resurse</w:t>
                        </w:r>
                        <w:proofErr w:type="spellEnd"/>
                        <w:r w:rsidRPr="00E42B7D">
                          <w:rPr>
                            <w:rFonts w:ascii="Trebuchet MS" w:hAnsi="Trebuchet MS"/>
                            <w:b/>
                            <w:bCs/>
                          </w:rPr>
                          <w:t xml:space="preserve"> </w:t>
                        </w:r>
                        <w:proofErr w:type="spellStart"/>
                        <w:r w:rsidRPr="00E42B7D">
                          <w:rPr>
                            <w:rFonts w:ascii="Trebuchet MS" w:hAnsi="Trebuchet MS"/>
                            <w:b/>
                            <w:bCs/>
                          </w:rPr>
                          <w:t>umane</w:t>
                        </w:r>
                        <w:proofErr w:type="spellEnd"/>
                      </w:p>
                    </w:tc>
                  </w:tr>
                  <w:tr w:rsidR="00EC1419" w:rsidRPr="008F394B" w14:paraId="46C5644F" w14:textId="77777777" w:rsidTr="000277A5">
                    <w:trPr>
                      <w:trHeight w:val="255"/>
                    </w:trPr>
                    <w:tc>
                      <w:tcPr>
                        <w:tcW w:w="2547" w:type="dxa"/>
                        <w:noWrap/>
                        <w:hideMark/>
                      </w:tcPr>
                      <w:p w14:paraId="506EC144" w14:textId="77777777" w:rsidR="00EC1419" w:rsidRPr="00E42B7D" w:rsidRDefault="00EC1419" w:rsidP="00EC1419">
                        <w:pPr>
                          <w:rPr>
                            <w:rFonts w:ascii="Trebuchet MS" w:hAnsi="Trebuchet MS"/>
                            <w:b/>
                            <w:bCs/>
                          </w:rPr>
                        </w:pPr>
                        <w:r w:rsidRPr="00E42B7D">
                          <w:rPr>
                            <w:rFonts w:ascii="Trebuchet MS" w:hAnsi="Trebuchet MS"/>
                            <w:b/>
                            <w:bCs/>
                          </w:rPr>
                          <w:t>133007</w:t>
                        </w:r>
                      </w:p>
                    </w:tc>
                    <w:tc>
                      <w:tcPr>
                        <w:tcW w:w="6281" w:type="dxa"/>
                        <w:noWrap/>
                        <w:hideMark/>
                      </w:tcPr>
                      <w:p w14:paraId="43F91C74" w14:textId="77777777" w:rsidR="00EC1419" w:rsidRPr="005966B1" w:rsidRDefault="00EC1419" w:rsidP="00EC1419">
                        <w:pPr>
                          <w:rPr>
                            <w:rFonts w:ascii="Trebuchet MS" w:hAnsi="Trebuchet MS"/>
                            <w:b/>
                            <w:bCs/>
                            <w:lang w:val="it-IT"/>
                          </w:rPr>
                        </w:pPr>
                        <w:r w:rsidRPr="005966B1">
                          <w:rPr>
                            <w:rFonts w:ascii="Trebuchet MS" w:hAnsi="Trebuchet MS"/>
                            <w:b/>
                            <w:bCs/>
                            <w:lang w:val="it-IT"/>
                          </w:rPr>
                          <w:t>manager tehnologia informațiilor și comunicații</w:t>
                        </w:r>
                      </w:p>
                    </w:tc>
                  </w:tr>
                  <w:tr w:rsidR="00EC1419" w:rsidRPr="008F394B" w14:paraId="478A0191" w14:textId="77777777" w:rsidTr="000277A5">
                    <w:trPr>
                      <w:trHeight w:val="255"/>
                    </w:trPr>
                    <w:tc>
                      <w:tcPr>
                        <w:tcW w:w="2547" w:type="dxa"/>
                        <w:noWrap/>
                        <w:hideMark/>
                      </w:tcPr>
                      <w:p w14:paraId="1DA60032" w14:textId="77777777" w:rsidR="00EC1419" w:rsidRPr="005966B1" w:rsidRDefault="00EC1419" w:rsidP="00EC1419">
                        <w:pPr>
                          <w:rPr>
                            <w:rFonts w:ascii="Trebuchet MS" w:hAnsi="Trebuchet MS"/>
                            <w:b/>
                            <w:bCs/>
                            <w:lang w:val="it-IT"/>
                          </w:rPr>
                        </w:pPr>
                        <w:r w:rsidRPr="005966B1">
                          <w:rPr>
                            <w:rFonts w:ascii="Trebuchet MS" w:hAnsi="Trebuchet MS"/>
                            <w:b/>
                            <w:bCs/>
                            <w:lang w:val="it-IT"/>
                          </w:rPr>
                          <w:t>335406</w:t>
                        </w:r>
                      </w:p>
                    </w:tc>
                    <w:tc>
                      <w:tcPr>
                        <w:tcW w:w="6281" w:type="dxa"/>
                        <w:noWrap/>
                        <w:hideMark/>
                      </w:tcPr>
                      <w:p w14:paraId="04623B4F" w14:textId="77777777" w:rsidR="00EC1419" w:rsidRPr="005966B1" w:rsidRDefault="00EC1419" w:rsidP="00EC1419">
                        <w:pPr>
                          <w:rPr>
                            <w:rFonts w:ascii="Trebuchet MS" w:hAnsi="Trebuchet MS"/>
                            <w:b/>
                            <w:bCs/>
                            <w:lang w:val="it-IT"/>
                          </w:rPr>
                        </w:pPr>
                        <w:r w:rsidRPr="005966B1">
                          <w:rPr>
                            <w:rFonts w:ascii="Trebuchet MS" w:hAnsi="Trebuchet MS"/>
                            <w:b/>
                            <w:bCs/>
                            <w:lang w:val="it-IT"/>
                          </w:rPr>
                          <w:t>expert</w:t>
                        </w:r>
                      </w:p>
                    </w:tc>
                  </w:tr>
                </w:tbl>
                <w:p w14:paraId="123A2FFE" w14:textId="77777777" w:rsidR="000E3599" w:rsidRDefault="000E3599" w:rsidP="00EA5BDC">
                  <w:pPr>
                    <w:jc w:val="both"/>
                    <w:rPr>
                      <w:rFonts w:ascii="Trebuchet MS" w:hAnsi="Trebuchet MS"/>
                      <w:b/>
                      <w:bCs/>
                      <w:lang w:val="it-IT"/>
                    </w:rPr>
                  </w:pPr>
                </w:p>
                <w:p w14:paraId="35589F5A" w14:textId="0CB18B50" w:rsidR="00EA5BDC" w:rsidRPr="00E42B7D" w:rsidRDefault="00EA5BDC" w:rsidP="00EA5BDC">
                  <w:pPr>
                    <w:jc w:val="both"/>
                    <w:rPr>
                      <w:rFonts w:ascii="Trebuchet MS" w:hAnsi="Trebuchet MS"/>
                      <w:b/>
                      <w:bCs/>
                      <w:lang w:val="it-IT"/>
                    </w:rPr>
                  </w:pPr>
                  <w:r w:rsidRPr="005966B1">
                    <w:rPr>
                      <w:rFonts w:ascii="Trebuchet MS" w:hAnsi="Trebuchet MS"/>
                      <w:b/>
                      <w:bCs/>
                      <w:lang w:val="it-IT"/>
                    </w:rPr>
                    <w:t xml:space="preserve">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w:t>
                  </w:r>
                  <w:r w:rsidRPr="00E42B7D">
                    <w:rPr>
                      <w:rFonts w:ascii="Trebuchet MS" w:hAnsi="Trebuchet MS"/>
                      <w:b/>
                      <w:bCs/>
                      <w:lang w:val="it-IT"/>
                    </w:rPr>
                    <w:t>proiect.</w:t>
                  </w:r>
                </w:p>
                <w:p w14:paraId="23E5FEF0" w14:textId="77777777" w:rsidR="00EA5BDC" w:rsidRPr="00E42B7D" w:rsidRDefault="00EA5BDC" w:rsidP="00EA5BDC">
                  <w:pPr>
                    <w:jc w:val="both"/>
                    <w:rPr>
                      <w:rFonts w:ascii="Trebuchet MS" w:hAnsi="Trebuchet MS"/>
                      <w:b/>
                      <w:bCs/>
                      <w:lang w:val="it-IT"/>
                    </w:rPr>
                  </w:pPr>
                  <w:r w:rsidRPr="00E42B7D">
                    <w:rPr>
                      <w:rFonts w:ascii="Trebuchet MS" w:hAnsi="Trebuchet MS"/>
                      <w:b/>
                      <w:bCs/>
                      <w:lang w:val="it-IT"/>
                    </w:rPr>
                    <w:t>NU se acceptă suprapunerea atribuțiilor membrilor echipei proprii cu cele ale echipei prestatorului de servicii.</w:t>
                  </w:r>
                </w:p>
                <w:p w14:paraId="4971FC5A" w14:textId="4CECCDAB" w:rsidR="00EA5BDC" w:rsidRPr="00E42B7D" w:rsidRDefault="00EA5BDC" w:rsidP="00EA5BDC">
                  <w:pPr>
                    <w:jc w:val="both"/>
                    <w:rPr>
                      <w:rFonts w:ascii="Trebuchet MS" w:hAnsi="Trebuchet MS"/>
                      <w:b/>
                      <w:bCs/>
                      <w:lang w:val="it-IT"/>
                    </w:rPr>
                  </w:pPr>
                  <w:r w:rsidRPr="00E42B7D">
                    <w:rPr>
                      <w:rFonts w:ascii="Trebuchet MS" w:hAnsi="Trebuchet MS"/>
                      <w:b/>
                      <w:bCs/>
                      <w:lang w:val="it-IT"/>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w:t>
                  </w:r>
                  <w:r w:rsidR="00E21577">
                    <w:rPr>
                      <w:rFonts w:ascii="Trebuchet MS" w:hAnsi="Trebuchet MS"/>
                      <w:b/>
                      <w:bCs/>
                      <w:lang w:val="it-IT"/>
                    </w:rPr>
                    <w:t>7</w:t>
                  </w:r>
                  <w:r w:rsidRPr="00E42B7D">
                    <w:rPr>
                      <w:rFonts w:ascii="Trebuchet MS" w:hAnsi="Trebuchet MS"/>
                      <w:b/>
                      <w:bCs/>
                      <w:lang w:val="it-IT"/>
                    </w:rPr>
                    <w:t xml:space="preserve"> persoane, normă întreagă în proiect. </w:t>
                  </w:r>
                </w:p>
                <w:p w14:paraId="34EAE741" w14:textId="3B48DACD" w:rsidR="00EA5BDC" w:rsidRDefault="00EA5BDC" w:rsidP="00EA5BDC">
                  <w:pPr>
                    <w:jc w:val="both"/>
                    <w:rPr>
                      <w:rFonts w:ascii="Trebuchet MS" w:hAnsi="Trebuchet MS"/>
                      <w:b/>
                      <w:bCs/>
                      <w:lang w:val="it-IT"/>
                    </w:rPr>
                  </w:pPr>
                  <w:r w:rsidRPr="00E42B7D">
                    <w:rPr>
                      <w:rFonts w:ascii="Trebuchet MS" w:hAnsi="Trebuchet MS"/>
                      <w:b/>
                      <w:bCs/>
                      <w:lang w:val="it-IT"/>
                    </w:rPr>
                    <w:t>În echipa de management a proiectului finanțat din P</w:t>
                  </w:r>
                  <w:r w:rsidR="00B9010F" w:rsidRPr="00E42B7D">
                    <w:rPr>
                      <w:rFonts w:ascii="Trebuchet MS" w:hAnsi="Trebuchet MS"/>
                      <w:b/>
                      <w:bCs/>
                      <w:lang w:val="it-IT"/>
                    </w:rPr>
                    <w:t>o</w:t>
                  </w:r>
                  <w:r w:rsidRPr="00E42B7D">
                    <w:rPr>
                      <w:rFonts w:ascii="Trebuchet MS" w:hAnsi="Trebuchet MS"/>
                      <w:b/>
                      <w:bCs/>
                      <w:lang w:val="it-IT"/>
                    </w:rPr>
                    <w:t>AT, o singură persoană poate ocupa poziţia de manager de proiect și aceasta se recomandă să fie desemnată din cadrul personalului propriu al solicitantului și nu din cadrul personalului încadrat cu contract individual de muncă pe durată determinată pe posturi în afara organigramei în baza art. 16, alin. (10) din Legea cadru nr. 153/2017 sau personal externalizat prin prestare servicii.</w:t>
                  </w:r>
                </w:p>
                <w:p w14:paraId="18D69DD0" w14:textId="77777777" w:rsidR="006E7A40" w:rsidRPr="00E42B7D" w:rsidRDefault="006E7A40" w:rsidP="00EA5BDC">
                  <w:pPr>
                    <w:jc w:val="both"/>
                    <w:rPr>
                      <w:rFonts w:ascii="Trebuchet MS" w:hAnsi="Trebuchet MS"/>
                      <w:b/>
                      <w:bCs/>
                      <w:lang w:val="it-IT"/>
                    </w:rPr>
                  </w:pPr>
                </w:p>
                <w:p w14:paraId="19403432" w14:textId="77777777" w:rsidR="00EA5BDC" w:rsidRPr="005966B1" w:rsidRDefault="00EA5BDC" w:rsidP="00EA5BDC">
                  <w:pPr>
                    <w:jc w:val="both"/>
                    <w:rPr>
                      <w:rFonts w:ascii="Trebuchet MS" w:hAnsi="Trebuchet MS"/>
                      <w:b/>
                      <w:bCs/>
                      <w:lang w:val="it-IT"/>
                    </w:rPr>
                  </w:pPr>
                </w:p>
              </w:tc>
            </w:tr>
            <w:tr w:rsidR="006E7A40" w:rsidRPr="008F394B" w14:paraId="3C691767" w14:textId="77777777" w:rsidTr="006E7A40">
              <w:tc>
                <w:tcPr>
                  <w:tcW w:w="1024" w:type="dxa"/>
                </w:tcPr>
                <w:p w14:paraId="031D5C3B" w14:textId="77777777" w:rsidR="008859FC" w:rsidRPr="006E7A40" w:rsidDel="00624537" w:rsidRDefault="008859FC" w:rsidP="008859FC">
                  <w:pPr>
                    <w:jc w:val="both"/>
                    <w:rPr>
                      <w:rFonts w:ascii="Trebuchet MS" w:hAnsi="Trebuchet MS"/>
                    </w:rPr>
                  </w:pPr>
                  <w:proofErr w:type="spellStart"/>
                  <w:r w:rsidRPr="006E7A40">
                    <w:rPr>
                      <w:rFonts w:ascii="Trebuchet MS" w:hAnsi="Trebuchet MS"/>
                    </w:rPr>
                    <w:lastRenderedPageBreak/>
                    <w:t>Functie</w:t>
                  </w:r>
                  <w:proofErr w:type="spellEnd"/>
                </w:p>
              </w:tc>
              <w:tc>
                <w:tcPr>
                  <w:tcW w:w="1418" w:type="dxa"/>
                </w:tcPr>
                <w:p w14:paraId="1868079F" w14:textId="77777777" w:rsidR="008859FC" w:rsidRPr="006E7A40" w:rsidDel="00624537" w:rsidRDefault="008859FC" w:rsidP="008859FC">
                  <w:pPr>
                    <w:jc w:val="both"/>
                    <w:rPr>
                      <w:rFonts w:ascii="Trebuchet MS" w:hAnsi="Trebuchet MS"/>
                    </w:rPr>
                  </w:pPr>
                  <w:proofErr w:type="spellStart"/>
                  <w:r w:rsidRPr="006E7A40" w:rsidDel="00624537">
                    <w:rPr>
                      <w:rFonts w:ascii="Trebuchet MS" w:hAnsi="Trebuchet MS"/>
                    </w:rPr>
                    <w:t>Codul</w:t>
                  </w:r>
                  <w:proofErr w:type="spellEnd"/>
                  <w:r w:rsidRPr="006E7A40" w:rsidDel="00624537">
                    <w:rPr>
                      <w:rFonts w:ascii="Trebuchet MS" w:hAnsi="Trebuchet MS"/>
                    </w:rPr>
                    <w:t xml:space="preserve"> </w:t>
                  </w:r>
                  <w:proofErr w:type="spellStart"/>
                  <w:r w:rsidRPr="006E7A40" w:rsidDel="00624537">
                    <w:rPr>
                      <w:rFonts w:ascii="Trebuchet MS" w:hAnsi="Trebuchet MS"/>
                    </w:rPr>
                    <w:t>ocupației</w:t>
                  </w:r>
                  <w:proofErr w:type="spellEnd"/>
                </w:p>
              </w:tc>
              <w:tc>
                <w:tcPr>
                  <w:tcW w:w="1843" w:type="dxa"/>
                </w:tcPr>
                <w:p w14:paraId="69F91D7A" w14:textId="77777777" w:rsidR="008859FC" w:rsidRPr="00C2091D" w:rsidDel="00624537" w:rsidRDefault="008859FC" w:rsidP="008859FC">
                  <w:pPr>
                    <w:jc w:val="both"/>
                    <w:rPr>
                      <w:rFonts w:ascii="Trebuchet MS" w:hAnsi="Trebuchet MS"/>
                      <w:lang w:val="it-IT"/>
                    </w:rPr>
                  </w:pPr>
                  <w:r w:rsidRPr="00C2091D">
                    <w:rPr>
                      <w:rFonts w:ascii="Trebuchet MS" w:hAnsi="Trebuchet MS"/>
                      <w:lang w:val="it-IT"/>
                    </w:rPr>
                    <w:t>Categoria in care se incadreaza expertul conform Orientari generale-nivel de remunerare/experienta</w:t>
                  </w:r>
                </w:p>
              </w:tc>
              <w:tc>
                <w:tcPr>
                  <w:tcW w:w="2126" w:type="dxa"/>
                </w:tcPr>
                <w:p w14:paraId="14ECC370" w14:textId="77777777" w:rsidR="008859FC" w:rsidRPr="00C2091D" w:rsidDel="00624537" w:rsidRDefault="008859FC" w:rsidP="008859FC">
                  <w:pPr>
                    <w:jc w:val="both"/>
                    <w:rPr>
                      <w:rFonts w:ascii="Trebuchet MS" w:hAnsi="Trebuchet MS"/>
                      <w:lang w:val="it-IT"/>
                    </w:rPr>
                  </w:pPr>
                  <w:r w:rsidRPr="00C2091D">
                    <w:rPr>
                      <w:rFonts w:ascii="Trebuchet MS" w:hAnsi="Trebuchet MS"/>
                      <w:lang w:val="it-IT"/>
                    </w:rPr>
                    <w:t>Experienta profesionala specifica relevanta conform CV si documente support (luni)</w:t>
                  </w:r>
                </w:p>
              </w:tc>
              <w:tc>
                <w:tcPr>
                  <w:tcW w:w="1134" w:type="dxa"/>
                </w:tcPr>
                <w:p w14:paraId="5A126BAA" w14:textId="77777777" w:rsidR="008859FC" w:rsidRPr="008F394B" w:rsidDel="00624537" w:rsidRDefault="008859FC" w:rsidP="008859FC">
                  <w:pPr>
                    <w:jc w:val="both"/>
                    <w:rPr>
                      <w:rFonts w:ascii="Trebuchet MS" w:hAnsi="Trebuchet MS"/>
                      <w:lang w:val="pt-BR"/>
                    </w:rPr>
                  </w:pPr>
                  <w:r w:rsidRPr="008F394B">
                    <w:rPr>
                      <w:rFonts w:ascii="Trebuchet MS" w:hAnsi="Trebuchet MS"/>
                      <w:lang w:val="pt-BR"/>
                    </w:rPr>
                    <w:t>Tara</w:t>
                  </w:r>
                </w:p>
              </w:tc>
              <w:tc>
                <w:tcPr>
                  <w:tcW w:w="1042" w:type="dxa"/>
                </w:tcPr>
                <w:p w14:paraId="0FB939A5" w14:textId="77777777" w:rsidR="008859FC" w:rsidRPr="008F394B" w:rsidDel="00624537" w:rsidRDefault="008859FC" w:rsidP="008859FC">
                  <w:pPr>
                    <w:jc w:val="both"/>
                    <w:rPr>
                      <w:rFonts w:ascii="Trebuchet MS" w:hAnsi="Trebuchet MS"/>
                      <w:lang w:val="pt-BR"/>
                    </w:rPr>
                  </w:pPr>
                  <w:r w:rsidRPr="008F394B">
                    <w:rPr>
                      <w:rFonts w:ascii="Trebuchet MS" w:hAnsi="Trebuchet MS"/>
                      <w:lang w:val="pt-BR"/>
                    </w:rPr>
                    <w:t>CNP/PIN</w:t>
                  </w:r>
                </w:p>
              </w:tc>
              <w:tc>
                <w:tcPr>
                  <w:tcW w:w="775" w:type="dxa"/>
                  <w:gridSpan w:val="2"/>
                </w:tcPr>
                <w:p w14:paraId="4FE51D19" w14:textId="77777777" w:rsidR="008859FC" w:rsidRPr="008F394B" w:rsidRDefault="008859FC" w:rsidP="008859FC">
                  <w:pPr>
                    <w:jc w:val="both"/>
                    <w:rPr>
                      <w:rFonts w:ascii="Trebuchet MS" w:hAnsi="Trebuchet MS"/>
                      <w:lang w:val="pt-BR"/>
                    </w:rPr>
                  </w:pPr>
                  <w:r w:rsidRPr="008F394B">
                    <w:rPr>
                      <w:rFonts w:ascii="Trebuchet MS" w:hAnsi="Trebuchet MS"/>
                      <w:lang w:val="pt-BR"/>
                    </w:rPr>
                    <w:t>Nume si prenume</w:t>
                  </w:r>
                </w:p>
              </w:tc>
            </w:tr>
            <w:tr w:rsidR="006E7A40" w:rsidRPr="008F394B" w:rsidDel="00624537" w14:paraId="54DE0DD3" w14:textId="77777777" w:rsidTr="006E7A40">
              <w:tc>
                <w:tcPr>
                  <w:tcW w:w="1024" w:type="dxa"/>
                </w:tcPr>
                <w:p w14:paraId="6A7333A5"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Manager proiect</w:t>
                  </w:r>
                </w:p>
              </w:tc>
              <w:tc>
                <w:tcPr>
                  <w:tcW w:w="1418" w:type="dxa"/>
                </w:tcPr>
                <w:p w14:paraId="6091414B"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242101 manager de proiect</w:t>
                  </w:r>
                </w:p>
              </w:tc>
              <w:tc>
                <w:tcPr>
                  <w:tcW w:w="1843" w:type="dxa"/>
                </w:tcPr>
                <w:p w14:paraId="3F82B9DB" w14:textId="39827B55" w:rsidR="008859FC" w:rsidRPr="008F394B" w:rsidDel="00624537" w:rsidRDefault="008859FC" w:rsidP="008859FC">
                  <w:pPr>
                    <w:jc w:val="both"/>
                    <w:rPr>
                      <w:rFonts w:ascii="Trebuchet MS" w:hAnsi="Trebuchet MS"/>
                      <w:lang w:val="pt-BR"/>
                    </w:rPr>
                  </w:pPr>
                  <w:r w:rsidRPr="008F394B">
                    <w:rPr>
                      <w:rFonts w:ascii="Trebuchet MS" w:hAnsi="Trebuchet MS"/>
                      <w:lang w:val="pt-BR"/>
                    </w:rPr>
                    <w:t>N/A</w:t>
                  </w:r>
                </w:p>
              </w:tc>
              <w:tc>
                <w:tcPr>
                  <w:tcW w:w="2126" w:type="dxa"/>
                </w:tcPr>
                <w:p w14:paraId="1520D7B5"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1134" w:type="dxa"/>
                </w:tcPr>
                <w:p w14:paraId="280009BB"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1042" w:type="dxa"/>
                </w:tcPr>
                <w:p w14:paraId="24820FA5"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775" w:type="dxa"/>
                  <w:gridSpan w:val="2"/>
                </w:tcPr>
                <w:p w14:paraId="2C9EF613" w14:textId="20B8C678" w:rsidR="008859FC" w:rsidRPr="008F394B" w:rsidDel="00624537" w:rsidRDefault="006E7A40" w:rsidP="008859FC">
                  <w:pPr>
                    <w:jc w:val="both"/>
                    <w:rPr>
                      <w:rFonts w:ascii="Trebuchet MS" w:hAnsi="Trebuchet MS"/>
                      <w:i/>
                      <w:iCs/>
                      <w:lang w:val="pt-BR"/>
                    </w:rPr>
                  </w:pPr>
                  <w:r w:rsidRPr="008F394B">
                    <w:rPr>
                      <w:rFonts w:ascii="Trebuchet MS" w:hAnsi="Trebuchet MS"/>
                      <w:i/>
                      <w:iCs/>
                      <w:lang w:val="pt-BR"/>
                    </w:rPr>
                    <w:t>N/A</w:t>
                  </w:r>
                </w:p>
              </w:tc>
            </w:tr>
            <w:tr w:rsidR="006E7A40" w:rsidRPr="008F394B" w:rsidDel="00624537" w14:paraId="3E541990" w14:textId="77777777" w:rsidTr="006E7A40">
              <w:tc>
                <w:tcPr>
                  <w:tcW w:w="1024" w:type="dxa"/>
                </w:tcPr>
                <w:p w14:paraId="2E944A4A"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Responsabil financiar</w:t>
                  </w:r>
                </w:p>
              </w:tc>
              <w:tc>
                <w:tcPr>
                  <w:tcW w:w="1418" w:type="dxa"/>
                </w:tcPr>
                <w:p w14:paraId="09F2C04B"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121125 manager financiar</w:t>
                  </w:r>
                </w:p>
              </w:tc>
              <w:tc>
                <w:tcPr>
                  <w:tcW w:w="1843" w:type="dxa"/>
                </w:tcPr>
                <w:p w14:paraId="40C7B4B1" w14:textId="56365669" w:rsidR="008859FC" w:rsidRPr="008F394B" w:rsidDel="00624537" w:rsidRDefault="008859FC" w:rsidP="008859FC">
                  <w:pPr>
                    <w:jc w:val="both"/>
                    <w:rPr>
                      <w:rFonts w:ascii="Trebuchet MS" w:hAnsi="Trebuchet MS"/>
                      <w:lang w:val="pt-BR"/>
                    </w:rPr>
                  </w:pPr>
                  <w:r w:rsidRPr="008F394B">
                    <w:rPr>
                      <w:rFonts w:ascii="Trebuchet MS" w:hAnsi="Trebuchet MS"/>
                      <w:lang w:val="pt-BR"/>
                    </w:rPr>
                    <w:t>N/A</w:t>
                  </w:r>
                </w:p>
              </w:tc>
              <w:tc>
                <w:tcPr>
                  <w:tcW w:w="2126" w:type="dxa"/>
                </w:tcPr>
                <w:p w14:paraId="486BD406"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1134" w:type="dxa"/>
                </w:tcPr>
                <w:p w14:paraId="6BB1CF55"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1042" w:type="dxa"/>
                </w:tcPr>
                <w:p w14:paraId="1F6BD1F6" w14:textId="77777777" w:rsidR="008859FC" w:rsidRPr="008F394B" w:rsidDel="00624537" w:rsidRDefault="008859FC" w:rsidP="008859FC">
                  <w:pPr>
                    <w:jc w:val="both"/>
                    <w:rPr>
                      <w:rFonts w:ascii="Trebuchet MS" w:hAnsi="Trebuchet MS"/>
                      <w:i/>
                      <w:iCs/>
                      <w:lang w:val="pt-BR"/>
                    </w:rPr>
                  </w:pPr>
                  <w:r w:rsidRPr="008F394B" w:rsidDel="00624537">
                    <w:rPr>
                      <w:rFonts w:ascii="Trebuchet MS" w:hAnsi="Trebuchet MS"/>
                      <w:i/>
                      <w:iCs/>
                      <w:lang w:val="pt-BR"/>
                    </w:rPr>
                    <w:t>N/A</w:t>
                  </w:r>
                </w:p>
              </w:tc>
              <w:tc>
                <w:tcPr>
                  <w:tcW w:w="775" w:type="dxa"/>
                  <w:gridSpan w:val="2"/>
                </w:tcPr>
                <w:p w14:paraId="06629B5E" w14:textId="687E8316" w:rsidR="008859FC" w:rsidRPr="008F394B" w:rsidDel="00624537" w:rsidRDefault="006E7A40" w:rsidP="008859FC">
                  <w:pPr>
                    <w:jc w:val="both"/>
                    <w:rPr>
                      <w:rFonts w:ascii="Trebuchet MS" w:hAnsi="Trebuchet MS"/>
                      <w:i/>
                      <w:iCs/>
                      <w:lang w:val="pt-BR"/>
                    </w:rPr>
                  </w:pPr>
                  <w:r w:rsidRPr="008F394B">
                    <w:rPr>
                      <w:rFonts w:ascii="Trebuchet MS" w:hAnsi="Trebuchet MS"/>
                      <w:i/>
                      <w:iCs/>
                      <w:lang w:val="pt-BR"/>
                    </w:rPr>
                    <w:t>N/A</w:t>
                  </w:r>
                </w:p>
              </w:tc>
            </w:tr>
          </w:tbl>
          <w:p w14:paraId="61330659" w14:textId="09589052" w:rsidR="006E7A40" w:rsidRPr="008F394B" w:rsidRDefault="00DE56D5" w:rsidP="006E7A40">
            <w:pPr>
              <w:spacing w:after="120"/>
              <w:jc w:val="both"/>
              <w:rPr>
                <w:rFonts w:ascii="Trebuchet MS" w:hAnsi="Trebuchet MS"/>
                <w:b/>
                <w:color w:val="FF0000"/>
                <w:lang w:val="pt-BR"/>
              </w:rPr>
            </w:pPr>
            <w:r w:rsidRPr="00F71BDA">
              <w:rPr>
                <w:rFonts w:ascii="Trebuchet MS" w:hAnsi="Trebuchet MS"/>
                <w:noProof/>
                <w:lang w:val="ro-RO" w:eastAsia="ro-RO"/>
              </w:rPr>
              <w:drawing>
                <wp:anchor distT="0" distB="0" distL="114300" distR="114300" simplePos="0" relativeHeight="251667456" behindDoc="0" locked="0" layoutInCell="1" allowOverlap="1" wp14:anchorId="20901D51" wp14:editId="1906A819">
                  <wp:simplePos x="0" y="0"/>
                  <wp:positionH relativeFrom="column">
                    <wp:posOffset>-34014</wp:posOffset>
                  </wp:positionH>
                  <wp:positionV relativeFrom="paragraph">
                    <wp:posOffset>226364</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006E7A40" w:rsidRPr="008F394B">
              <w:rPr>
                <w:rFonts w:ascii="Trebuchet MS" w:hAnsi="Trebuchet MS"/>
                <w:b/>
                <w:color w:val="FF0000"/>
                <w:lang w:val="pt-BR"/>
              </w:rPr>
              <w:t xml:space="preserve">Beneficiarii PoAT vor completa numai câmpurile ”Funcție” și ”Codul ocupației”. </w:t>
            </w:r>
          </w:p>
          <w:p w14:paraId="47A811D9" w14:textId="0446B1AA" w:rsidR="00DE56D5" w:rsidRDefault="00DE56D5" w:rsidP="00AC2B3C">
            <w:pPr>
              <w:spacing w:after="120"/>
              <w:jc w:val="both"/>
              <w:rPr>
                <w:rFonts w:ascii="Trebuchet MS" w:hAnsi="Trebuchet MS"/>
                <w:b/>
                <w:color w:val="FF0000"/>
                <w:lang w:val="it-IT"/>
              </w:rPr>
            </w:pPr>
          </w:p>
          <w:p w14:paraId="50E8DC42" w14:textId="452A8167" w:rsidR="00EA5BDC" w:rsidRPr="00E42B7D" w:rsidRDefault="00EA5BDC" w:rsidP="00AC2B3C">
            <w:pPr>
              <w:spacing w:after="120"/>
              <w:jc w:val="both"/>
              <w:rPr>
                <w:rFonts w:ascii="Trebuchet MS" w:hAnsi="Trebuchet MS"/>
                <w:b/>
                <w:color w:val="FF0000"/>
                <w:lang w:val="it-IT"/>
              </w:rPr>
            </w:pPr>
            <w:r w:rsidRPr="00E42B7D">
              <w:rPr>
                <w:rFonts w:ascii="Trebuchet MS" w:hAnsi="Trebuchet MS"/>
                <w:b/>
                <w:color w:val="FF0000"/>
                <w:lang w:val="it-IT"/>
              </w:rPr>
              <w:t>Atenție:</w:t>
            </w:r>
          </w:p>
          <w:p w14:paraId="1056A506" w14:textId="77777777" w:rsidR="00EA5BDC" w:rsidRPr="00E42B7D" w:rsidRDefault="00EA5BDC" w:rsidP="00EA5BDC">
            <w:pPr>
              <w:spacing w:after="120"/>
              <w:jc w:val="both"/>
              <w:rPr>
                <w:rFonts w:ascii="Trebuchet MS" w:hAnsi="Trebuchet MS"/>
                <w:b/>
                <w:color w:val="FF0000"/>
                <w:lang w:val="it-IT"/>
              </w:rPr>
            </w:pPr>
            <w:r w:rsidRPr="00E42B7D">
              <w:rPr>
                <w:rFonts w:ascii="Trebuchet MS" w:hAnsi="Trebuchet MS"/>
                <w:color w:val="FF0000"/>
                <w:lang w:val="it-IT"/>
              </w:rPr>
              <w:t>La această funcție se va atașa:</w:t>
            </w:r>
          </w:p>
          <w:p w14:paraId="0EE7EEB6" w14:textId="2673393A" w:rsidR="00EA5BDC" w:rsidRPr="00E42B7D" w:rsidRDefault="00EA5BDC" w:rsidP="00E42B7D">
            <w:pPr>
              <w:numPr>
                <w:ilvl w:val="0"/>
                <w:numId w:val="14"/>
              </w:numPr>
              <w:tabs>
                <w:tab w:val="clear" w:pos="630"/>
                <w:tab w:val="num" w:pos="318"/>
              </w:tabs>
              <w:spacing w:before="60" w:after="60"/>
              <w:ind w:left="318" w:hanging="313"/>
              <w:jc w:val="both"/>
              <w:rPr>
                <w:rFonts w:ascii="Trebuchet MS" w:hAnsi="Trebuchet MS"/>
                <w:color w:val="FF0000"/>
                <w:lang w:val="it-IT"/>
              </w:rPr>
            </w:pPr>
            <w:r w:rsidRPr="00E42B7D">
              <w:rPr>
                <w:rFonts w:ascii="Trebuchet MS" w:hAnsi="Trebuchet MS"/>
                <w:color w:val="FF0000"/>
                <w:lang w:val="it-IT"/>
              </w:rPr>
              <w:t>ordinul de numire al echipei de proiect semnat sau un document aprobat la nivelul conducerii solicitantului privind membrii echipei nominalizați din cadrul personalului existent al solicitantului</w:t>
            </w:r>
          </w:p>
        </w:tc>
      </w:tr>
    </w:tbl>
    <w:p w14:paraId="53E5AE4B" w14:textId="40B8B730" w:rsidR="001258BC" w:rsidRPr="00120EBA" w:rsidRDefault="001258BC" w:rsidP="00120EBA">
      <w:pPr>
        <w:pStyle w:val="Heading1"/>
      </w:pPr>
      <w:bookmarkStart w:id="61" w:name="_Toc154662489"/>
      <w:proofErr w:type="spellStart"/>
      <w:r w:rsidRPr="00120EBA">
        <w:lastRenderedPageBreak/>
        <w:t>Sectiunea</w:t>
      </w:r>
      <w:proofErr w:type="spellEnd"/>
      <w:r w:rsidRPr="00120EBA">
        <w:t>:</w:t>
      </w:r>
      <w:r w:rsidR="00A31B9D" w:rsidRPr="00120EBA">
        <w:t xml:space="preserve"> Rezultate așteptate</w:t>
      </w:r>
      <w:r w:rsidR="00EB478F" w:rsidRPr="00120EBA">
        <w:t xml:space="preserve"> / Realizări a</w:t>
      </w:r>
      <w:r w:rsidR="003D758D" w:rsidRPr="00120EBA">
        <w:t>șteptate</w:t>
      </w:r>
      <w:bookmarkEnd w:id="61"/>
    </w:p>
    <w:tbl>
      <w:tblPr>
        <w:tblStyle w:val="TableGrid"/>
        <w:tblW w:w="0" w:type="auto"/>
        <w:tblInd w:w="-572" w:type="dxa"/>
        <w:tblLook w:val="04A0" w:firstRow="1" w:lastRow="0" w:firstColumn="1" w:lastColumn="0" w:noHBand="0" w:noVBand="1"/>
      </w:tblPr>
      <w:tblGrid>
        <w:gridCol w:w="9588"/>
      </w:tblGrid>
      <w:tr w:rsidR="00D8454E" w:rsidRPr="00283046" w14:paraId="4970F82A" w14:textId="77777777" w:rsidTr="00F85428">
        <w:tc>
          <w:tcPr>
            <w:tcW w:w="9588" w:type="dxa"/>
          </w:tcPr>
          <w:p w14:paraId="0FC29938" w14:textId="77777777" w:rsidR="004053F8" w:rsidRDefault="004053F8"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377CBB82" w14:textId="77777777" w:rsidR="00F16F79" w:rsidRDefault="00F16F79" w:rsidP="00D104A7">
            <w:pPr>
              <w:ind w:left="360"/>
              <w:rPr>
                <w:rFonts w:ascii="Trebuchet MS" w:hAnsi="Trebuchet MS"/>
                <w:sz w:val="24"/>
                <w:szCs w:val="24"/>
                <w:lang w:val="ro-RO"/>
              </w:rPr>
            </w:pPr>
          </w:p>
          <w:p w14:paraId="637F8D90" w14:textId="77777777" w:rsidR="00F16F79" w:rsidRPr="00E42B7D" w:rsidRDefault="00F16F79" w:rsidP="00F16F79">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2F66ABE0" w14:textId="77777777" w:rsidR="00F16F79" w:rsidRPr="00E42B7D" w:rsidRDefault="00F16F79" w:rsidP="00F16F79">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7342A49B" w14:textId="1EFEB264" w:rsidR="00F16F79" w:rsidRPr="00E42B7D" w:rsidRDefault="00F16F79" w:rsidP="00A54532">
            <w:pPr>
              <w:jc w:val="both"/>
              <w:rPr>
                <w:rFonts w:ascii="Trebuchet MS" w:eastAsia="Times New Roman" w:hAnsi="Trebuchet MS" w:cs="Times New Roman"/>
                <w:color w:val="FF0000"/>
                <w:lang w:val="it-IT" w:eastAsia="sk-SK"/>
              </w:rPr>
              <w:pPrChange w:id="62" w:author="Anda Gabriela Popescu" w:date="2023-12-29T10:01:00Z">
                <w:pPr>
                  <w:ind w:left="147"/>
                  <w:jc w:val="both"/>
                </w:pPr>
              </w:pPrChange>
            </w:pPr>
            <w:r w:rsidRPr="00E42B7D">
              <w:rPr>
                <w:rFonts w:ascii="Trebuchet MS" w:eastAsia="Times New Roman" w:hAnsi="Trebuchet MS" w:cs="Times New Roman"/>
                <w:b/>
                <w:color w:val="FF0000"/>
                <w:lang w:val="it-IT" w:eastAsia="sk-SK"/>
              </w:rPr>
              <w:lastRenderedPageBreak/>
              <w:t>NOTĂ:</w:t>
            </w:r>
            <w:r w:rsidRPr="00E42B7D">
              <w:rPr>
                <w:rFonts w:ascii="Trebuchet MS" w:eastAsia="Times New Roman" w:hAnsi="Trebuchet MS" w:cs="Times New Roman"/>
                <w:color w:val="FF0000"/>
                <w:lang w:val="it-IT" w:eastAsia="sk-SK"/>
              </w:rPr>
              <w:t xml:space="preserve"> În funcția </w:t>
            </w:r>
            <w:r w:rsidRPr="00E42B7D">
              <w:rPr>
                <w:rFonts w:ascii="Trebuchet MS" w:eastAsia="Times New Roman" w:hAnsi="Trebuchet MS" w:cs="Times New Roman"/>
                <w:i/>
                <w:color w:val="FF0000"/>
                <w:lang w:val="it-IT" w:eastAsia="sk-SK"/>
              </w:rPr>
              <w:t>Activități</w:t>
            </w:r>
            <w:r w:rsidRPr="00E42B7D">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7DF05B91" w14:textId="77777777" w:rsidR="0010536D" w:rsidRDefault="0010536D" w:rsidP="00F16F79">
            <w:pPr>
              <w:jc w:val="both"/>
              <w:rPr>
                <w:rFonts w:ascii="Trebuchet MS" w:hAnsi="Trebuchet MS"/>
                <w:b/>
                <w:lang w:val="it-IT"/>
              </w:rPr>
            </w:pPr>
          </w:p>
          <w:p w14:paraId="5EB1B422" w14:textId="33E1F13C" w:rsidR="00F16F79" w:rsidRPr="00114D5F" w:rsidRDefault="0010536D" w:rsidP="00F16F79">
            <w:pPr>
              <w:jc w:val="both"/>
              <w:rPr>
                <w:rFonts w:ascii="Trebuchet MS" w:hAnsi="Trebuchet MS"/>
                <w:bCs/>
                <w:lang w:val="it-IT"/>
              </w:rPr>
            </w:pPr>
            <w:bookmarkStart w:id="63" w:name="_Hlk140497737"/>
            <w:r w:rsidRPr="00114D5F">
              <w:rPr>
                <w:rFonts w:ascii="Trebuchet MS" w:hAnsi="Trebuchet MS"/>
                <w:bCs/>
                <w:lang w:val="it-IT"/>
              </w:rPr>
              <w:t>Pentru fiecare rezultat se vor completa următoarele câmpuri:</w:t>
            </w:r>
          </w:p>
          <w:p w14:paraId="3CB2253B" w14:textId="713FA938" w:rsidR="0010536D" w:rsidRPr="00114D5F" w:rsidRDefault="0010536D" w:rsidP="0010536D">
            <w:pPr>
              <w:pStyle w:val="ListParagraph"/>
              <w:numPr>
                <w:ilvl w:val="0"/>
                <w:numId w:val="17"/>
              </w:numPr>
              <w:jc w:val="both"/>
              <w:rPr>
                <w:rFonts w:ascii="Trebuchet MS" w:hAnsi="Trebuchet MS"/>
                <w:bCs/>
                <w:lang w:val="it-IT"/>
              </w:rPr>
            </w:pPr>
            <w:r w:rsidRPr="00114D5F">
              <w:rPr>
                <w:rFonts w:ascii="Trebuchet MS" w:hAnsi="Trebuchet MS"/>
                <w:bCs/>
                <w:lang w:val="it-IT"/>
              </w:rPr>
              <w:t>obiectiv specific: AT_asistenta tehnică (se selecteaza din nomenclator)</w:t>
            </w:r>
          </w:p>
          <w:p w14:paraId="0AC709DF" w14:textId="7166E5AE" w:rsidR="0010536D" w:rsidRPr="00114D5F" w:rsidRDefault="0010536D" w:rsidP="0010536D">
            <w:pPr>
              <w:pStyle w:val="ListParagraph"/>
              <w:numPr>
                <w:ilvl w:val="0"/>
                <w:numId w:val="17"/>
              </w:numPr>
              <w:jc w:val="both"/>
              <w:rPr>
                <w:rFonts w:ascii="Trebuchet MS" w:hAnsi="Trebuchet MS"/>
                <w:bCs/>
                <w:lang w:val="it-IT"/>
              </w:rPr>
            </w:pPr>
            <w:r w:rsidRPr="00114D5F">
              <w:rPr>
                <w:rFonts w:ascii="Trebuchet MS" w:hAnsi="Trebuchet MS"/>
                <w:bCs/>
                <w:lang w:val="it-IT"/>
              </w:rPr>
              <w:t>fond UE: FEDR (se selecteaza din nomenclator)</w:t>
            </w:r>
          </w:p>
          <w:p w14:paraId="26B6B8C2" w14:textId="351F5641" w:rsidR="0010536D" w:rsidRPr="00114D5F" w:rsidRDefault="0010536D" w:rsidP="0010536D">
            <w:pPr>
              <w:pStyle w:val="ListParagraph"/>
              <w:numPr>
                <w:ilvl w:val="0"/>
                <w:numId w:val="17"/>
              </w:numPr>
              <w:jc w:val="both"/>
              <w:rPr>
                <w:rFonts w:ascii="Trebuchet MS" w:hAnsi="Trebuchet MS"/>
                <w:bCs/>
                <w:lang w:val="it-IT"/>
              </w:rPr>
            </w:pPr>
            <w:r w:rsidRPr="00114D5F">
              <w:rPr>
                <w:rFonts w:ascii="Trebuchet MS" w:hAnsi="Trebuchet MS"/>
                <w:bCs/>
                <w:lang w:val="it-IT"/>
              </w:rPr>
              <w:t xml:space="preserve">descriere (3.500 caractere):  </w:t>
            </w:r>
          </w:p>
          <w:bookmarkEnd w:id="63"/>
          <w:p w14:paraId="4ADA9EDA" w14:textId="0A7A6DEA" w:rsidR="0010536D" w:rsidRPr="00114D5F" w:rsidRDefault="0010536D" w:rsidP="00E42B7D">
            <w:pPr>
              <w:pStyle w:val="ListParagraph"/>
              <w:jc w:val="both"/>
              <w:rPr>
                <w:rFonts w:ascii="Trebuchet MS" w:hAnsi="Trebuchet MS"/>
                <w:bCs/>
                <w:lang w:val="it-IT"/>
              </w:rPr>
            </w:pPr>
            <w:r w:rsidRPr="00114D5F">
              <w:rPr>
                <w:rFonts w:ascii="Trebuchet MS" w:hAnsi="Trebuchet MS"/>
                <w:bCs/>
                <w:lang w:val="it-IT"/>
              </w:rPr>
              <w:t xml:space="preserve">Ex:Coordonarea și controlul FEDR, FSE+, FC și FTJ / FESI asigurate </w:t>
            </w:r>
          </w:p>
          <w:p w14:paraId="400CE9C3" w14:textId="77777777" w:rsidR="0010536D" w:rsidRPr="00114D5F" w:rsidRDefault="0010536D" w:rsidP="00E42B7D">
            <w:pPr>
              <w:pStyle w:val="ListParagraph"/>
              <w:jc w:val="both"/>
              <w:rPr>
                <w:rFonts w:ascii="Trebuchet MS" w:hAnsi="Trebuchet MS"/>
                <w:bCs/>
                <w:lang w:val="it-IT"/>
              </w:rPr>
            </w:pPr>
            <w:r w:rsidRPr="00114D5F">
              <w:rPr>
                <w:rFonts w:ascii="Trebuchet MS" w:hAnsi="Trebuchet MS"/>
                <w:bCs/>
                <w:lang w:val="it-IT"/>
              </w:rPr>
              <w:t>Gestionarea POAT 2014-2020, PODD, POS, POCIDIF asigurată</w:t>
            </w:r>
          </w:p>
          <w:p w14:paraId="4A70AC24" w14:textId="77777777" w:rsidR="0010536D" w:rsidRPr="00114D5F" w:rsidRDefault="0010536D" w:rsidP="00E42B7D">
            <w:pPr>
              <w:pStyle w:val="ListParagraph"/>
              <w:jc w:val="both"/>
              <w:rPr>
                <w:rFonts w:ascii="Trebuchet MS" w:hAnsi="Trebuchet MS"/>
                <w:bCs/>
                <w:lang w:val="it-IT"/>
              </w:rPr>
            </w:pPr>
            <w:r w:rsidRPr="00114D5F">
              <w:rPr>
                <w:rFonts w:ascii="Trebuchet MS" w:hAnsi="Trebuchet MS"/>
                <w:bCs/>
                <w:lang w:val="it-IT"/>
              </w:rPr>
              <w:t>Finalizarea implementării și închiderea POAT 2021-2027, POC și POIM asigurate</w:t>
            </w:r>
          </w:p>
          <w:p w14:paraId="7A166D6D" w14:textId="10936848" w:rsidR="00F16F79" w:rsidRPr="00E42B7D" w:rsidRDefault="0010536D" w:rsidP="00E42B7D">
            <w:pPr>
              <w:pStyle w:val="ListParagraph"/>
              <w:jc w:val="both"/>
              <w:rPr>
                <w:rFonts w:ascii="Trebuchet MS" w:hAnsi="Trebuchet MS"/>
                <w:b/>
                <w:lang w:val="it-IT"/>
              </w:rPr>
            </w:pPr>
            <w:r w:rsidRPr="00114D5F">
              <w:rPr>
                <w:rFonts w:ascii="Trebuchet MS" w:hAnsi="Trebuchet MS"/>
                <w:bCs/>
                <w:lang w:val="it-IT"/>
              </w:rPr>
              <w:t>Închiderea POR 2014-2020 și POCA 2014-2020 asigurate</w:t>
            </w:r>
          </w:p>
        </w:tc>
      </w:tr>
    </w:tbl>
    <w:p w14:paraId="79A30E40" w14:textId="2DC6DD73" w:rsidR="001258BC" w:rsidRPr="00120EBA" w:rsidRDefault="001258BC" w:rsidP="00120EBA">
      <w:pPr>
        <w:pStyle w:val="Heading1"/>
      </w:pPr>
      <w:bookmarkStart w:id="64" w:name="_Toc154662490"/>
      <w:proofErr w:type="spellStart"/>
      <w:r w:rsidRPr="00120EBA">
        <w:lastRenderedPageBreak/>
        <w:t>Sectiunea</w:t>
      </w:r>
      <w:proofErr w:type="spellEnd"/>
      <w:r w:rsidRPr="00120EBA">
        <w:t>:</w:t>
      </w:r>
      <w:r w:rsidR="00A31B9D" w:rsidRPr="00120EBA">
        <w:t xml:space="preserve"> Activități</w:t>
      </w:r>
      <w:bookmarkEnd w:id="64"/>
      <w:r w:rsidR="00A31B9D" w:rsidRPr="00120EBA">
        <w:t xml:space="preserve"> </w:t>
      </w:r>
    </w:p>
    <w:tbl>
      <w:tblPr>
        <w:tblStyle w:val="TableGrid"/>
        <w:tblW w:w="0" w:type="auto"/>
        <w:tblInd w:w="-572" w:type="dxa"/>
        <w:tblLook w:val="04A0" w:firstRow="1" w:lastRow="0" w:firstColumn="1" w:lastColumn="0" w:noHBand="0" w:noVBand="1"/>
      </w:tblPr>
      <w:tblGrid>
        <w:gridCol w:w="9588"/>
      </w:tblGrid>
      <w:tr w:rsidR="00D8454E" w:rsidRPr="00AC2B3C" w14:paraId="6F8C6F4D" w14:textId="77777777" w:rsidTr="00F85428">
        <w:tc>
          <w:tcPr>
            <w:tcW w:w="9588" w:type="dxa"/>
          </w:tcPr>
          <w:p w14:paraId="0037A134" w14:textId="7C1370DB" w:rsidR="00E73FCF" w:rsidRDefault="00E73FCF" w:rsidP="00220061">
            <w:pPr>
              <w:rPr>
                <w:rFonts w:ascii="Trebuchet MS" w:hAnsi="Trebuchet MS"/>
                <w:color w:val="C00000"/>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r w:rsidR="00ED0164" w:rsidRPr="00D8454E">
              <w:rPr>
                <w:rFonts w:ascii="Trebuchet MS" w:hAnsi="Trebuchet MS"/>
                <w:sz w:val="24"/>
                <w:szCs w:val="24"/>
                <w:lang w:val="ro-RO"/>
              </w:rPr>
              <w:t xml:space="preserve"> – </w:t>
            </w:r>
            <w:r w:rsidR="00ED0164" w:rsidRPr="000E6E46">
              <w:rPr>
                <w:rFonts w:ascii="Trebuchet MS" w:hAnsi="Trebuchet MS"/>
                <w:color w:val="C00000"/>
                <w:sz w:val="24"/>
                <w:szCs w:val="24"/>
                <w:lang w:val="ro-RO"/>
              </w:rPr>
              <w:t xml:space="preserve">include </w:t>
            </w:r>
            <w:proofErr w:type="spellStart"/>
            <w:r w:rsidR="00ED0164" w:rsidRPr="000E6E46">
              <w:rPr>
                <w:rFonts w:ascii="Trebuchet MS" w:hAnsi="Trebuchet MS"/>
                <w:color w:val="C00000"/>
                <w:sz w:val="24"/>
                <w:szCs w:val="24"/>
                <w:lang w:val="ro-RO"/>
              </w:rPr>
              <w:t>impartirea</w:t>
            </w:r>
            <w:proofErr w:type="spellEnd"/>
            <w:r w:rsidR="00ED0164" w:rsidRPr="000E6E46">
              <w:rPr>
                <w:rFonts w:ascii="Trebuchet MS" w:hAnsi="Trebuchet MS"/>
                <w:color w:val="C00000"/>
                <w:sz w:val="24"/>
                <w:szCs w:val="24"/>
                <w:lang w:val="ro-RO"/>
              </w:rPr>
              <w:t xml:space="preserve"> in activitate de baza si activitate conexa</w:t>
            </w:r>
            <w:r w:rsidR="00161442" w:rsidRPr="000E6E46">
              <w:rPr>
                <w:rFonts w:ascii="Trebuchet MS" w:hAnsi="Trebuchet MS"/>
                <w:color w:val="C00000"/>
                <w:sz w:val="24"/>
                <w:szCs w:val="24"/>
                <w:lang w:val="ro-RO"/>
              </w:rPr>
              <w:t xml:space="preserve">, precum </w:t>
            </w:r>
            <w:r w:rsidR="000730E1" w:rsidRPr="000E6E46">
              <w:rPr>
                <w:rFonts w:ascii="Trebuchet MS" w:hAnsi="Trebuchet MS"/>
                <w:color w:val="C00000"/>
                <w:sz w:val="24"/>
                <w:szCs w:val="24"/>
                <w:lang w:val="ro-RO"/>
              </w:rPr>
              <w:t>si graficul de implem</w:t>
            </w:r>
            <w:r w:rsidR="00222C35">
              <w:rPr>
                <w:rFonts w:ascii="Trebuchet MS" w:hAnsi="Trebuchet MS"/>
                <w:color w:val="C00000"/>
                <w:sz w:val="24"/>
                <w:szCs w:val="24"/>
                <w:lang w:val="ro-RO"/>
              </w:rPr>
              <w:t>e</w:t>
            </w:r>
            <w:r w:rsidR="00982F6C">
              <w:rPr>
                <w:rFonts w:ascii="Trebuchet MS" w:hAnsi="Trebuchet MS"/>
                <w:color w:val="C00000"/>
                <w:sz w:val="24"/>
                <w:szCs w:val="24"/>
                <w:lang w:val="ro-RO"/>
              </w:rPr>
              <w:t>n</w:t>
            </w:r>
            <w:r w:rsidR="000730E1" w:rsidRPr="000E6E46">
              <w:rPr>
                <w:rFonts w:ascii="Trebuchet MS" w:hAnsi="Trebuchet MS"/>
                <w:color w:val="C00000"/>
                <w:sz w:val="24"/>
                <w:szCs w:val="24"/>
                <w:lang w:val="ro-RO"/>
              </w:rPr>
              <w:t>tare al proiectului</w:t>
            </w:r>
          </w:p>
          <w:p w14:paraId="5912F396" w14:textId="77777777" w:rsidR="0029038C" w:rsidRDefault="0029038C" w:rsidP="00220061">
            <w:pPr>
              <w:rPr>
                <w:rFonts w:ascii="Trebuchet MS" w:hAnsi="Trebuchet MS"/>
                <w:color w:val="C00000"/>
                <w:sz w:val="24"/>
                <w:szCs w:val="24"/>
                <w:lang w:val="ro-RO"/>
              </w:rPr>
            </w:pPr>
          </w:p>
          <w:p w14:paraId="4372FBB3" w14:textId="10DD7ADF" w:rsidR="00222C35" w:rsidRDefault="0029038C" w:rsidP="0029038C">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ro-RO" w:eastAsia="ro-RO"/>
              </w:rPr>
              <w:t xml:space="preserve">Se vor prezenta activitățile și </w:t>
            </w:r>
            <w:proofErr w:type="spellStart"/>
            <w:r w:rsidRPr="0084216A">
              <w:rPr>
                <w:rFonts w:ascii="Trebuchet MS" w:eastAsia="Times New Roman" w:hAnsi="Trebuchet MS" w:cs="Segoe UI"/>
                <w:bCs/>
                <w:lang w:val="ro-RO" w:eastAsia="ro-RO"/>
              </w:rPr>
              <w:t>subactivitățile</w:t>
            </w:r>
            <w:proofErr w:type="spellEnd"/>
            <w:r w:rsidRPr="0084216A">
              <w:rPr>
                <w:rFonts w:ascii="Trebuchet MS" w:eastAsia="Times New Roman" w:hAnsi="Trebuchet MS" w:cs="Segoe UI"/>
                <w:bCs/>
                <w:lang w:val="ro-RO" w:eastAsia="ro-RO"/>
              </w:rPr>
              <w:t xml:space="preserve"> necesare derulării proiectului, formulate astfel încât să conducă la </w:t>
            </w:r>
            <w:proofErr w:type="spellStart"/>
            <w:r w:rsidRPr="0084216A">
              <w:rPr>
                <w:rFonts w:ascii="Trebuchet MS" w:eastAsia="Times New Roman" w:hAnsi="Trebuchet MS" w:cs="Segoe UI"/>
                <w:bCs/>
                <w:lang w:val="ro-RO" w:eastAsia="ro-RO"/>
              </w:rPr>
              <w:t>obţinerea</w:t>
            </w:r>
            <w:proofErr w:type="spellEnd"/>
            <w:r w:rsidRPr="0084216A">
              <w:rPr>
                <w:rFonts w:ascii="Trebuchet MS" w:eastAsia="Times New Roman" w:hAnsi="Trebuchet MS" w:cs="Segoe UI"/>
                <w:bCs/>
                <w:lang w:val="ro-RO" w:eastAsia="ro-RO"/>
              </w:rPr>
              <w:t xml:space="preserve"> rezultatelor stabilite în cadrul </w:t>
            </w:r>
            <w:proofErr w:type="spellStart"/>
            <w:r w:rsidRPr="0084216A">
              <w:rPr>
                <w:rFonts w:ascii="Trebuchet MS" w:eastAsia="Times New Roman" w:hAnsi="Trebuchet MS" w:cs="Segoe UI"/>
                <w:bCs/>
                <w:lang w:val="ro-RO" w:eastAsia="ro-RO"/>
              </w:rPr>
              <w:t>secţiunii</w:t>
            </w:r>
            <w:proofErr w:type="spellEnd"/>
            <w:r w:rsidRPr="0084216A">
              <w:rPr>
                <w:rFonts w:ascii="Trebuchet MS" w:eastAsia="Times New Roman" w:hAnsi="Trebuchet MS" w:cs="Segoe UI"/>
                <w:bCs/>
                <w:lang w:val="ro-RO" w:eastAsia="ro-RO"/>
              </w:rPr>
              <w:t xml:space="preserve"> „Rezultate </w:t>
            </w:r>
            <w:proofErr w:type="spellStart"/>
            <w:r w:rsidRPr="0084216A">
              <w:rPr>
                <w:rFonts w:ascii="Trebuchet MS" w:eastAsia="Times New Roman" w:hAnsi="Trebuchet MS" w:cs="Segoe UI"/>
                <w:bCs/>
                <w:lang w:val="ro-RO" w:eastAsia="ro-RO"/>
              </w:rPr>
              <w:t>aşteptate</w:t>
            </w:r>
            <w:proofErr w:type="spellEnd"/>
            <w:r w:rsidRPr="0084216A">
              <w:rPr>
                <w:rFonts w:ascii="Trebuchet MS" w:eastAsia="Times New Roman" w:hAnsi="Trebuchet MS" w:cs="Segoe UI"/>
                <w:bCs/>
                <w:lang w:val="ro-RO" w:eastAsia="ro-RO"/>
              </w:rPr>
              <w:t xml:space="preserve">”. </w:t>
            </w:r>
            <w:r w:rsidRPr="0084216A">
              <w:rPr>
                <w:rFonts w:ascii="Trebuchet MS" w:eastAsia="Times New Roman" w:hAnsi="Trebuchet MS" w:cs="Segoe UI"/>
                <w:bCs/>
                <w:lang w:val="it-IT" w:eastAsia="ro-RO"/>
              </w:rPr>
              <w:t xml:space="preserve">Sistemul prevede în mod obligatoriu completarea </w:t>
            </w:r>
            <w:r w:rsidR="00222C35">
              <w:rPr>
                <w:rFonts w:ascii="Trebuchet MS" w:eastAsia="Times New Roman" w:hAnsi="Trebuchet MS" w:cs="Segoe UI"/>
                <w:bCs/>
                <w:lang w:val="it-IT" w:eastAsia="ro-RO"/>
              </w:rPr>
              <w:t>următoarelor câmpuri</w:t>
            </w:r>
            <w:r w:rsidR="001273A9">
              <w:rPr>
                <w:rFonts w:ascii="Trebuchet MS" w:eastAsia="Times New Roman" w:hAnsi="Trebuchet MS" w:cs="Segoe UI"/>
                <w:bCs/>
                <w:lang w:val="it-IT" w:eastAsia="ro-RO"/>
              </w:rPr>
              <w:t xml:space="preserve"> pentru fiecare activitate</w:t>
            </w:r>
            <w:r w:rsidR="00222C35">
              <w:rPr>
                <w:rFonts w:ascii="Trebuchet MS" w:eastAsia="Times New Roman" w:hAnsi="Trebuchet MS" w:cs="Segoe UI"/>
                <w:bCs/>
                <w:lang w:val="it-IT" w:eastAsia="ro-RO"/>
              </w:rPr>
              <w:t>:</w:t>
            </w:r>
          </w:p>
          <w:p w14:paraId="4349422B" w14:textId="77777777" w:rsidR="00222C35" w:rsidRP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obiectiv specific: </w:t>
            </w:r>
            <w:r w:rsidRPr="00222C35">
              <w:rPr>
                <w:rFonts w:ascii="Trebuchet MS" w:eastAsia="Times New Roman" w:hAnsi="Trebuchet MS" w:cs="Segoe UI"/>
                <w:bCs/>
                <w:lang w:val="it-IT" w:eastAsia="ro-RO"/>
              </w:rPr>
              <w:t>AT_asistenta tehnică (se selecteaza din nomenclator)</w:t>
            </w:r>
          </w:p>
          <w:p w14:paraId="6C7C3C9E" w14:textId="77777777" w:rsidR="00222C35" w:rsidRP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sidRPr="00222C35">
              <w:rPr>
                <w:rFonts w:ascii="Trebuchet MS" w:eastAsia="Times New Roman" w:hAnsi="Trebuchet MS" w:cs="Segoe UI"/>
                <w:bCs/>
                <w:lang w:val="it-IT" w:eastAsia="ro-RO"/>
              </w:rPr>
              <w:t>fond UE: FEDR (se selecteaza din nomenclator)</w:t>
            </w:r>
          </w:p>
          <w:p w14:paraId="52AA68A1" w14:textId="40C861EB" w:rsid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 se va completa titlul activității</w:t>
            </w:r>
          </w:p>
          <w:p w14:paraId="67D1AD1C" w14:textId="6452596B" w:rsidR="00222C35" w:rsidRDefault="00222C35" w:rsidP="00222C35">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tip: se va bifa o opțiune dintre precontractuală și postcontractuală (în funcție de momentul demarării)</w:t>
            </w:r>
          </w:p>
          <w:p w14:paraId="54A01D5D" w14:textId="28EE0524" w:rsidR="00222C35" w:rsidRPr="00220061" w:rsidRDefault="00222C35" w:rsidP="00220061">
            <w:pPr>
              <w:pStyle w:val="ListParagraph"/>
              <w:numPr>
                <w:ilvl w:val="0"/>
                <w:numId w:val="18"/>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3D2710E6" w14:textId="77777777" w:rsidR="00222C35" w:rsidRDefault="00222C35" w:rsidP="0029038C">
            <w:pPr>
              <w:shd w:val="clear" w:color="auto" w:fill="FBFBFB"/>
              <w:jc w:val="both"/>
              <w:rPr>
                <w:rFonts w:ascii="Trebuchet MS" w:eastAsia="Times New Roman" w:hAnsi="Trebuchet MS" w:cs="Segoe UI"/>
                <w:bCs/>
                <w:lang w:val="it-IT" w:eastAsia="ro-RO"/>
              </w:rPr>
            </w:pPr>
          </w:p>
          <w:p w14:paraId="1529D833" w14:textId="299972C0" w:rsidR="001273A9" w:rsidRDefault="001273A9" w:rsidP="0029038C">
            <w:p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10E964CE" w14:textId="5B154ABA" w:rsidR="001273A9" w:rsidRDefault="001273A9"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w:t>
            </w:r>
          </w:p>
          <w:p w14:paraId="301FD62B" w14:textId="5C3E06F0" w:rsidR="001273A9" w:rsidRDefault="001273A9"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fixă: se va selecta o opțiune (DA/NU)</w:t>
            </w:r>
          </w:p>
          <w:p w14:paraId="7A630EBA" w14:textId="63D34D5E" w:rsidR="001273A9" w:rsidRPr="00220061" w:rsidRDefault="001273A9" w:rsidP="00220061">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39A31F29" w14:textId="118F1A2C" w:rsidR="00421378" w:rsidRDefault="00421378"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se selectează din calendar data în funcție de opțiunea bifată la câmpul anterior</w:t>
            </w:r>
          </w:p>
          <w:p w14:paraId="286BB138" w14:textId="52FD5391" w:rsidR="00421378" w:rsidRDefault="00421378"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fixă: se va selecta o opțiune (DA/NU)</w:t>
            </w:r>
          </w:p>
          <w:p w14:paraId="30485953" w14:textId="77777777" w:rsidR="00421378" w:rsidRPr="001B374A" w:rsidRDefault="00421378" w:rsidP="00421378">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7D752472" w14:textId="6A7D3588" w:rsidR="00421378" w:rsidRPr="00220061" w:rsidRDefault="004D403A" w:rsidP="004D403A">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se selectează din calendar data în funcție de opțiunea bifată la câmpul anterior</w:t>
            </w:r>
            <w:r w:rsidRPr="00220061">
              <w:rPr>
                <w:rFonts w:ascii="Trebuchet MS" w:eastAsia="Times New Roman" w:hAnsi="Trebuchet MS" w:cs="Segoe UI"/>
                <w:bCs/>
                <w:lang w:val="it-IT" w:eastAsia="ro-RO"/>
              </w:rPr>
              <w:t xml:space="preserve"> </w:t>
            </w:r>
          </w:p>
          <w:p w14:paraId="2DB57D0D" w14:textId="6D231389" w:rsidR="001273A9" w:rsidRDefault="00421378"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Rezultate previzionate</w:t>
            </w:r>
            <w:r w:rsidR="004D403A">
              <w:rPr>
                <w:rFonts w:ascii="Trebuchet MS" w:eastAsia="Times New Roman" w:hAnsi="Trebuchet MS" w:cs="Segoe UI"/>
                <w:bCs/>
                <w:lang w:val="it-IT" w:eastAsia="ro-RO"/>
              </w:rPr>
              <w:t>: se selectează din nomenclator rezultate corespunzătoare (și care au fost definite la secțiunea Rezultate)</w:t>
            </w:r>
          </w:p>
          <w:p w14:paraId="67AE05C1" w14:textId="0DF359E9" w:rsidR="00203BAD" w:rsidRDefault="00203BAD" w:rsidP="001273A9">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Parteneri implicați: se selectează din nomenclator denumirea instituției beneficiare/a solicitantului</w:t>
            </w:r>
          </w:p>
          <w:p w14:paraId="18566CA3" w14:textId="08BF2F8B" w:rsidR="00203BAD" w:rsidRPr="00220061" w:rsidRDefault="00203BAD" w:rsidP="00220061">
            <w:pPr>
              <w:pStyle w:val="ListParagraph"/>
              <w:numPr>
                <w:ilvl w:val="0"/>
                <w:numId w:val="1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Detalierea subactivității (10.500 caractere)</w:t>
            </w:r>
          </w:p>
          <w:p w14:paraId="29A91FA1" w14:textId="77777777" w:rsidR="00222C35" w:rsidRDefault="00222C35" w:rsidP="0029038C">
            <w:pPr>
              <w:shd w:val="clear" w:color="auto" w:fill="FBFBFB"/>
              <w:jc w:val="both"/>
              <w:rPr>
                <w:rFonts w:ascii="Trebuchet MS" w:eastAsia="Times New Roman" w:hAnsi="Trebuchet MS" w:cs="Segoe UI"/>
                <w:bCs/>
                <w:lang w:val="it-IT" w:eastAsia="ro-RO"/>
              </w:rPr>
            </w:pPr>
          </w:p>
          <w:p w14:paraId="498BBBE0" w14:textId="686E7885" w:rsidR="00203BAD" w:rsidRDefault="0029038C" w:rsidP="0029038C">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Pentru fiecare subactivitate se vor menţiona doar anul şi lunile estimate (nu şi ziua aferentă). </w:t>
            </w:r>
          </w:p>
          <w:p w14:paraId="79CD96C6" w14:textId="77777777" w:rsidR="0029038C" w:rsidRPr="0084216A" w:rsidRDefault="0029038C" w:rsidP="0029038C">
            <w:pPr>
              <w:jc w:val="both"/>
              <w:rPr>
                <w:rFonts w:ascii="Trebuchet MS" w:eastAsia="Times New Roman" w:hAnsi="Trebuchet MS" w:cs="Segoe UI"/>
                <w:bCs/>
                <w:color w:val="FF0000"/>
                <w:lang w:val="it-IT" w:eastAsia="ro-RO"/>
              </w:rPr>
            </w:pPr>
          </w:p>
          <w:p w14:paraId="5F1E2350"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223D97CB" w14:textId="77777777" w:rsidR="0029038C" w:rsidRPr="00220061" w:rsidRDefault="0029038C" w:rsidP="0029038C">
            <w:pPr>
              <w:jc w:val="both"/>
              <w:rPr>
                <w:rFonts w:ascii="Trebuchet MS" w:eastAsia="Times New Roman" w:hAnsi="Trebuchet MS" w:cs="Segoe UI"/>
                <w:bCs/>
                <w:lang w:val="it-IT" w:eastAsia="ro-RO"/>
              </w:rPr>
            </w:pPr>
          </w:p>
          <w:p w14:paraId="14FBD3E1" w14:textId="50D4D85C"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La activitățile specifice</w:t>
            </w:r>
            <w:r w:rsidR="00420DFB">
              <w:rPr>
                <w:rFonts w:ascii="Trebuchet MS" w:eastAsia="Times New Roman" w:hAnsi="Trebuchet MS" w:cs="Segoe UI"/>
                <w:bCs/>
                <w:lang w:val="it-IT" w:eastAsia="ro-RO"/>
              </w:rPr>
              <w:t>/activitatea de bază a</w:t>
            </w:r>
            <w:r w:rsidRPr="00220061">
              <w:rPr>
                <w:rFonts w:ascii="Trebuchet MS" w:eastAsia="Times New Roman" w:hAnsi="Trebuchet MS" w:cs="Segoe UI"/>
                <w:bCs/>
                <w:lang w:val="it-IT" w:eastAsia="ro-RO"/>
              </w:rPr>
              <w:t xml:space="preserve"> proiectului se adaugă în mod obligatoriu următoarele:</w:t>
            </w:r>
          </w:p>
          <w:p w14:paraId="1BFC25FF" w14:textId="77777777" w:rsidR="0029038C" w:rsidRPr="00F71BDA" w:rsidRDefault="0029038C" w:rsidP="0029038C">
            <w:pPr>
              <w:numPr>
                <w:ilvl w:val="0"/>
                <w:numId w:val="10"/>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lastRenderedPageBreak/>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Managementul</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proiectului</w:t>
            </w:r>
            <w:proofErr w:type="spellEnd"/>
            <w:r w:rsidRPr="00F71BDA">
              <w:rPr>
                <w:rFonts w:ascii="Trebuchet MS" w:eastAsia="Times New Roman" w:hAnsi="Trebuchet MS" w:cs="Segoe UI"/>
                <w:bCs/>
                <w:lang w:eastAsia="ro-RO"/>
              </w:rPr>
              <w:t> </w:t>
            </w:r>
          </w:p>
          <w:p w14:paraId="334A7783" w14:textId="77777777" w:rsidR="0029038C" w:rsidRPr="00F71BDA" w:rsidRDefault="0029038C" w:rsidP="0029038C">
            <w:pPr>
              <w:numPr>
                <w:ilvl w:val="0"/>
                <w:numId w:val="10"/>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Informare</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și</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publicitate</w:t>
            </w:r>
            <w:proofErr w:type="spellEnd"/>
          </w:p>
          <w:p w14:paraId="4E5C4434"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În cazul activităţii </w:t>
            </w:r>
            <w:r w:rsidRPr="00220061">
              <w:rPr>
                <w:rFonts w:ascii="Trebuchet MS" w:eastAsia="Times New Roman" w:hAnsi="Trebuchet MS" w:cs="Segoe UI"/>
                <w:bCs/>
                <w:i/>
                <w:iCs/>
                <w:lang w:val="it-IT" w:eastAsia="ro-RO"/>
              </w:rPr>
              <w:t>Informare şi publicitate</w:t>
            </w:r>
            <w:r w:rsidRPr="00220061">
              <w:rPr>
                <w:rFonts w:ascii="Trebuchet MS" w:eastAsia="Times New Roman" w:hAnsi="Trebuchet MS" w:cs="Segoe UI"/>
                <w:bCs/>
                <w:lang w:val="it-IT" w:eastAsia="ro-RO"/>
              </w:rPr>
              <w:t>, se va include o singură subactivitate care va conține următoarele:</w:t>
            </w:r>
          </w:p>
          <w:p w14:paraId="44B16804" w14:textId="77777777" w:rsidR="0029038C" w:rsidRPr="00220061" w:rsidRDefault="0029038C" w:rsidP="0029038C">
            <w:pPr>
              <w:jc w:val="both"/>
              <w:rPr>
                <w:rFonts w:ascii="Trebuchet MS" w:eastAsia="Times New Roman" w:hAnsi="Trebuchet MS" w:cs="Segoe UI"/>
                <w:bCs/>
                <w:lang w:val="it-IT" w:eastAsia="ro-RO"/>
              </w:rPr>
            </w:pPr>
          </w:p>
          <w:p w14:paraId="64F03539"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În vederea respectării obligațiilor de informare și comunicare cu privire la utilizarea fondurilor europene, vor fi realizate următoarele:</w:t>
            </w:r>
          </w:p>
          <w:p w14:paraId="6E36A864"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41E6F89E"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2. includerea unei mențiuni care subliniază sprijinul din partea Uniunii într-un mod vizibil în documentele și în materialele de comunicare referitoare la implementarea operațiunii care sunt destinate publicului sau participanților; </w:t>
            </w:r>
          </w:p>
          <w:p w14:paraId="54DC9BA4"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3. expunerea într-un loc ușor vizibil publicului cel puțin a unui afiș cu dimensiunea minimă A3 sau a unui afișaj electronic echivalent conținând informații despre operațiune care evidențiază sprijinul din partea fondurilor; </w:t>
            </w:r>
          </w:p>
          <w:p w14:paraId="2E4BBF0B" w14:textId="77777777" w:rsidR="0029038C" w:rsidRPr="00220061" w:rsidRDefault="0029038C" w:rsidP="0029038C">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4. în cazul operațiunilor de importanță strategică și al operațiunilor al căror cost total depășește 10 000 000 EUR, prin organizarea unui eveniment sau a unei activități de comunicare, după caz, cu implicarea Comisiei și a autorității de management competente în timp util. </w:t>
            </w:r>
          </w:p>
          <w:p w14:paraId="2AECC205" w14:textId="3B030F21" w:rsidR="0029038C" w:rsidRPr="0084216A" w:rsidRDefault="0029038C" w:rsidP="0029038C">
            <w:pPr>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5. totodată, având în vedere specificitatea acestui proiect, pentru a respecta condițiile de informare si publicitate, la momentul semnării contractului/deciziei de finanțare, personalul din cadrul </w:t>
            </w:r>
            <w:r w:rsidRPr="0084216A">
              <w:rPr>
                <w:rFonts w:ascii="Trebuchet MS" w:eastAsia="Times New Roman" w:hAnsi="Trebuchet MS" w:cs="Segoe UI"/>
                <w:bCs/>
                <w:i/>
                <w:iCs/>
                <w:lang w:val="it-IT" w:eastAsia="ro-RO"/>
              </w:rPr>
              <w:t>.....(denumirea beneficiarului)</w:t>
            </w:r>
            <w:r w:rsidRPr="0084216A">
              <w:rPr>
                <w:rFonts w:ascii="Trebuchet MS" w:eastAsia="Times New Roman" w:hAnsi="Trebuchet MS" w:cs="Segoe UI"/>
                <w:bCs/>
                <w:lang w:val="it-IT"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w:t>
            </w:r>
            <w:r w:rsidR="0095438E">
              <w:rPr>
                <w:rFonts w:ascii="Trebuchet MS" w:eastAsia="Times New Roman" w:hAnsi="Trebuchet MS" w:cs="Segoe UI"/>
                <w:bCs/>
                <w:lang w:val="it-IT" w:eastAsia="ro-RO"/>
              </w:rPr>
              <w:t>o</w:t>
            </w:r>
            <w:r w:rsidRPr="0084216A">
              <w:rPr>
                <w:rFonts w:ascii="Trebuchet MS" w:eastAsia="Times New Roman" w:hAnsi="Trebuchet MS" w:cs="Segoe UI"/>
                <w:bCs/>
                <w:lang w:val="it-IT" w:eastAsia="ro-RO"/>
              </w:rPr>
              <w:t>AT, va lua la cunoștință de faptul că o parte a cheltuielilor de personal este finanțată din Fondul European de Dezvoltare Regională prin P</w:t>
            </w:r>
            <w:r w:rsidR="0095438E">
              <w:rPr>
                <w:rFonts w:ascii="Trebuchet MS" w:eastAsia="Times New Roman" w:hAnsi="Trebuchet MS" w:cs="Segoe UI"/>
                <w:bCs/>
                <w:lang w:val="it-IT" w:eastAsia="ro-RO"/>
              </w:rPr>
              <w:t>o</w:t>
            </w:r>
            <w:r w:rsidRPr="0084216A">
              <w:rPr>
                <w:rFonts w:ascii="Trebuchet MS" w:eastAsia="Times New Roman" w:hAnsi="Trebuchet MS" w:cs="Segoe UI"/>
                <w:bCs/>
                <w:lang w:val="it-IT" w:eastAsia="ro-RO"/>
              </w:rPr>
              <w:t>AT 2021-2027.</w:t>
            </w:r>
          </w:p>
          <w:p w14:paraId="57DBF60F" w14:textId="77777777" w:rsidR="0029038C" w:rsidRPr="0084216A" w:rsidRDefault="0029038C" w:rsidP="0029038C">
            <w:pPr>
              <w:jc w:val="both"/>
              <w:rPr>
                <w:rFonts w:ascii="Trebuchet MS" w:eastAsia="Times New Roman" w:hAnsi="Trebuchet MS" w:cs="Segoe UI"/>
                <w:b/>
                <w:bCs/>
                <w:u w:val="single"/>
                <w:lang w:val="it-IT" w:eastAsia="ro-RO"/>
              </w:rPr>
            </w:pPr>
            <w:r w:rsidRPr="00F71BDA">
              <w:rPr>
                <w:rFonts w:ascii="Trebuchet MS" w:hAnsi="Trebuchet MS"/>
                <w:noProof/>
                <w:lang w:val="ro-RO" w:eastAsia="ro-RO"/>
              </w:rPr>
              <w:drawing>
                <wp:anchor distT="0" distB="0" distL="114300" distR="114300" simplePos="0" relativeHeight="251663360" behindDoc="0" locked="0" layoutInCell="1" allowOverlap="1" wp14:anchorId="54758CC7" wp14:editId="3CA6825D">
                  <wp:simplePos x="0" y="0"/>
                  <wp:positionH relativeFrom="column">
                    <wp:posOffset>-635</wp:posOffset>
                  </wp:positionH>
                  <wp:positionV relativeFrom="paragraph">
                    <wp:posOffset>115625</wp:posOffset>
                  </wp:positionV>
                  <wp:extent cx="320400" cy="320400"/>
                  <wp:effectExtent l="0" t="0" r="381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2C7B78CA" w14:textId="77777777" w:rsidR="0029038C" w:rsidRPr="008F394B" w:rsidRDefault="0029038C" w:rsidP="0029038C">
            <w:pPr>
              <w:pStyle w:val="ListParagraph"/>
              <w:ind w:hanging="12"/>
              <w:jc w:val="both"/>
              <w:rPr>
                <w:rFonts w:ascii="Trebuchet MS" w:eastAsia="Times New Roman" w:hAnsi="Trebuchet MS" w:cs="Segoe UI"/>
                <w:bCs/>
                <w:color w:val="FF0000"/>
                <w:lang w:val="pt-BR" w:eastAsia="ro-RO"/>
              </w:rPr>
            </w:pPr>
            <w:r w:rsidRPr="008F394B">
              <w:rPr>
                <w:rFonts w:ascii="Trebuchet MS" w:hAnsi="Trebuchet MS"/>
                <w:b/>
                <w:color w:val="FF0000"/>
                <w:lang w:val="pt-BR"/>
              </w:rPr>
              <w:t>Atenție:</w:t>
            </w:r>
          </w:p>
          <w:p w14:paraId="17D5A0F9" w14:textId="77777777" w:rsidR="0029038C" w:rsidRPr="008F394B" w:rsidRDefault="0029038C" w:rsidP="0029038C">
            <w:pPr>
              <w:ind w:left="720"/>
              <w:jc w:val="both"/>
              <w:rPr>
                <w:rFonts w:ascii="Trebuchet MS" w:hAnsi="Trebuchet MS"/>
                <w:color w:val="FF0000"/>
                <w:lang w:val="pt-BR"/>
              </w:rPr>
            </w:pPr>
            <w:r w:rsidRPr="008F394B">
              <w:rPr>
                <w:rFonts w:ascii="Trebuchet MS" w:hAnsi="Trebuchet MS"/>
                <w:color w:val="FF0000"/>
                <w:lang w:val="pt-BR"/>
              </w:rPr>
              <w:t>La această funcție se vor atașa următoarele documente:</w:t>
            </w:r>
          </w:p>
          <w:p w14:paraId="798D1DC9" w14:textId="77777777" w:rsidR="0029038C" w:rsidRPr="00F71BDA" w:rsidRDefault="0029038C" w:rsidP="0029038C">
            <w:pPr>
              <w:numPr>
                <w:ilvl w:val="0"/>
                <w:numId w:val="9"/>
              </w:numPr>
              <w:jc w:val="both"/>
              <w:rPr>
                <w:rFonts w:ascii="Trebuchet MS" w:hAnsi="Trebuchet MS"/>
                <w:bCs/>
                <w:color w:val="FF0000"/>
              </w:rPr>
            </w:pPr>
            <w:proofErr w:type="spellStart"/>
            <w:r w:rsidRPr="00F71BDA">
              <w:rPr>
                <w:rFonts w:ascii="Trebuchet MS" w:hAnsi="Trebuchet MS"/>
                <w:bCs/>
                <w:color w:val="FF0000"/>
              </w:rPr>
              <w:t>organigrama</w:t>
            </w:r>
            <w:proofErr w:type="spellEnd"/>
            <w:r w:rsidRPr="00F71BDA">
              <w:rPr>
                <w:rFonts w:ascii="Trebuchet MS" w:hAnsi="Trebuchet MS"/>
                <w:bCs/>
                <w:color w:val="FF0000"/>
              </w:rPr>
              <w:t xml:space="preserve"> </w:t>
            </w:r>
            <w:proofErr w:type="spellStart"/>
            <w:r w:rsidRPr="00F71BDA">
              <w:rPr>
                <w:rFonts w:ascii="Trebuchet MS" w:hAnsi="Trebuchet MS"/>
                <w:bCs/>
                <w:color w:val="FF0000"/>
              </w:rPr>
              <w:t>instituţiei</w:t>
            </w:r>
            <w:proofErr w:type="spellEnd"/>
            <w:r w:rsidRPr="00F71BDA">
              <w:rPr>
                <w:rFonts w:ascii="Trebuchet MS" w:hAnsi="Trebuchet MS"/>
                <w:bCs/>
                <w:color w:val="FF0000"/>
              </w:rPr>
              <w:t xml:space="preserve"> </w:t>
            </w:r>
            <w:proofErr w:type="spellStart"/>
            <w:r w:rsidRPr="00F71BDA">
              <w:rPr>
                <w:rFonts w:ascii="Trebuchet MS" w:hAnsi="Trebuchet MS"/>
                <w:bCs/>
                <w:color w:val="FF0000"/>
              </w:rPr>
              <w:t>aprobată</w:t>
            </w:r>
            <w:proofErr w:type="spellEnd"/>
            <w:r w:rsidRPr="00F71BDA">
              <w:rPr>
                <w:rFonts w:ascii="Trebuchet MS" w:hAnsi="Trebuchet MS"/>
                <w:bCs/>
                <w:color w:val="FF0000"/>
              </w:rPr>
              <w:t>;</w:t>
            </w:r>
          </w:p>
          <w:p w14:paraId="6F727FC0" w14:textId="77777777" w:rsidR="0029038C" w:rsidRPr="00110F73" w:rsidRDefault="0029038C" w:rsidP="00220061">
            <w:pPr>
              <w:numPr>
                <w:ilvl w:val="0"/>
                <w:numId w:val="9"/>
              </w:numPr>
              <w:jc w:val="both"/>
              <w:rPr>
                <w:rFonts w:ascii="Trebuchet MS" w:hAnsi="Trebuchet MS"/>
                <w:color w:val="FF0000"/>
                <w:lang w:val="it-IT"/>
              </w:rPr>
            </w:pPr>
            <w:r w:rsidRPr="0084216A">
              <w:rPr>
                <w:rFonts w:ascii="Trebuchet MS" w:hAnsi="Trebuchet MS"/>
                <w:bCs/>
                <w:color w:val="FF0000"/>
                <w:lang w:val="it-IT"/>
              </w:rPr>
              <w:t>extras din regulamentul de organizare şi funcţionare aprobat, cu privire la structurile pentru care se solicită rambursare.</w:t>
            </w:r>
          </w:p>
          <w:p w14:paraId="0177E4AD" w14:textId="1FFECE53" w:rsidR="00110F73" w:rsidRPr="00220061" w:rsidRDefault="00110F73" w:rsidP="00220061">
            <w:pPr>
              <w:numPr>
                <w:ilvl w:val="0"/>
                <w:numId w:val="9"/>
              </w:numPr>
              <w:jc w:val="both"/>
              <w:rPr>
                <w:rFonts w:ascii="Trebuchet MS" w:hAnsi="Trebuchet MS"/>
                <w:color w:val="FF0000"/>
                <w:lang w:val="it-IT"/>
              </w:rPr>
            </w:pPr>
            <w:r w:rsidRPr="00AC2B3C">
              <w:rPr>
                <w:rFonts w:ascii="Trebuchet MS" w:hAnsi="Trebuchet MS"/>
                <w:bCs/>
                <w:color w:val="FF0000"/>
                <w:lang w:val="it-IT"/>
              </w:rPr>
              <w:t>Acord de delegare pentru O</w:t>
            </w:r>
            <w:r w:rsidR="00AC2B3C">
              <w:rPr>
                <w:rFonts w:ascii="Trebuchet MS" w:hAnsi="Trebuchet MS"/>
                <w:bCs/>
                <w:color w:val="FF0000"/>
                <w:lang w:val="it-IT"/>
              </w:rPr>
              <w:t xml:space="preserve">rganismele </w:t>
            </w:r>
            <w:r w:rsidRPr="00AC2B3C">
              <w:rPr>
                <w:rFonts w:ascii="Trebuchet MS" w:hAnsi="Trebuchet MS"/>
                <w:bCs/>
                <w:color w:val="FF0000"/>
                <w:lang w:val="it-IT"/>
              </w:rPr>
              <w:t>I</w:t>
            </w:r>
            <w:r w:rsidR="00AC2B3C">
              <w:rPr>
                <w:rFonts w:ascii="Trebuchet MS" w:hAnsi="Trebuchet MS"/>
                <w:bCs/>
                <w:color w:val="FF0000"/>
                <w:lang w:val="it-IT"/>
              </w:rPr>
              <w:t>ntermediare</w:t>
            </w:r>
            <w:r w:rsidRPr="00AC2B3C">
              <w:rPr>
                <w:rFonts w:ascii="Trebuchet MS" w:hAnsi="Trebuchet MS"/>
                <w:bCs/>
                <w:color w:val="FF0000"/>
                <w:lang w:val="it-IT"/>
              </w:rPr>
              <w:t xml:space="preserve"> </w:t>
            </w:r>
            <w:r w:rsidR="00AC2B3C">
              <w:rPr>
                <w:rFonts w:ascii="Trebuchet MS" w:hAnsi="Trebuchet MS"/>
                <w:bCs/>
                <w:color w:val="FF0000"/>
                <w:lang w:val="it-IT"/>
              </w:rPr>
              <w:t xml:space="preserve">și </w:t>
            </w:r>
            <w:r w:rsidR="00C2091D">
              <w:rPr>
                <w:rFonts w:ascii="Trebuchet MS" w:hAnsi="Trebuchet MS"/>
                <w:bCs/>
                <w:color w:val="FF0000"/>
                <w:lang w:val="it-IT"/>
              </w:rPr>
              <w:t>Aviz</w:t>
            </w:r>
            <w:r w:rsidR="00AC2B3C">
              <w:rPr>
                <w:rFonts w:ascii="Trebuchet MS" w:hAnsi="Trebuchet MS"/>
                <w:bCs/>
                <w:color w:val="FF0000"/>
                <w:lang w:val="it-IT"/>
              </w:rPr>
              <w:t>ul</w:t>
            </w:r>
            <w:r w:rsidR="00C2091D">
              <w:rPr>
                <w:rFonts w:ascii="Trebuchet MS" w:hAnsi="Trebuchet MS"/>
                <w:bCs/>
                <w:color w:val="FF0000"/>
                <w:lang w:val="it-IT"/>
              </w:rPr>
              <w:t xml:space="preserve"> A</w:t>
            </w:r>
            <w:r w:rsidR="00AC2B3C">
              <w:rPr>
                <w:rFonts w:ascii="Trebuchet MS" w:hAnsi="Trebuchet MS"/>
                <w:bCs/>
                <w:color w:val="FF0000"/>
                <w:lang w:val="it-IT"/>
              </w:rPr>
              <w:t xml:space="preserve">utorității de </w:t>
            </w:r>
            <w:r w:rsidR="00C2091D">
              <w:rPr>
                <w:rFonts w:ascii="Trebuchet MS" w:hAnsi="Trebuchet MS"/>
                <w:bCs/>
                <w:color w:val="FF0000"/>
                <w:lang w:val="it-IT"/>
              </w:rPr>
              <w:t>M</w:t>
            </w:r>
            <w:r w:rsidR="00AC2B3C">
              <w:rPr>
                <w:rFonts w:ascii="Trebuchet MS" w:hAnsi="Trebuchet MS"/>
                <w:bCs/>
                <w:color w:val="FF0000"/>
                <w:lang w:val="it-IT"/>
              </w:rPr>
              <w:t>anagement</w:t>
            </w:r>
            <w:r w:rsidR="00C2091D">
              <w:rPr>
                <w:rFonts w:ascii="Trebuchet MS" w:hAnsi="Trebuchet MS"/>
                <w:bCs/>
                <w:color w:val="FF0000"/>
                <w:lang w:val="it-IT"/>
              </w:rPr>
              <w:t xml:space="preserve"> </w:t>
            </w:r>
          </w:p>
        </w:tc>
      </w:tr>
    </w:tbl>
    <w:p w14:paraId="7C96E71C" w14:textId="187A7539" w:rsidR="001638A6" w:rsidRPr="00120EBA" w:rsidRDefault="001638A6" w:rsidP="00120EBA">
      <w:pPr>
        <w:pStyle w:val="Heading1"/>
      </w:pPr>
      <w:bookmarkStart w:id="65" w:name="_Toc154662491"/>
      <w:proofErr w:type="spellStart"/>
      <w:r w:rsidRPr="00120EBA">
        <w:lastRenderedPageBreak/>
        <w:t>Sectiunea</w:t>
      </w:r>
      <w:proofErr w:type="spellEnd"/>
      <w:r w:rsidRPr="00120EBA">
        <w:t xml:space="preserve">: </w:t>
      </w:r>
      <w:r w:rsidR="009807EC" w:rsidRPr="00120EBA">
        <w:t>Indicatori de etapa</w:t>
      </w:r>
      <w:bookmarkEnd w:id="65"/>
    </w:p>
    <w:tbl>
      <w:tblPr>
        <w:tblStyle w:val="TableGrid"/>
        <w:tblW w:w="0" w:type="auto"/>
        <w:tblInd w:w="-289" w:type="dxa"/>
        <w:tblLook w:val="04A0" w:firstRow="1" w:lastRow="0" w:firstColumn="1" w:lastColumn="0" w:noHBand="0" w:noVBand="1"/>
      </w:tblPr>
      <w:tblGrid>
        <w:gridCol w:w="9305"/>
      </w:tblGrid>
      <w:tr w:rsidR="000E6E46" w:rsidRPr="008F394B" w14:paraId="15134DFB" w14:textId="77777777" w:rsidTr="00F85428">
        <w:tc>
          <w:tcPr>
            <w:tcW w:w="9305" w:type="dxa"/>
          </w:tcPr>
          <w:p w14:paraId="5A7BA921" w14:textId="37B1B5EF" w:rsidR="00F82043" w:rsidRDefault="001638A6" w:rsidP="00112A1C">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1452BD33" w14:textId="77777777" w:rsidR="00F82043" w:rsidRDefault="00F82043" w:rsidP="009C11DA">
            <w:pPr>
              <w:rPr>
                <w:rFonts w:ascii="Trebuchet MS" w:hAnsi="Trebuchet MS"/>
                <w:sz w:val="24"/>
                <w:szCs w:val="24"/>
                <w:lang w:val="ro-RO"/>
              </w:rPr>
            </w:pPr>
            <w:r>
              <w:rPr>
                <w:rFonts w:ascii="Trebuchet MS" w:hAnsi="Trebuchet MS"/>
                <w:sz w:val="24"/>
                <w:szCs w:val="24"/>
                <w:lang w:val="ro-RO"/>
              </w:rPr>
              <w:t>În cadrul acestei secțiuni se va avea în vedere completarea următoarelor funcții:</w:t>
            </w:r>
          </w:p>
          <w:p w14:paraId="612E15F8" w14:textId="370F4525" w:rsidR="00F82043" w:rsidRPr="009C11DA" w:rsidRDefault="009C11DA" w:rsidP="009C11DA">
            <w:pPr>
              <w:rPr>
                <w:rFonts w:ascii="Trebuchet MS" w:hAnsi="Trebuchet MS"/>
                <w:sz w:val="24"/>
                <w:szCs w:val="24"/>
                <w:lang w:val="ro-RO"/>
              </w:rPr>
            </w:pPr>
            <w:r>
              <w:rPr>
                <w:rFonts w:ascii="Trebuchet MS" w:hAnsi="Trebuchet MS"/>
                <w:sz w:val="24"/>
                <w:szCs w:val="24"/>
                <w:lang w:val="ro-RO"/>
              </w:rPr>
              <w:t>1.</w:t>
            </w:r>
            <w:r w:rsidR="00F82043" w:rsidRPr="009C11DA">
              <w:rPr>
                <w:rFonts w:ascii="Trebuchet MS" w:hAnsi="Trebuchet MS"/>
                <w:sz w:val="24"/>
                <w:szCs w:val="24"/>
                <w:lang w:val="ro-RO"/>
              </w:rPr>
              <w:t>Indicatori etapă de realizare – se va avea în vedere furnizarea de informații pentru următoarele câmpuri:</w:t>
            </w:r>
          </w:p>
          <w:p w14:paraId="72CD90A8" w14:textId="75FA467D" w:rsidR="00F82043" w:rsidRPr="009C11DA" w:rsidRDefault="00F82043" w:rsidP="009C11DA">
            <w:pPr>
              <w:pStyle w:val="ListParagraph"/>
              <w:numPr>
                <w:ilvl w:val="0"/>
                <w:numId w:val="26"/>
              </w:numPr>
              <w:rPr>
                <w:rFonts w:ascii="Trebuchet MS" w:hAnsi="Trebuchet MS"/>
                <w:sz w:val="24"/>
                <w:szCs w:val="24"/>
                <w:lang w:val="ro-RO"/>
              </w:rPr>
            </w:pPr>
            <w:r w:rsidRPr="009C11DA">
              <w:rPr>
                <w:rFonts w:ascii="Trebuchet MS" w:hAnsi="Trebuchet MS"/>
                <w:sz w:val="24"/>
                <w:szCs w:val="24"/>
                <w:lang w:val="ro-RO"/>
              </w:rPr>
              <w:t>Indicator: se selectează din nomenclator indicatorul asociat P1</w:t>
            </w:r>
          </w:p>
          <w:p w14:paraId="57F5A142" w14:textId="478EE53F" w:rsidR="00F82043" w:rsidRDefault="00F82043" w:rsidP="009C11DA">
            <w:pPr>
              <w:pStyle w:val="ListParagraph"/>
              <w:numPr>
                <w:ilvl w:val="0"/>
                <w:numId w:val="26"/>
              </w:numPr>
              <w:rPr>
                <w:rFonts w:ascii="Trebuchet MS" w:hAnsi="Trebuchet MS"/>
                <w:sz w:val="24"/>
                <w:szCs w:val="24"/>
                <w:lang w:val="ro-RO"/>
              </w:rPr>
            </w:pPr>
            <w:r>
              <w:rPr>
                <w:rFonts w:ascii="Trebuchet MS" w:hAnsi="Trebuchet MS"/>
                <w:sz w:val="24"/>
                <w:szCs w:val="24"/>
                <w:lang w:val="ro-RO"/>
              </w:rPr>
              <w:t>Valoare intermediară (număr):</w:t>
            </w:r>
            <w:r w:rsidR="00450285">
              <w:rPr>
                <w:rFonts w:ascii="Trebuchet MS" w:hAnsi="Trebuchet MS"/>
                <w:sz w:val="24"/>
                <w:szCs w:val="24"/>
                <w:lang w:val="ro-RO"/>
              </w:rPr>
              <w:t xml:space="preserve"> se va estima valoare în mod corespunzător termenului care se va selecta </w:t>
            </w:r>
            <w:proofErr w:type="spellStart"/>
            <w:r w:rsidR="00450285">
              <w:rPr>
                <w:rFonts w:ascii="Trebuchet MS" w:hAnsi="Trebuchet MS"/>
                <w:sz w:val="24"/>
                <w:szCs w:val="24"/>
                <w:lang w:val="ro-RO"/>
              </w:rPr>
              <w:t>a.i</w:t>
            </w:r>
            <w:proofErr w:type="spellEnd"/>
            <w:r w:rsidR="00450285">
              <w:rPr>
                <w:rFonts w:ascii="Trebuchet MS" w:hAnsi="Trebuchet MS"/>
                <w:sz w:val="24"/>
                <w:szCs w:val="24"/>
                <w:lang w:val="ro-RO"/>
              </w:rPr>
              <w:t>. să se asigure îndeplinirea țintei</w:t>
            </w:r>
          </w:p>
          <w:p w14:paraId="53E89307" w14:textId="77777777" w:rsidR="006A5C14" w:rsidRDefault="00F82043" w:rsidP="006A5C14">
            <w:pPr>
              <w:pStyle w:val="ListParagraph"/>
              <w:numPr>
                <w:ilvl w:val="0"/>
                <w:numId w:val="26"/>
              </w:numPr>
              <w:rPr>
                <w:rFonts w:ascii="Trebuchet MS" w:hAnsi="Trebuchet MS"/>
                <w:sz w:val="24"/>
                <w:szCs w:val="24"/>
                <w:lang w:val="ro-RO"/>
              </w:rPr>
            </w:pPr>
            <w:r>
              <w:rPr>
                <w:rFonts w:ascii="Trebuchet MS" w:hAnsi="Trebuchet MS"/>
                <w:sz w:val="24"/>
                <w:szCs w:val="24"/>
                <w:lang w:val="ro-RO"/>
              </w:rPr>
              <w:t>Termen: se selectează din calendar</w:t>
            </w:r>
          </w:p>
          <w:p w14:paraId="0C469C98" w14:textId="1BF9A982" w:rsidR="00BF2104" w:rsidRPr="006A5C14" w:rsidRDefault="00F82043" w:rsidP="006A5C14">
            <w:pPr>
              <w:pStyle w:val="ListParagraph"/>
              <w:numPr>
                <w:ilvl w:val="0"/>
                <w:numId w:val="26"/>
              </w:numPr>
              <w:rPr>
                <w:rFonts w:ascii="Trebuchet MS" w:hAnsi="Trebuchet MS"/>
                <w:sz w:val="24"/>
                <w:szCs w:val="24"/>
                <w:lang w:val="ro-RO"/>
              </w:rPr>
            </w:pPr>
            <w:r w:rsidRPr="006A5C14">
              <w:rPr>
                <w:rFonts w:ascii="Trebuchet MS" w:hAnsi="Trebuchet MS"/>
                <w:sz w:val="24"/>
                <w:szCs w:val="24"/>
                <w:lang w:val="ro-RO"/>
              </w:rPr>
              <w:t>Documente care probează atingerea valorii (256 caractere)</w:t>
            </w:r>
            <w:r w:rsidR="004A5D74" w:rsidRPr="006A5C14">
              <w:rPr>
                <w:rFonts w:ascii="Trebuchet MS" w:hAnsi="Trebuchet MS"/>
                <w:sz w:val="24"/>
                <w:szCs w:val="24"/>
                <w:lang w:val="ro-RO"/>
              </w:rPr>
              <w:t xml:space="preserve">: se va completa foarte pe scurt denumirea documentului </w:t>
            </w:r>
          </w:p>
          <w:p w14:paraId="2A1FBF74" w14:textId="23C9B58D" w:rsidR="00F82043" w:rsidRPr="009C11DA" w:rsidRDefault="009C11DA" w:rsidP="006A5C14">
            <w:pPr>
              <w:pStyle w:val="ListParagraph"/>
              <w:rPr>
                <w:rFonts w:ascii="Trebuchet MS" w:hAnsi="Trebuchet MS"/>
                <w:sz w:val="24"/>
                <w:szCs w:val="24"/>
                <w:lang w:val="ro-RO"/>
              </w:rPr>
            </w:pPr>
            <w:r>
              <w:rPr>
                <w:rFonts w:ascii="Trebuchet MS" w:hAnsi="Trebuchet MS"/>
                <w:sz w:val="24"/>
                <w:szCs w:val="24"/>
                <w:lang w:val="ro-RO"/>
              </w:rPr>
              <w:t>2.</w:t>
            </w:r>
            <w:r w:rsidR="00F82043" w:rsidRPr="009C11DA">
              <w:rPr>
                <w:rFonts w:ascii="Trebuchet MS" w:hAnsi="Trebuchet MS"/>
                <w:sz w:val="24"/>
                <w:szCs w:val="24"/>
                <w:lang w:val="ro-RO"/>
              </w:rPr>
              <w:t>Indicatori etapă de reper</w:t>
            </w:r>
            <w:r w:rsidR="00941BA9" w:rsidRPr="009C11DA">
              <w:rPr>
                <w:rFonts w:ascii="Trebuchet MS" w:hAnsi="Trebuchet MS"/>
                <w:sz w:val="24"/>
                <w:szCs w:val="24"/>
                <w:lang w:val="ro-RO"/>
              </w:rPr>
              <w:t xml:space="preserve"> – se va avea în vedere furnizarea de informații pentru următoarele câmpuri:</w:t>
            </w:r>
          </w:p>
          <w:p w14:paraId="7C8E5387" w14:textId="77777777" w:rsidR="00941BA9" w:rsidRDefault="00941BA9" w:rsidP="009C11DA">
            <w:pPr>
              <w:pStyle w:val="ListParagraph"/>
              <w:numPr>
                <w:ilvl w:val="0"/>
                <w:numId w:val="26"/>
              </w:numPr>
              <w:rPr>
                <w:rFonts w:ascii="Trebuchet MS" w:hAnsi="Trebuchet MS"/>
                <w:sz w:val="24"/>
                <w:szCs w:val="24"/>
                <w:lang w:val="ro-RO"/>
              </w:rPr>
            </w:pPr>
            <w:r w:rsidRPr="00941BA9">
              <w:rPr>
                <w:rFonts w:ascii="Trebuchet MS" w:hAnsi="Trebuchet MS"/>
                <w:sz w:val="24"/>
                <w:szCs w:val="24"/>
                <w:lang w:val="ro-RO"/>
              </w:rPr>
              <w:t xml:space="preserve">Nume reper </w:t>
            </w:r>
            <w:r>
              <w:rPr>
                <w:rFonts w:ascii="Trebuchet MS" w:hAnsi="Trebuchet MS"/>
                <w:sz w:val="24"/>
                <w:szCs w:val="24"/>
                <w:lang w:val="ro-RO"/>
              </w:rPr>
              <w:t>(3.500 caractere):</w:t>
            </w:r>
          </w:p>
          <w:p w14:paraId="6EDE6BC5" w14:textId="77777777" w:rsidR="00B6368F" w:rsidRDefault="00B6368F" w:rsidP="009C11DA">
            <w:pPr>
              <w:pStyle w:val="ListParagraph"/>
              <w:numPr>
                <w:ilvl w:val="0"/>
                <w:numId w:val="26"/>
              </w:numPr>
              <w:rPr>
                <w:rFonts w:ascii="Trebuchet MS" w:hAnsi="Trebuchet MS"/>
                <w:sz w:val="24"/>
                <w:szCs w:val="24"/>
                <w:lang w:val="ro-RO"/>
              </w:rPr>
            </w:pPr>
            <w:r>
              <w:rPr>
                <w:rFonts w:ascii="Trebuchet MS" w:hAnsi="Trebuchet MS"/>
                <w:sz w:val="24"/>
                <w:szCs w:val="24"/>
                <w:lang w:val="ro-RO"/>
              </w:rPr>
              <w:t>Descriere (3.050 caractere):</w:t>
            </w:r>
          </w:p>
          <w:p w14:paraId="1E7E33D6" w14:textId="77777777" w:rsidR="00B6368F" w:rsidRDefault="00B6368F" w:rsidP="009C11DA">
            <w:pPr>
              <w:pStyle w:val="ListParagraph"/>
              <w:numPr>
                <w:ilvl w:val="0"/>
                <w:numId w:val="26"/>
              </w:numPr>
              <w:rPr>
                <w:rFonts w:ascii="Trebuchet MS" w:hAnsi="Trebuchet MS"/>
                <w:sz w:val="24"/>
                <w:szCs w:val="24"/>
                <w:lang w:val="ro-RO"/>
              </w:rPr>
            </w:pPr>
            <w:r>
              <w:rPr>
                <w:rFonts w:ascii="Trebuchet MS" w:hAnsi="Trebuchet MS"/>
                <w:sz w:val="24"/>
                <w:szCs w:val="24"/>
                <w:lang w:val="ro-RO"/>
              </w:rPr>
              <w:t>Termen: se selectează din calendar</w:t>
            </w:r>
          </w:p>
          <w:p w14:paraId="6A59E0D5" w14:textId="721D8E6D" w:rsidR="00456608" w:rsidRPr="009C11DA" w:rsidRDefault="00456608" w:rsidP="009C11DA">
            <w:pPr>
              <w:pStyle w:val="ListParagraph"/>
              <w:numPr>
                <w:ilvl w:val="0"/>
                <w:numId w:val="26"/>
              </w:numPr>
              <w:rPr>
                <w:rFonts w:ascii="Trebuchet MS" w:hAnsi="Trebuchet MS"/>
                <w:sz w:val="24"/>
                <w:szCs w:val="24"/>
                <w:lang w:val="ro-RO"/>
              </w:rPr>
            </w:pPr>
            <w:r w:rsidRPr="00456608">
              <w:rPr>
                <w:rFonts w:ascii="Trebuchet MS" w:hAnsi="Trebuchet MS"/>
                <w:sz w:val="24"/>
                <w:szCs w:val="24"/>
                <w:lang w:val="ro-RO"/>
              </w:rPr>
              <w:t>Documente care probează îndeplinirea indicatorulu</w:t>
            </w:r>
            <w:r>
              <w:rPr>
                <w:rFonts w:ascii="Trebuchet MS" w:hAnsi="Trebuchet MS"/>
                <w:sz w:val="24"/>
                <w:szCs w:val="24"/>
                <w:lang w:val="ro-RO"/>
              </w:rPr>
              <w:t>i (3.500 caractere)</w:t>
            </w:r>
          </w:p>
        </w:tc>
      </w:tr>
    </w:tbl>
    <w:p w14:paraId="130C3349" w14:textId="2CEFC2DB" w:rsidR="001638A6" w:rsidRPr="00120EBA" w:rsidRDefault="001638A6" w:rsidP="00120EBA">
      <w:pPr>
        <w:ind w:left="360"/>
        <w:jc w:val="both"/>
        <w:rPr>
          <w:rFonts w:asciiTheme="majorHAnsi" w:eastAsiaTheme="majorEastAsia" w:hAnsiTheme="majorHAnsi" w:cstheme="majorBidi"/>
          <w:b/>
          <w:bCs/>
          <w:color w:val="2F5496" w:themeColor="accent1" w:themeShade="BF"/>
          <w:sz w:val="28"/>
          <w:szCs w:val="28"/>
          <w:lang w:val="ro-RO"/>
        </w:rPr>
      </w:pPr>
      <w:proofErr w:type="spellStart"/>
      <w:r w:rsidRPr="00120EBA">
        <w:rPr>
          <w:rFonts w:asciiTheme="majorHAnsi" w:eastAsiaTheme="majorEastAsia" w:hAnsiTheme="majorHAnsi" w:cstheme="majorBidi"/>
          <w:b/>
          <w:bCs/>
          <w:color w:val="2F5496" w:themeColor="accent1" w:themeShade="BF"/>
          <w:sz w:val="28"/>
          <w:szCs w:val="28"/>
          <w:lang w:val="ro-RO"/>
        </w:rPr>
        <w:t>Sectiunea</w:t>
      </w:r>
      <w:proofErr w:type="spellEnd"/>
      <w:r w:rsidRPr="00120EBA">
        <w:rPr>
          <w:rFonts w:asciiTheme="majorHAnsi" w:eastAsiaTheme="majorEastAsia" w:hAnsiTheme="majorHAnsi" w:cstheme="majorBidi"/>
          <w:b/>
          <w:bCs/>
          <w:color w:val="2F5496" w:themeColor="accent1" w:themeShade="BF"/>
          <w:sz w:val="28"/>
          <w:szCs w:val="28"/>
          <w:lang w:val="ro-RO"/>
        </w:rPr>
        <w:t xml:space="preserve">: Planul de </w:t>
      </w:r>
      <w:r w:rsidR="009807EC" w:rsidRPr="00120EBA">
        <w:rPr>
          <w:rFonts w:asciiTheme="majorHAnsi" w:eastAsiaTheme="majorEastAsia" w:hAnsiTheme="majorHAnsi" w:cstheme="majorBidi"/>
          <w:b/>
          <w:bCs/>
          <w:color w:val="2F5496" w:themeColor="accent1" w:themeShade="BF"/>
          <w:sz w:val="28"/>
          <w:szCs w:val="28"/>
          <w:lang w:val="ro-RO"/>
        </w:rPr>
        <w:t>monitorizare a proiectului</w:t>
      </w:r>
    </w:p>
    <w:tbl>
      <w:tblPr>
        <w:tblStyle w:val="TableGrid"/>
        <w:tblW w:w="0" w:type="auto"/>
        <w:tblInd w:w="-147" w:type="dxa"/>
        <w:tblLook w:val="04A0" w:firstRow="1" w:lastRow="0" w:firstColumn="1" w:lastColumn="0" w:noHBand="0" w:noVBand="1"/>
      </w:tblPr>
      <w:tblGrid>
        <w:gridCol w:w="9163"/>
      </w:tblGrid>
      <w:tr w:rsidR="00F54964" w:rsidRPr="00283046" w14:paraId="14C4C85F" w14:textId="77777777" w:rsidTr="00F85428">
        <w:tc>
          <w:tcPr>
            <w:tcW w:w="9163" w:type="dxa"/>
          </w:tcPr>
          <w:p w14:paraId="2E9CF105" w14:textId="77777777" w:rsidR="001638A6" w:rsidRPr="00965A92" w:rsidRDefault="001638A6" w:rsidP="00D104A7">
            <w:pPr>
              <w:ind w:left="360"/>
              <w:rPr>
                <w:rFonts w:ascii="Trebuchet MS" w:hAnsi="Trebuchet MS"/>
                <w:sz w:val="24"/>
                <w:szCs w:val="24"/>
                <w:lang w:val="ro-RO"/>
              </w:rPr>
            </w:pPr>
            <w:proofErr w:type="spellStart"/>
            <w:r w:rsidRPr="00965A92">
              <w:rPr>
                <w:rFonts w:ascii="Trebuchet MS" w:hAnsi="Trebuchet MS"/>
                <w:sz w:val="24"/>
                <w:szCs w:val="24"/>
                <w:lang w:val="ro-RO"/>
              </w:rPr>
              <w:t>Sectiune</w:t>
            </w:r>
            <w:proofErr w:type="spellEnd"/>
            <w:r w:rsidRPr="00965A92">
              <w:rPr>
                <w:rFonts w:ascii="Trebuchet MS" w:hAnsi="Trebuchet MS"/>
                <w:sz w:val="24"/>
                <w:szCs w:val="24"/>
                <w:lang w:val="ro-RO"/>
              </w:rPr>
              <w:t xml:space="preserve"> obligatorie</w:t>
            </w:r>
          </w:p>
          <w:p w14:paraId="4BAE3310" w14:textId="10529007" w:rsidR="005E4211" w:rsidRPr="00F875B6" w:rsidRDefault="00D41F2A" w:rsidP="009C11DA">
            <w:pPr>
              <w:rPr>
                <w:rFonts w:ascii="Trebuchet MS" w:hAnsi="Trebuchet MS"/>
                <w:sz w:val="24"/>
                <w:szCs w:val="24"/>
                <w:lang w:val="ro-RO"/>
              </w:rPr>
            </w:pPr>
            <w:r w:rsidRPr="00F875B6">
              <w:rPr>
                <w:rFonts w:ascii="Trebuchet MS" w:hAnsi="Trebuchet MS"/>
                <w:sz w:val="24"/>
                <w:szCs w:val="24"/>
                <w:lang w:val="ro-RO"/>
              </w:rPr>
              <w:t>Prin accesarea</w:t>
            </w:r>
            <w:r w:rsidR="005E4211" w:rsidRPr="00F875B6">
              <w:rPr>
                <w:rFonts w:ascii="Trebuchet MS" w:hAnsi="Trebuchet MS"/>
                <w:sz w:val="24"/>
                <w:szCs w:val="24"/>
                <w:lang w:val="ro-RO"/>
              </w:rPr>
              <w:t xml:space="preserve"> butonul</w:t>
            </w:r>
            <w:r w:rsidRPr="00F875B6">
              <w:rPr>
                <w:rFonts w:ascii="Trebuchet MS" w:hAnsi="Trebuchet MS"/>
                <w:sz w:val="24"/>
                <w:szCs w:val="24"/>
                <w:lang w:val="ro-RO"/>
              </w:rPr>
              <w:t>ui</w:t>
            </w:r>
            <w:r w:rsidR="005E4211" w:rsidRPr="00F875B6">
              <w:rPr>
                <w:rFonts w:ascii="Trebuchet MS" w:hAnsi="Trebuchet MS"/>
                <w:sz w:val="24"/>
                <w:szCs w:val="24"/>
                <w:lang w:val="ro-RO"/>
              </w:rPr>
              <w:t xml:space="preserve"> ”Modifică” se vor completa următoarele câmpuri:</w:t>
            </w:r>
          </w:p>
          <w:p w14:paraId="490D5DC7" w14:textId="77777777" w:rsidR="00F875B6" w:rsidRDefault="005E4211" w:rsidP="00F875B6">
            <w:pPr>
              <w:pStyle w:val="ListParagraph"/>
              <w:numPr>
                <w:ilvl w:val="0"/>
                <w:numId w:val="23"/>
              </w:numPr>
              <w:rPr>
                <w:rFonts w:ascii="Trebuchet MS" w:hAnsi="Trebuchet MS"/>
                <w:sz w:val="24"/>
                <w:szCs w:val="24"/>
                <w:lang w:val="ro-RO"/>
              </w:rPr>
            </w:pPr>
            <w:r w:rsidRPr="00F875B6">
              <w:rPr>
                <w:rFonts w:ascii="Trebuchet MS" w:hAnsi="Trebuchet MS"/>
                <w:sz w:val="24"/>
                <w:szCs w:val="24"/>
                <w:lang w:val="ro-RO"/>
              </w:rPr>
              <w:lastRenderedPageBreak/>
              <w:t>Criteriu de validare (3.500 caractere)</w:t>
            </w:r>
          </w:p>
          <w:p w14:paraId="5D9AC001" w14:textId="62AAAF21" w:rsidR="00BF2104" w:rsidRPr="00F875B6" w:rsidRDefault="005E4211" w:rsidP="00F875B6">
            <w:pPr>
              <w:pStyle w:val="ListParagraph"/>
              <w:numPr>
                <w:ilvl w:val="0"/>
                <w:numId w:val="23"/>
              </w:numPr>
              <w:rPr>
                <w:rFonts w:ascii="Trebuchet MS" w:hAnsi="Trebuchet MS"/>
                <w:sz w:val="24"/>
                <w:szCs w:val="24"/>
                <w:lang w:val="ro-RO"/>
              </w:rPr>
            </w:pPr>
            <w:r w:rsidRPr="00F875B6">
              <w:rPr>
                <w:rFonts w:ascii="Trebuchet MS" w:hAnsi="Trebuchet MS"/>
                <w:sz w:val="24"/>
                <w:szCs w:val="24"/>
                <w:lang w:val="ro-RO"/>
              </w:rPr>
              <w:t xml:space="preserve">Tip indicator etapă: se va selecta din nomenclator o opțiune (calitativ/cantitativ/valoric) </w:t>
            </w:r>
          </w:p>
        </w:tc>
      </w:tr>
    </w:tbl>
    <w:p w14:paraId="4F2C52DB" w14:textId="48C2A06B" w:rsidR="001258BC" w:rsidRPr="00120EBA" w:rsidRDefault="001258BC" w:rsidP="00120EBA">
      <w:pPr>
        <w:pStyle w:val="Heading1"/>
      </w:pPr>
      <w:bookmarkStart w:id="66" w:name="_Toc154662492"/>
      <w:proofErr w:type="spellStart"/>
      <w:r w:rsidRPr="00120EBA">
        <w:lastRenderedPageBreak/>
        <w:t>Sectiunea</w:t>
      </w:r>
      <w:proofErr w:type="spellEnd"/>
      <w:r w:rsidRPr="00120EBA">
        <w:t>:</w:t>
      </w:r>
      <w:r w:rsidR="00A31B9D" w:rsidRPr="00120EBA">
        <w:t xml:space="preserve"> Buget proiect</w:t>
      </w:r>
      <w:bookmarkEnd w:id="66"/>
    </w:p>
    <w:tbl>
      <w:tblPr>
        <w:tblStyle w:val="TableGrid"/>
        <w:tblW w:w="0" w:type="auto"/>
        <w:tblInd w:w="-147" w:type="dxa"/>
        <w:tblLook w:val="04A0" w:firstRow="1" w:lastRow="0" w:firstColumn="1" w:lastColumn="0" w:noHBand="0" w:noVBand="1"/>
      </w:tblPr>
      <w:tblGrid>
        <w:gridCol w:w="9163"/>
      </w:tblGrid>
      <w:tr w:rsidR="00E73FCF" w:rsidRPr="008F394B" w14:paraId="005EDFA0" w14:textId="77777777" w:rsidTr="00F85428">
        <w:tc>
          <w:tcPr>
            <w:tcW w:w="9163" w:type="dxa"/>
          </w:tcPr>
          <w:p w14:paraId="44C8D37E" w14:textId="77777777" w:rsidR="00E73FCF" w:rsidRDefault="00E73FCF" w:rsidP="00661EB8">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67666B3A" w14:textId="77777777" w:rsidR="00990CE4" w:rsidRDefault="00990CE4" w:rsidP="00D104A7">
            <w:pPr>
              <w:ind w:left="360"/>
              <w:rPr>
                <w:rFonts w:ascii="Trebuchet MS" w:hAnsi="Trebuchet MS"/>
                <w:sz w:val="24"/>
                <w:szCs w:val="24"/>
                <w:lang w:val="ro-RO"/>
              </w:rPr>
            </w:pPr>
          </w:p>
          <w:p w14:paraId="1BFA8517" w14:textId="77777777" w:rsidR="00990CE4" w:rsidRPr="00661EB8" w:rsidRDefault="00990CE4" w:rsidP="00990CE4">
            <w:pPr>
              <w:jc w:val="both"/>
              <w:rPr>
                <w:rFonts w:ascii="Trebuchet MS" w:hAnsi="Trebuchet MS"/>
                <w:lang w:val="it-IT"/>
              </w:rPr>
            </w:pPr>
            <w:r w:rsidRPr="00661EB8">
              <w:rPr>
                <w:rFonts w:ascii="Trebuchet MS" w:hAnsi="Trebuchet MS"/>
                <w:lang w:val="it-IT"/>
              </w:rPr>
              <w:t xml:space="preserve">Se completează pentru fiecare componentă. </w:t>
            </w:r>
          </w:p>
          <w:p w14:paraId="74D0945A" w14:textId="77777777" w:rsidR="00990CE4" w:rsidRPr="00661EB8" w:rsidRDefault="00990CE4" w:rsidP="00990CE4">
            <w:pPr>
              <w:jc w:val="both"/>
              <w:rPr>
                <w:rFonts w:ascii="Trebuchet MS" w:hAnsi="Trebuchet MS"/>
                <w:b/>
                <w:bCs/>
                <w:lang w:val="it-IT"/>
              </w:rPr>
            </w:pPr>
          </w:p>
          <w:p w14:paraId="00D8281A" w14:textId="6DDB7259" w:rsidR="00990CE4" w:rsidRPr="00661EB8" w:rsidRDefault="00990CE4" w:rsidP="00990CE4">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661EB8">
              <w:rPr>
                <w:rFonts w:ascii="Trebuchet MS" w:eastAsia="Times New Roman" w:hAnsi="Trebuchet MS" w:cs="Arial"/>
                <w:i/>
                <w:lang w:val="it-IT" w:eastAsia="ro-RO"/>
              </w:rPr>
              <w:t>Capacitate solicitant</w:t>
            </w:r>
            <w:r w:rsidR="006B661C">
              <w:rPr>
                <w:rFonts w:ascii="Trebuchet MS" w:eastAsia="Times New Roman" w:hAnsi="Trebuchet MS" w:cs="Arial"/>
                <w:i/>
                <w:lang w:val="it-IT" w:eastAsia="ro-RO"/>
              </w:rPr>
              <w:t>.</w:t>
            </w:r>
          </w:p>
          <w:p w14:paraId="7F871408" w14:textId="77777777" w:rsidR="00990CE4" w:rsidRPr="00661EB8" w:rsidRDefault="00990CE4" w:rsidP="00990CE4">
            <w:pPr>
              <w:jc w:val="both"/>
              <w:rPr>
                <w:rFonts w:ascii="Trebuchet MS" w:eastAsia="Times New Roman" w:hAnsi="Trebuchet MS" w:cs="Arial"/>
                <w:b/>
                <w:color w:val="FF0000"/>
                <w:lang w:val="it-IT" w:eastAsia="ro-RO"/>
              </w:rPr>
            </w:pPr>
          </w:p>
          <w:p w14:paraId="7C1865A6" w14:textId="111B59A7" w:rsidR="00990CE4" w:rsidRPr="00661EB8" w:rsidRDefault="00990CE4" w:rsidP="00990CE4">
            <w:pPr>
              <w:jc w:val="both"/>
              <w:rPr>
                <w:rFonts w:ascii="Trebuchet MS" w:eastAsia="Times New Roman" w:hAnsi="Trebuchet MS" w:cs="Arial"/>
                <w:color w:val="FF0000"/>
                <w:lang w:val="it-IT" w:eastAsia="ro-RO"/>
              </w:rPr>
            </w:pPr>
            <w:r w:rsidRPr="00661EB8">
              <w:rPr>
                <w:rFonts w:ascii="Trebuchet MS" w:eastAsia="Times New Roman" w:hAnsi="Trebuchet MS" w:cs="Arial"/>
                <w:b/>
                <w:color w:val="FF0000"/>
                <w:lang w:val="it-IT" w:eastAsia="ro-RO"/>
              </w:rPr>
              <w:t>NOTĂ:</w:t>
            </w:r>
            <w:r w:rsidRPr="00661EB8">
              <w:rPr>
                <w:rFonts w:ascii="Trebuchet MS" w:eastAsia="Times New Roman" w:hAnsi="Trebuchet MS" w:cs="Arial"/>
                <w:color w:val="FF0000"/>
                <w:lang w:val="it-IT" w:eastAsia="ro-RO"/>
              </w:rPr>
              <w:t xml:space="preserve"> În cazul în care nu se completează şi salvează informațiile mai sus menționate în funcți</w:t>
            </w:r>
            <w:r w:rsidR="006B661C">
              <w:rPr>
                <w:rFonts w:ascii="Trebuchet MS" w:eastAsia="Times New Roman" w:hAnsi="Trebuchet MS" w:cs="Arial"/>
                <w:color w:val="FF0000"/>
                <w:lang w:val="it-IT" w:eastAsia="ro-RO"/>
              </w:rPr>
              <w:t>a</w:t>
            </w:r>
            <w:r w:rsidRPr="00661EB8">
              <w:rPr>
                <w:rFonts w:ascii="Trebuchet MS" w:eastAsia="Times New Roman" w:hAnsi="Trebuchet MS" w:cs="Arial"/>
                <w:color w:val="FF0000"/>
                <w:lang w:val="it-IT" w:eastAsia="ro-RO"/>
              </w:rPr>
              <w:t xml:space="preserve"> </w:t>
            </w:r>
            <w:r w:rsidRPr="00661EB8">
              <w:rPr>
                <w:rFonts w:ascii="Trebuchet MS" w:eastAsia="Times New Roman" w:hAnsi="Trebuchet MS" w:cs="Arial"/>
                <w:i/>
                <w:color w:val="FF0000"/>
                <w:lang w:val="it-IT" w:eastAsia="ro-RO"/>
              </w:rPr>
              <w:t>Capacitate solicitant</w:t>
            </w:r>
            <w:r w:rsidRPr="00661EB8">
              <w:rPr>
                <w:rFonts w:ascii="Trebuchet MS" w:eastAsia="Times New Roman" w:hAnsi="Trebuchet MS" w:cs="Arial"/>
                <w:color w:val="FF0000"/>
                <w:lang w:val="it-IT" w:eastAsia="ro-RO"/>
              </w:rPr>
              <w:t xml:space="preserve">, câmpurile destinate bugetului nu sunt active pentru completare sau sistemul nu preia corect câmpul </w:t>
            </w:r>
            <w:r w:rsidRPr="00661EB8">
              <w:rPr>
                <w:rFonts w:ascii="Trebuchet MS" w:eastAsia="Times New Roman" w:hAnsi="Trebuchet MS" w:cs="Arial"/>
                <w:i/>
                <w:color w:val="FF0000"/>
                <w:lang w:val="it-IT" w:eastAsia="ro-RO"/>
              </w:rPr>
              <w:t>Valoare nerambursabilă</w:t>
            </w:r>
            <w:r w:rsidRPr="00661EB8">
              <w:rPr>
                <w:rFonts w:ascii="Trebuchet MS" w:eastAsia="Times New Roman" w:hAnsi="Trebuchet MS" w:cs="Arial"/>
                <w:color w:val="FF0000"/>
                <w:lang w:val="it-IT" w:eastAsia="ro-RO"/>
              </w:rPr>
              <w:t>.</w:t>
            </w:r>
          </w:p>
          <w:p w14:paraId="4F008884" w14:textId="77777777" w:rsidR="00990CE4" w:rsidRPr="00E0522A" w:rsidRDefault="00990CE4" w:rsidP="00990CE4">
            <w:pPr>
              <w:jc w:val="both"/>
              <w:rPr>
                <w:rFonts w:ascii="Trebuchet MS" w:eastAsia="Times New Roman" w:hAnsi="Trebuchet MS" w:cs="Arial"/>
                <w:color w:val="FF0000"/>
                <w:u w:val="single"/>
                <w:lang w:val="it-IT" w:eastAsia="ro-RO"/>
              </w:rPr>
            </w:pPr>
          </w:p>
          <w:p w14:paraId="6282097E" w14:textId="77777777" w:rsidR="00990CE4" w:rsidRPr="00E0522A" w:rsidRDefault="00990CE4" w:rsidP="00990CE4">
            <w:pPr>
              <w:jc w:val="both"/>
              <w:rPr>
                <w:rFonts w:ascii="Trebuchet MS" w:eastAsia="Times New Roman" w:hAnsi="Trebuchet MS" w:cs="Arial"/>
                <w:b/>
                <w:lang w:val="it-IT" w:eastAsia="ro-RO"/>
              </w:rPr>
            </w:pPr>
            <w:r w:rsidRPr="00E0522A">
              <w:rPr>
                <w:rFonts w:ascii="Trebuchet MS" w:eastAsia="Times New Roman" w:hAnsi="Trebuchet MS" w:cs="Arial"/>
                <w:b/>
                <w:u w:val="single"/>
                <w:lang w:val="it-IT" w:eastAsia="ro-RO"/>
              </w:rPr>
              <w:t>Estimarea bugetului</w:t>
            </w:r>
            <w:r w:rsidRPr="00E0522A">
              <w:rPr>
                <w:rFonts w:ascii="Trebuchet MS" w:eastAsia="Times New Roman" w:hAnsi="Trebuchet MS" w:cs="Arial"/>
                <w:b/>
                <w:lang w:val="it-IT" w:eastAsia="ro-RO"/>
              </w:rPr>
              <w:t>:</w:t>
            </w:r>
          </w:p>
          <w:p w14:paraId="31B302F0" w14:textId="05017951" w:rsidR="00990CE4" w:rsidRPr="00E0522A" w:rsidRDefault="00990CE4" w:rsidP="00990CE4">
            <w:pPr>
              <w:jc w:val="both"/>
              <w:rPr>
                <w:rFonts w:ascii="Trebuchet MS" w:eastAsia="Times New Roman" w:hAnsi="Trebuchet MS" w:cs="Arial"/>
                <w:lang w:val="it-IT" w:eastAsia="ro-RO"/>
              </w:rPr>
            </w:pPr>
            <w:r w:rsidRPr="00E0522A">
              <w:rPr>
                <w:rFonts w:ascii="Trebuchet MS" w:eastAsia="Times New Roman" w:hAnsi="Trebuchet MS" w:cs="Arial"/>
                <w:lang w:val="it-IT" w:eastAsia="ro-RO"/>
              </w:rPr>
              <w:t>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Sumele introduse vor fi exprimate în lei şi calculate prin rotunjire aritmetică la cel mult două zecimale.</w:t>
            </w:r>
          </w:p>
          <w:p w14:paraId="3B8474B3" w14:textId="77777777" w:rsidR="00990CE4" w:rsidRPr="00E0522A" w:rsidRDefault="00990CE4" w:rsidP="00990CE4">
            <w:pPr>
              <w:jc w:val="both"/>
              <w:rPr>
                <w:rFonts w:ascii="Trebuchet MS" w:eastAsia="Times New Roman" w:hAnsi="Trebuchet MS" w:cs="Arial"/>
                <w:lang w:val="it-IT" w:eastAsia="ro-RO"/>
              </w:rPr>
            </w:pPr>
            <w:r w:rsidRPr="00E0522A">
              <w:rPr>
                <w:rFonts w:ascii="Trebuchet MS" w:eastAsia="Times New Roman" w:hAnsi="Trebuchet MS" w:cs="Arial"/>
                <w:lang w:val="it-IT" w:eastAsia="ro-RO"/>
              </w:rPr>
              <w:t>În elaborarea bugetului proiectului, solicitanții trebuie să aibă în vedere </w:t>
            </w:r>
            <w:r w:rsidRPr="00E0522A">
              <w:rPr>
                <w:rFonts w:ascii="Trebuchet MS" w:eastAsia="Times New Roman" w:hAnsi="Trebuchet MS" w:cs="Arial"/>
                <w:b/>
                <w:bCs/>
                <w:lang w:val="it-IT" w:eastAsia="ro-RO"/>
              </w:rPr>
              <w:t>costurile necesare, indispensabile realizării proiectului</w:t>
            </w:r>
            <w:r w:rsidRPr="00E0522A">
              <w:rPr>
                <w:rFonts w:ascii="Trebuchet MS" w:eastAsia="Times New Roman" w:hAnsi="Trebuchet MS" w:cs="Arial"/>
                <w:lang w:val="it-IT" w:eastAsia="ro-RO"/>
              </w:rPr>
              <w:t>.</w:t>
            </w:r>
          </w:p>
          <w:p w14:paraId="6ACB9CF3" w14:textId="05352F56" w:rsidR="00990CE4" w:rsidRPr="00661EB8" w:rsidRDefault="00990CE4" w:rsidP="00990CE4">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r w:rsidRPr="00E0522A">
              <w:rPr>
                <w:rFonts w:ascii="Trebuchet MS" w:eastAsia="Times New Roman" w:hAnsi="Trebuchet MS" w:cs="Arial"/>
                <w:lang w:val="it-IT" w:eastAsia="ro-RO"/>
              </w:rPr>
              <w:t xml:space="preserve">Astfel, la calculul valorii eligibile se va aplica un procent, atunci când personalul respectiv are și alte </w:t>
            </w:r>
            <w:r w:rsidRPr="00661EB8">
              <w:rPr>
                <w:rFonts w:ascii="Trebuchet MS" w:eastAsia="Times New Roman" w:hAnsi="Trebuchet MS" w:cs="Arial"/>
                <w:lang w:val="it-IT" w:eastAsia="ro-RO"/>
              </w:rPr>
              <w:t>atribuții decât cele aferente fondurilor FEDR, FC, FSE+, FTJ şi gestionarea programelor eligibile din P</w:t>
            </w:r>
            <w:r w:rsidR="00181519">
              <w:rPr>
                <w:rFonts w:ascii="Trebuchet MS" w:eastAsia="Times New Roman" w:hAnsi="Trebuchet MS" w:cs="Arial"/>
                <w:lang w:val="it-IT" w:eastAsia="ro-RO"/>
              </w:rPr>
              <w:t>o</w:t>
            </w:r>
            <w:r w:rsidRPr="00661EB8">
              <w:rPr>
                <w:rFonts w:ascii="Trebuchet MS" w:eastAsia="Times New Roman" w:hAnsi="Trebuchet MS" w:cs="Arial"/>
                <w:lang w:val="it-IT" w:eastAsia="ro-RO"/>
              </w:rPr>
              <w:t>AT. În ceea ce privește structurile orizontale cu rol în coordonarea și controlul fondurilor europene  (MIPE, ACP, Inspecția generală din MFP, AA, etc), rambursarea salarială trebuie să se limiteze la personalul care îndeplinește activități privind gestionarea, coordonarea și controlul fondurilor FEDR, FC, FSE+, FTJ şi gestionarea programelor eligibile din P</w:t>
            </w:r>
            <w:r w:rsidR="00181519">
              <w:rPr>
                <w:rFonts w:ascii="Trebuchet MS" w:eastAsia="Times New Roman" w:hAnsi="Trebuchet MS" w:cs="Arial"/>
                <w:lang w:val="it-IT" w:eastAsia="ro-RO"/>
              </w:rPr>
              <w:t>o</w:t>
            </w:r>
            <w:r w:rsidRPr="00661EB8">
              <w:rPr>
                <w:rFonts w:ascii="Trebuchet MS" w:eastAsia="Times New Roman" w:hAnsi="Trebuchet MS" w:cs="Arial"/>
                <w:lang w:val="it-IT" w:eastAsia="ro-RO"/>
              </w:rPr>
              <w:t xml:space="preserve">AT. </w:t>
            </w:r>
          </w:p>
          <w:p w14:paraId="609EEC9A" w14:textId="77777777" w:rsidR="00990CE4" w:rsidRPr="0084216A" w:rsidRDefault="00990CE4" w:rsidP="00990CE4">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w:t>
            </w:r>
          </w:p>
          <w:p w14:paraId="4BE7AC1B" w14:textId="77777777" w:rsidR="00990CE4" w:rsidRPr="0084216A" w:rsidRDefault="00990CE4" w:rsidP="00990CE4">
            <w:pPr>
              <w:jc w:val="both"/>
              <w:rPr>
                <w:rFonts w:ascii="Trebuchet MS" w:eastAsia="Times New Roman" w:hAnsi="Trebuchet MS" w:cs="Arial"/>
                <w:lang w:val="it-IT" w:eastAsia="ro-RO"/>
              </w:rPr>
            </w:pPr>
          </w:p>
          <w:p w14:paraId="11C271AF" w14:textId="77777777" w:rsidR="00990CE4" w:rsidRPr="0084216A" w:rsidRDefault="00990CE4" w:rsidP="00990CE4">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În acest context, solicitanţii trebuie să ataşeze la cererea de finanțare state de plată.</w:t>
            </w:r>
          </w:p>
          <w:p w14:paraId="6B90134C" w14:textId="77777777" w:rsidR="00990CE4" w:rsidRPr="0084216A" w:rsidRDefault="00990CE4" w:rsidP="00990CE4">
            <w:pPr>
              <w:jc w:val="both"/>
              <w:rPr>
                <w:rFonts w:ascii="Trebuchet MS" w:eastAsia="Times New Roman" w:hAnsi="Trebuchet MS" w:cs="Arial"/>
                <w:lang w:val="it-IT" w:eastAsia="ro-RO"/>
              </w:rPr>
            </w:pPr>
          </w:p>
          <w:p w14:paraId="11414AD1" w14:textId="63CA1F60" w:rsidR="00990CE4" w:rsidRPr="00661EB8" w:rsidRDefault="00990CE4" w:rsidP="00990CE4">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Dacă este cazul, în câmpul </w:t>
            </w:r>
            <w:r w:rsidRPr="00661EB8">
              <w:rPr>
                <w:rFonts w:ascii="Trebuchet MS" w:eastAsia="Times New Roman" w:hAnsi="Trebuchet MS" w:cs="Arial"/>
                <w:i/>
                <w:lang w:val="it-IT" w:eastAsia="ro-RO"/>
              </w:rPr>
              <w:t xml:space="preserve">Justificare </w:t>
            </w:r>
            <w:r w:rsidRPr="00661EB8">
              <w:rPr>
                <w:rFonts w:ascii="Trebuchet MS" w:eastAsia="Times New Roman" w:hAnsi="Trebuchet MS" w:cs="Arial"/>
                <w:lang w:val="it-IT" w:eastAsia="ro-RO"/>
              </w:rPr>
              <w:t>se menționează dacă se estimează un procent de timp de lucru pe fondurile FEDR, FC, FSE+, FTJ mai mic de 100% pentru acea structură. Se recomandă luarea în calcul a unei marje de maximum 5%, care să acopere potențiale modificări salariale, cu mențiunea că această marjă nu se aplică cheltuielilor efectuate de solicitant anterior depunerii cererii de finanțare</w:t>
            </w:r>
            <w:r w:rsidRPr="00661EB8">
              <w:rPr>
                <w:rFonts w:ascii="Trebuchet MS" w:eastAsia="Times New Roman" w:hAnsi="Trebuchet MS" w:cs="Arial"/>
                <w:i/>
                <w:lang w:val="it-IT" w:eastAsia="ro-RO"/>
              </w:rPr>
              <w:t>.</w:t>
            </w:r>
          </w:p>
          <w:p w14:paraId="10DFDF50" w14:textId="77777777" w:rsidR="00990CE4" w:rsidRPr="00661EB8" w:rsidRDefault="00990CE4" w:rsidP="00990CE4">
            <w:pPr>
              <w:jc w:val="both"/>
              <w:rPr>
                <w:rFonts w:ascii="Trebuchet MS" w:eastAsia="Times New Roman" w:hAnsi="Trebuchet MS" w:cs="Arial"/>
                <w:b/>
                <w:color w:val="FF0000"/>
                <w:u w:val="single"/>
                <w:lang w:val="it-IT" w:eastAsia="ro-RO"/>
              </w:rPr>
            </w:pPr>
          </w:p>
          <w:p w14:paraId="7786BA0E" w14:textId="77777777" w:rsidR="00990CE4" w:rsidRPr="00661EB8" w:rsidRDefault="00990CE4" w:rsidP="00990CE4">
            <w:pPr>
              <w:jc w:val="both"/>
              <w:rPr>
                <w:rFonts w:ascii="Trebuchet MS" w:eastAsia="Times New Roman" w:hAnsi="Trebuchet MS" w:cs="Arial"/>
                <w:b/>
                <w:u w:val="single"/>
                <w:lang w:val="it-IT" w:eastAsia="ro-RO"/>
              </w:rPr>
            </w:pPr>
            <w:r w:rsidRPr="00661EB8">
              <w:rPr>
                <w:rFonts w:ascii="Trebuchet MS" w:eastAsia="Times New Roman" w:hAnsi="Trebuchet MS" w:cs="Arial"/>
                <w:b/>
                <w:u w:val="single"/>
                <w:lang w:val="it-IT" w:eastAsia="ro-RO"/>
              </w:rPr>
              <w:t>Cheltuieli eligibile</w:t>
            </w:r>
          </w:p>
          <w:p w14:paraId="069C9B8F" w14:textId="1A54B44B" w:rsidR="00990CE4" w:rsidRPr="007A7479" w:rsidRDefault="00990CE4" w:rsidP="00990CE4">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La completarea funcției </w:t>
            </w:r>
            <w:r w:rsidRPr="00661EB8">
              <w:rPr>
                <w:rFonts w:ascii="Trebuchet MS" w:eastAsia="Times New Roman" w:hAnsi="Trebuchet MS" w:cs="Arial"/>
                <w:i/>
                <w:lang w:val="it-IT" w:eastAsia="ro-RO"/>
              </w:rPr>
              <w:t>Buget</w:t>
            </w:r>
            <w:r w:rsidRPr="00661EB8">
              <w:rPr>
                <w:rFonts w:ascii="Trebuchet MS" w:eastAsia="Times New Roman" w:hAnsi="Trebuchet MS" w:cs="Arial"/>
                <w:lang w:val="it-IT" w:eastAsia="ro-RO"/>
              </w:rPr>
              <w:t xml:space="preserve">, în previzionarea cheltuielilor eligibile, se vor avea în vedere </w:t>
            </w:r>
            <w:r w:rsidRPr="00661EB8">
              <w:rPr>
                <w:rFonts w:ascii="Trebuchet MS" w:eastAsia="Times New Roman" w:hAnsi="Trebuchet MS" w:cs="Arial"/>
                <w:b/>
                <w:lang w:val="it-IT" w:eastAsia="ro-RO"/>
              </w:rPr>
              <w:t>criteriile speciale</w:t>
            </w:r>
            <w:r w:rsidRPr="00661EB8">
              <w:rPr>
                <w:rFonts w:ascii="Trebuchet MS" w:eastAsia="Times New Roman" w:hAnsi="Trebuchet MS" w:cs="Arial"/>
                <w:lang w:val="it-IT" w:eastAsia="ro-RO"/>
              </w:rPr>
              <w:t xml:space="preserve"> stabilite de </w:t>
            </w:r>
            <w:r w:rsidRPr="00661EB8">
              <w:rPr>
                <w:rFonts w:ascii="Trebuchet MS" w:eastAsia="Times New Roman" w:hAnsi="Trebuchet MS" w:cs="Arial"/>
                <w:i/>
                <w:lang w:val="it-IT" w:eastAsia="ro-RO"/>
              </w:rPr>
              <w:t xml:space="preserve">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661EB8">
              <w:rPr>
                <w:rFonts w:ascii="Trebuchet MS" w:eastAsia="Times New Roman" w:hAnsi="Trebuchet MS" w:cs="Arial"/>
                <w:lang w:val="it-IT" w:eastAsia="ro-RO"/>
              </w:rPr>
              <w:t xml:space="preserve">pe care orice cheltuială trebuie să le îndeplinească în mod cumulativ pentru a fi considerată eligibilă, precum și o serie de </w:t>
            </w:r>
            <w:r w:rsidRPr="00661EB8">
              <w:rPr>
                <w:rFonts w:ascii="Trebuchet MS" w:eastAsia="Times New Roman" w:hAnsi="Trebuchet MS" w:cs="Arial"/>
                <w:b/>
                <w:lang w:val="it-IT" w:eastAsia="ro-RO"/>
              </w:rPr>
              <w:t>criterii</w:t>
            </w:r>
            <w:r w:rsidRPr="00661EB8">
              <w:rPr>
                <w:rFonts w:ascii="Trebuchet MS" w:eastAsia="Times New Roman" w:hAnsi="Trebuchet MS" w:cs="Arial"/>
                <w:lang w:val="it-IT" w:eastAsia="ro-RO"/>
              </w:rPr>
              <w:t xml:space="preserve"> </w:t>
            </w:r>
            <w:r w:rsidRPr="00661EB8">
              <w:rPr>
                <w:rFonts w:ascii="Trebuchet MS" w:eastAsia="Times New Roman" w:hAnsi="Trebuchet MS" w:cs="Arial"/>
                <w:b/>
                <w:lang w:val="it-IT" w:eastAsia="ro-RO"/>
              </w:rPr>
              <w:t xml:space="preserve">prevăzute în </w:t>
            </w:r>
            <w:r w:rsidRPr="00661EB8">
              <w:rPr>
                <w:rFonts w:ascii="Trebuchet MS" w:eastAsia="Times New Roman" w:hAnsi="Trebuchet MS" w:cs="Arial"/>
                <w:b/>
                <w:i/>
                <w:lang w:val="it-IT" w:eastAsia="ro-RO"/>
              </w:rPr>
              <w:t>Ghidul solicitantului – condiții specifice</w:t>
            </w:r>
            <w:r w:rsidRPr="00661EB8">
              <w:rPr>
                <w:rFonts w:ascii="Trebuchet MS" w:eastAsia="Times New Roman" w:hAnsi="Trebuchet MS" w:cs="Arial"/>
                <w:b/>
                <w:lang w:val="it-IT" w:eastAsia="ro-RO"/>
              </w:rPr>
              <w:t xml:space="preserve">, secțiunea </w:t>
            </w:r>
            <w:r w:rsidR="008C187A" w:rsidRPr="007A7479">
              <w:rPr>
                <w:rFonts w:ascii="Trebuchet MS" w:eastAsia="Times New Roman" w:hAnsi="Trebuchet MS" w:cs="Arial"/>
                <w:b/>
                <w:lang w:val="it-IT" w:eastAsia="ro-RO"/>
              </w:rPr>
              <w:t>5</w:t>
            </w:r>
            <w:r w:rsidRPr="007A7479">
              <w:rPr>
                <w:rFonts w:ascii="Trebuchet MS" w:eastAsia="Times New Roman" w:hAnsi="Trebuchet MS" w:cs="Arial"/>
                <w:b/>
                <w:lang w:val="it-IT" w:eastAsia="ro-RO"/>
              </w:rPr>
              <w:t>.3</w:t>
            </w:r>
            <w:r w:rsidRPr="007A7479">
              <w:rPr>
                <w:rFonts w:ascii="Trebuchet MS" w:eastAsia="Times New Roman" w:hAnsi="Trebuchet MS" w:cs="Arial"/>
                <w:lang w:val="it-IT" w:eastAsia="ro-RO"/>
              </w:rPr>
              <w:t>.</w:t>
            </w:r>
          </w:p>
          <w:p w14:paraId="410862CA" w14:textId="77777777" w:rsidR="00990CE4" w:rsidRPr="007A7479" w:rsidRDefault="00990CE4" w:rsidP="00990CE4">
            <w:pPr>
              <w:jc w:val="both"/>
              <w:rPr>
                <w:rFonts w:ascii="Trebuchet MS" w:eastAsia="Times New Roman" w:hAnsi="Trebuchet MS" w:cs="Arial"/>
                <w:lang w:val="it-IT" w:eastAsia="ro-RO"/>
              </w:rPr>
            </w:pPr>
            <w:r w:rsidRPr="007A7479">
              <w:rPr>
                <w:rFonts w:ascii="Trebuchet MS" w:eastAsia="Times New Roman" w:hAnsi="Trebuchet MS" w:cs="Arial"/>
                <w:lang w:val="it-IT" w:eastAsia="ro-RO"/>
              </w:rPr>
              <w:t xml:space="preserve">AM POAT poate recomanda modificarea bugetului proiectului, în sensul reducerii cheltuielilor eligibile atunci când se constată că unele cheltuieli nu îndeplinesc condițiile cumulative prevăzute în HG nr. 873/2022 </w:t>
            </w:r>
            <w:r w:rsidRPr="007A7479">
              <w:rPr>
                <w:rFonts w:ascii="Trebuchet MS" w:eastAsia="Times New Roman" w:hAnsi="Trebuchet MS" w:cs="Arial"/>
                <w:i/>
                <w:iCs/>
                <w:lang w:val="it-IT" w:eastAsia="ro-RO"/>
              </w:rPr>
              <w:t xml:space="preserve">pentru stabilirea cadrului legal privind </w:t>
            </w:r>
            <w:r w:rsidRPr="007A7479">
              <w:rPr>
                <w:rFonts w:ascii="Trebuchet MS" w:eastAsia="Times New Roman" w:hAnsi="Trebuchet MS" w:cs="Arial"/>
                <w:i/>
                <w:iCs/>
                <w:lang w:val="it-IT" w:eastAsia="ro-RO"/>
              </w:rPr>
              <w:lastRenderedPageBreak/>
              <w:t>eligibilitatea cheltuielilor efectuate de beneficiari în cadrul operațiunilor finanțate în perioada de programare 2021-2027 prin Fondul european de dezvoltare regională, Fondul social european Plus, Fondul de coeziune și Fondul pentru o tranziție justă</w:t>
            </w:r>
            <w:r w:rsidRPr="007A7479">
              <w:rPr>
                <w:rFonts w:ascii="Trebuchet MS" w:eastAsia="Times New Roman" w:hAnsi="Trebuchet MS" w:cs="Arial"/>
                <w:lang w:val="it-IT" w:eastAsia="ro-RO"/>
              </w:rPr>
              <w:t>, spre exemplu dacă:</w:t>
            </w:r>
          </w:p>
          <w:p w14:paraId="79C2AECE" w14:textId="3E9559BE" w:rsidR="00990CE4" w:rsidRPr="00661EB8" w:rsidRDefault="00990CE4" w:rsidP="00990CE4">
            <w:pPr>
              <w:numPr>
                <w:ilvl w:val="0"/>
                <w:numId w:val="13"/>
              </w:numPr>
              <w:jc w:val="both"/>
              <w:rPr>
                <w:rFonts w:ascii="Trebuchet MS" w:eastAsia="Times New Roman" w:hAnsi="Trebuchet MS" w:cs="Arial"/>
                <w:lang w:val="it-IT" w:eastAsia="ro-RO"/>
              </w:rPr>
            </w:pPr>
            <w:r w:rsidRPr="007A7479">
              <w:rPr>
                <w:rFonts w:ascii="Trebuchet MS" w:eastAsia="Times New Roman" w:hAnsi="Trebuchet MS" w:cs="Arial"/>
                <w:lang w:val="it-IT" w:eastAsia="ro-RO"/>
              </w:rPr>
              <w:t xml:space="preserve">sunt incluse cheltuieli neeligibile conform </w:t>
            </w:r>
            <w:r w:rsidRPr="007A7479">
              <w:rPr>
                <w:rFonts w:ascii="Trebuchet MS" w:eastAsia="Times New Roman" w:hAnsi="Trebuchet MS" w:cs="Arial"/>
                <w:i/>
                <w:lang w:val="it-IT" w:eastAsia="ro-RO"/>
              </w:rPr>
              <w:t xml:space="preserve">secțiunii </w:t>
            </w:r>
            <w:r w:rsidR="00F158BF" w:rsidRPr="007A7479">
              <w:rPr>
                <w:rFonts w:ascii="Trebuchet MS" w:eastAsia="Times New Roman" w:hAnsi="Trebuchet MS" w:cs="Arial"/>
                <w:i/>
                <w:lang w:val="it-IT" w:eastAsia="ro-RO"/>
              </w:rPr>
              <w:t>5</w:t>
            </w:r>
            <w:r w:rsidRPr="00661EB8">
              <w:rPr>
                <w:rFonts w:ascii="Trebuchet MS" w:eastAsia="Times New Roman" w:hAnsi="Trebuchet MS" w:cs="Arial"/>
                <w:i/>
                <w:lang w:val="it-IT" w:eastAsia="ro-RO"/>
              </w:rPr>
              <w:t>.3</w:t>
            </w:r>
            <w:r w:rsidRPr="00661EB8">
              <w:rPr>
                <w:rFonts w:ascii="Trebuchet MS" w:eastAsia="Times New Roman" w:hAnsi="Trebuchet MS" w:cs="Arial"/>
                <w:lang w:val="it-IT" w:eastAsia="ro-RO"/>
              </w:rPr>
              <w:t xml:space="preserve"> </w:t>
            </w:r>
            <w:r w:rsidRPr="00661EB8">
              <w:rPr>
                <w:rFonts w:ascii="Trebuchet MS" w:eastAsia="Times New Roman" w:hAnsi="Trebuchet MS" w:cs="Arial"/>
                <w:i/>
                <w:lang w:val="it-IT" w:eastAsia="ro-RO"/>
              </w:rPr>
              <w:t>Eligibilitatea cheltuielilor</w:t>
            </w:r>
            <w:r w:rsidRPr="00661EB8">
              <w:rPr>
                <w:rFonts w:ascii="Trebuchet MS" w:eastAsia="Times New Roman" w:hAnsi="Trebuchet MS" w:cs="Arial"/>
                <w:lang w:val="it-IT" w:eastAsia="ro-RO"/>
              </w:rPr>
              <w:t xml:space="preserve"> din prezentul Ghid sau resursele umane sunt încadrate eronat în categoriile de personal în cadrul acestei secțiuni;</w:t>
            </w:r>
          </w:p>
          <w:p w14:paraId="3CB9035B" w14:textId="77777777" w:rsidR="00990CE4" w:rsidRPr="00661EB8" w:rsidRDefault="00990CE4" w:rsidP="00990CE4">
            <w:pPr>
              <w:numPr>
                <w:ilvl w:val="0"/>
                <w:numId w:val="13"/>
              </w:num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solicitantul nu transmite documentele justificative necesare susținerii sumelor prevăzute în bugetul proiectului;</w:t>
            </w:r>
          </w:p>
          <w:p w14:paraId="20C290E7" w14:textId="77777777" w:rsidR="00990CE4" w:rsidRPr="00F71BDA" w:rsidRDefault="00990CE4" w:rsidP="00990CE4">
            <w:pPr>
              <w:numPr>
                <w:ilvl w:val="0"/>
                <w:numId w:val="13"/>
              </w:numPr>
              <w:jc w:val="both"/>
              <w:rPr>
                <w:rFonts w:ascii="Trebuchet MS" w:eastAsia="Times New Roman" w:hAnsi="Trebuchet MS" w:cs="Arial"/>
                <w:lang w:eastAsia="ro-RO"/>
              </w:rPr>
            </w:pPr>
            <w:r w:rsidRPr="00F71BDA">
              <w:rPr>
                <w:rFonts w:ascii="Trebuchet MS" w:eastAsia="Times New Roman" w:hAnsi="Trebuchet MS" w:cs="Arial"/>
                <w:lang w:eastAsia="ro-RO"/>
              </w:rPr>
              <w:t xml:space="preserve">sunt </w:t>
            </w:r>
            <w:proofErr w:type="spellStart"/>
            <w:r w:rsidRPr="00F71BDA">
              <w:rPr>
                <w:rFonts w:ascii="Trebuchet MS" w:eastAsia="Times New Roman" w:hAnsi="Trebuchet MS" w:cs="Arial"/>
                <w:lang w:eastAsia="ro-RO"/>
              </w:rPr>
              <w:t>incluse</w:t>
            </w:r>
            <w:proofErr w:type="spellEnd"/>
            <w:r w:rsidRPr="00F71BDA">
              <w:rPr>
                <w:rFonts w:ascii="Trebuchet MS" w:eastAsia="Times New Roman" w:hAnsi="Trebuchet MS" w:cs="Arial"/>
                <w:lang w:eastAsia="ro-RO"/>
              </w:rPr>
              <w:t xml:space="preserve"> </w:t>
            </w:r>
            <w:proofErr w:type="spellStart"/>
            <w:r w:rsidRPr="00F71BDA">
              <w:rPr>
                <w:rFonts w:ascii="Trebuchet MS" w:eastAsia="Times New Roman" w:hAnsi="Trebuchet MS" w:cs="Arial"/>
                <w:lang w:eastAsia="ro-RO"/>
              </w:rPr>
              <w:t>marje</w:t>
            </w:r>
            <w:proofErr w:type="spellEnd"/>
            <w:r w:rsidRPr="00F71BDA">
              <w:rPr>
                <w:rFonts w:ascii="Trebuchet MS" w:eastAsia="Times New Roman" w:hAnsi="Trebuchet MS" w:cs="Arial"/>
                <w:lang w:eastAsia="ro-RO"/>
              </w:rPr>
              <w:t xml:space="preserve"> </w:t>
            </w:r>
            <w:proofErr w:type="spellStart"/>
            <w:r w:rsidRPr="00F71BDA">
              <w:rPr>
                <w:rFonts w:ascii="Trebuchet MS" w:eastAsia="Times New Roman" w:hAnsi="Trebuchet MS" w:cs="Arial"/>
                <w:lang w:eastAsia="ro-RO"/>
              </w:rPr>
              <w:t>supraestimate</w:t>
            </w:r>
            <w:proofErr w:type="spellEnd"/>
            <w:r w:rsidRPr="00F71BDA">
              <w:rPr>
                <w:rFonts w:ascii="Trebuchet MS" w:eastAsia="Times New Roman" w:hAnsi="Trebuchet MS" w:cs="Arial"/>
                <w:lang w:eastAsia="ro-RO"/>
              </w:rPr>
              <w:t xml:space="preserve"> de </w:t>
            </w:r>
            <w:proofErr w:type="spellStart"/>
            <w:r w:rsidRPr="00F71BDA">
              <w:rPr>
                <w:rFonts w:ascii="Trebuchet MS" w:eastAsia="Times New Roman" w:hAnsi="Trebuchet MS" w:cs="Arial"/>
                <w:lang w:eastAsia="ro-RO"/>
              </w:rPr>
              <w:t>creștere</w:t>
            </w:r>
            <w:proofErr w:type="spellEnd"/>
            <w:r w:rsidRPr="00F71BDA">
              <w:rPr>
                <w:rFonts w:ascii="Trebuchet MS" w:eastAsia="Times New Roman" w:hAnsi="Trebuchet MS" w:cs="Arial"/>
                <w:lang w:eastAsia="ro-RO"/>
              </w:rPr>
              <w:t xml:space="preserve"> a </w:t>
            </w:r>
            <w:proofErr w:type="spellStart"/>
            <w:r w:rsidRPr="00F71BDA">
              <w:rPr>
                <w:rFonts w:ascii="Trebuchet MS" w:eastAsia="Times New Roman" w:hAnsi="Trebuchet MS" w:cs="Arial"/>
                <w:lang w:eastAsia="ro-RO"/>
              </w:rPr>
              <w:t>costurilor</w:t>
            </w:r>
            <w:proofErr w:type="spellEnd"/>
            <w:r w:rsidRPr="00F71BDA">
              <w:rPr>
                <w:rFonts w:ascii="Trebuchet MS" w:eastAsia="Times New Roman" w:hAnsi="Trebuchet MS" w:cs="Arial"/>
                <w:lang w:eastAsia="ro-RO"/>
              </w:rPr>
              <w:t xml:space="preserve">. </w:t>
            </w:r>
          </w:p>
          <w:p w14:paraId="633DB566" w14:textId="77777777" w:rsidR="00990CE4" w:rsidRPr="00F71BDA" w:rsidRDefault="00990CE4" w:rsidP="00990CE4">
            <w:pPr>
              <w:jc w:val="both"/>
              <w:rPr>
                <w:rFonts w:ascii="Trebuchet MS" w:eastAsia="Times New Roman" w:hAnsi="Trebuchet MS" w:cs="Arial"/>
                <w:lang w:eastAsia="ro-RO"/>
              </w:rPr>
            </w:pPr>
          </w:p>
          <w:p w14:paraId="5164EED5" w14:textId="77777777" w:rsidR="00990CE4" w:rsidRPr="00661EB8" w:rsidRDefault="00990CE4" w:rsidP="00990CE4">
            <w:pPr>
              <w:jc w:val="both"/>
              <w:rPr>
                <w:rFonts w:ascii="Trebuchet MS" w:eastAsia="Times New Roman" w:hAnsi="Trebuchet MS" w:cs="Arial"/>
                <w:b/>
                <w:lang w:val="it-IT" w:eastAsia="ro-RO"/>
              </w:rPr>
            </w:pPr>
            <w:r w:rsidRPr="00661EB8">
              <w:rPr>
                <w:rFonts w:ascii="Trebuchet MS" w:eastAsia="Times New Roman" w:hAnsi="Trebuchet MS" w:cs="Arial"/>
                <w:b/>
                <w:lang w:val="it-IT" w:eastAsia="ro-RO"/>
              </w:rPr>
              <w:t>Pentru fiecare cheltuială, se vor completa:</w:t>
            </w:r>
          </w:p>
          <w:p w14:paraId="2C1434C4" w14:textId="13D206D0" w:rsidR="0058477C" w:rsidRPr="00661EB8" w:rsidRDefault="0058477C" w:rsidP="00990CE4">
            <w:pPr>
              <w:numPr>
                <w:ilvl w:val="0"/>
                <w:numId w:val="11"/>
              </w:numPr>
              <w:jc w:val="both"/>
              <w:rPr>
                <w:rFonts w:ascii="Trebuchet MS" w:eastAsia="Times New Roman" w:hAnsi="Trebuchet MS" w:cs="Arial"/>
                <w:lang w:val="en-US" w:eastAsia="ro-RO"/>
              </w:rPr>
            </w:pPr>
            <w:bookmarkStart w:id="67" w:name="_Hlk140499754"/>
            <w:proofErr w:type="spellStart"/>
            <w:r w:rsidRPr="00661EB8">
              <w:rPr>
                <w:rFonts w:ascii="Trebuchet MS" w:eastAsia="Times New Roman" w:hAnsi="Trebuchet MS" w:cs="Arial"/>
                <w:lang w:val="en-US" w:eastAsia="ro-RO"/>
              </w:rPr>
              <w:t>obiectiv</w:t>
            </w:r>
            <w:proofErr w:type="spellEnd"/>
            <w:r w:rsidRPr="00661EB8">
              <w:rPr>
                <w:rFonts w:ascii="Trebuchet MS" w:eastAsia="Times New Roman" w:hAnsi="Trebuchet MS" w:cs="Arial"/>
                <w:lang w:val="en-US" w:eastAsia="ro-RO"/>
              </w:rPr>
              <w:t xml:space="preserve"> specific – se </w:t>
            </w:r>
            <w:proofErr w:type="spellStart"/>
            <w:r w:rsidRPr="00661EB8">
              <w:rPr>
                <w:rFonts w:ascii="Trebuchet MS" w:eastAsia="Times New Roman" w:hAnsi="Trebuchet MS" w:cs="Arial"/>
                <w:lang w:val="en-US" w:eastAsia="ro-RO"/>
              </w:rPr>
              <w:t>selectează</w:t>
            </w:r>
            <w:proofErr w:type="spellEnd"/>
            <w:r w:rsidRPr="00661EB8">
              <w:rPr>
                <w:rFonts w:ascii="Trebuchet MS" w:eastAsia="Times New Roman" w:hAnsi="Trebuchet MS" w:cs="Arial"/>
                <w:lang w:val="en-US" w:eastAsia="ro-RO"/>
              </w:rPr>
              <w:t xml:space="preserve"> din nomenclator </w:t>
            </w:r>
            <w:proofErr w:type="spellStart"/>
            <w:r w:rsidRPr="00661EB8">
              <w:rPr>
                <w:rFonts w:ascii="Trebuchet MS" w:eastAsia="Times New Roman" w:hAnsi="Trebuchet MS" w:cs="Arial"/>
                <w:lang w:val="en-US" w:eastAsia="ro-RO"/>
              </w:rPr>
              <w:t>AT_asistență</w:t>
            </w:r>
            <w:proofErr w:type="spellEnd"/>
            <w:r w:rsidRPr="00661EB8">
              <w:rPr>
                <w:rFonts w:ascii="Trebuchet MS" w:eastAsia="Times New Roman" w:hAnsi="Trebuchet MS" w:cs="Arial"/>
                <w:lang w:val="en-US" w:eastAsia="ro-RO"/>
              </w:rPr>
              <w:t xml:space="preserve"> </w:t>
            </w:r>
            <w:proofErr w:type="spellStart"/>
            <w:r w:rsidRPr="00661EB8">
              <w:rPr>
                <w:rFonts w:ascii="Trebuchet MS" w:eastAsia="Times New Roman" w:hAnsi="Trebuchet MS" w:cs="Arial"/>
                <w:lang w:val="en-US" w:eastAsia="ro-RO"/>
              </w:rPr>
              <w:t>tehnică</w:t>
            </w:r>
            <w:proofErr w:type="spellEnd"/>
          </w:p>
          <w:p w14:paraId="7608CF14" w14:textId="016DAEF4" w:rsidR="0058477C" w:rsidRDefault="0058477C"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fond UE - se selectează din nomenclator FEDR -Fondul European de Dezvoltare Regională</w:t>
            </w:r>
          </w:p>
          <w:bookmarkEnd w:id="67"/>
          <w:p w14:paraId="282B46FC" w14:textId="22DB427D" w:rsidR="00990CE4" w:rsidRPr="0084216A"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De</w:t>
            </w:r>
            <w:r w:rsidR="007904FE">
              <w:rPr>
                <w:rFonts w:ascii="Trebuchet MS" w:eastAsia="Times New Roman" w:hAnsi="Trebuchet MS" w:cs="Arial"/>
                <w:lang w:val="it-IT" w:eastAsia="ro-RO"/>
              </w:rPr>
              <w:t>numire</w:t>
            </w:r>
            <w:r w:rsidRPr="0084216A">
              <w:rPr>
                <w:rFonts w:ascii="Trebuchet MS" w:eastAsia="Times New Roman" w:hAnsi="Trebuchet MS" w:cs="Arial"/>
                <w:lang w:val="it-IT" w:eastAsia="ro-RO"/>
              </w:rPr>
              <w:t xml:space="preserve"> cheltui</w:t>
            </w:r>
            <w:r w:rsidR="007904FE">
              <w:rPr>
                <w:rFonts w:ascii="Trebuchet MS" w:eastAsia="Times New Roman" w:hAnsi="Trebuchet MS" w:cs="Arial"/>
                <w:lang w:val="it-IT" w:eastAsia="ro-RO"/>
              </w:rPr>
              <w:t>a</w:t>
            </w:r>
            <w:r w:rsidRPr="0084216A">
              <w:rPr>
                <w:rFonts w:ascii="Trebuchet MS" w:eastAsia="Times New Roman" w:hAnsi="Trebuchet MS" w:cs="Arial"/>
                <w:lang w:val="it-IT" w:eastAsia="ro-RO"/>
              </w:rPr>
              <w:t>l</w:t>
            </w:r>
            <w:r w:rsidR="007904FE">
              <w:rPr>
                <w:rFonts w:ascii="Trebuchet MS" w:eastAsia="Times New Roman" w:hAnsi="Trebuchet MS" w:cs="Arial"/>
                <w:lang w:val="it-IT" w:eastAsia="ro-RO"/>
              </w:rPr>
              <w:t>ă</w:t>
            </w:r>
            <w:r w:rsidRPr="0084216A">
              <w:rPr>
                <w:rFonts w:ascii="Trebuchet MS" w:eastAsia="Times New Roman" w:hAnsi="Trebuchet MS" w:cs="Arial"/>
                <w:lang w:val="it-IT" w:eastAsia="ro-RO"/>
              </w:rPr>
              <w:t xml:space="preserve"> </w:t>
            </w:r>
            <w:r w:rsidR="007904FE">
              <w:rPr>
                <w:rFonts w:ascii="Trebuchet MS" w:eastAsia="Times New Roman" w:hAnsi="Trebuchet MS" w:cs="Arial"/>
                <w:lang w:val="it-IT" w:eastAsia="ro-RO"/>
              </w:rPr>
              <w:t>(3.500 caractere)</w:t>
            </w:r>
            <w:r w:rsidRPr="0084216A">
              <w:rPr>
                <w:rFonts w:ascii="Trebuchet MS" w:eastAsia="Times New Roman" w:hAnsi="Trebuchet MS" w:cs="Arial"/>
                <w:lang w:val="it-IT" w:eastAsia="ro-RO"/>
              </w:rPr>
              <w:t>– se va descrie succint cheltuiala prevăzută în proiect (de ex: Salarii aferente personalului responsabil de coordonarea</w:t>
            </w:r>
            <w:r w:rsidRPr="0084216A" w:rsidDel="00817560">
              <w:rPr>
                <w:rFonts w:ascii="Trebuchet MS" w:eastAsia="Times New Roman" w:hAnsi="Trebuchet MS" w:cs="Arial"/>
                <w:lang w:val="it-IT" w:eastAsia="ro-RO"/>
              </w:rPr>
              <w:t xml:space="preserve"> </w:t>
            </w:r>
            <w:r w:rsidRPr="0084216A">
              <w:rPr>
                <w:rFonts w:ascii="Trebuchet MS" w:eastAsia="Times New Roman" w:hAnsi="Trebuchet MS" w:cs="Arial"/>
                <w:lang w:val="it-IT" w:eastAsia="ro-RO"/>
              </w:rPr>
              <w:t>și controlul fondurilor europene/ Salarii echipa de proiect etc., etc.).</w:t>
            </w:r>
          </w:p>
          <w:p w14:paraId="40B37B22" w14:textId="5B18E54A" w:rsidR="00377E43" w:rsidRPr="007A7479" w:rsidRDefault="00377E43" w:rsidP="00694E89">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 xml:space="preserve">Justificare </w:t>
            </w:r>
            <w:bookmarkStart w:id="68" w:name="_Hlk140499876"/>
            <w:r>
              <w:rPr>
                <w:rFonts w:ascii="Trebuchet MS" w:eastAsia="Times New Roman" w:hAnsi="Trebuchet MS" w:cs="Arial"/>
                <w:lang w:val="it-IT" w:eastAsia="ro-RO"/>
              </w:rPr>
              <w:t xml:space="preserve">(3.500 caractere) – </w:t>
            </w:r>
            <w:r w:rsidR="00694E89" w:rsidRPr="0084216A">
              <w:rPr>
                <w:rFonts w:ascii="Trebuchet MS" w:eastAsia="Times New Roman" w:hAnsi="Trebuchet MS" w:cs="Arial"/>
                <w:lang w:val="it-IT" w:eastAsia="ro-RO"/>
              </w:rPr>
              <w:t xml:space="preserve">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w:t>
            </w:r>
            <w:r w:rsidR="00694E89" w:rsidRPr="00661EB8">
              <w:rPr>
                <w:rFonts w:ascii="Trebuchet MS" w:eastAsia="Times New Roman" w:hAnsi="Trebuchet MS" w:cs="Arial"/>
                <w:lang w:val="it-IT" w:eastAsia="ro-RO"/>
              </w:rPr>
              <w:t xml:space="preserve">Valoarea </w:t>
            </w:r>
            <w:r w:rsidR="00694E89" w:rsidRPr="007A7479">
              <w:rPr>
                <w:rFonts w:ascii="Trebuchet MS" w:eastAsia="Times New Roman" w:hAnsi="Trebuchet MS" w:cs="Arial"/>
                <w:lang w:val="it-IT" w:eastAsia="ro-RO"/>
              </w:rPr>
              <w:t>rezultată include TVA care nu poate fi determinat.”</w:t>
            </w:r>
            <w:bookmarkEnd w:id="68"/>
          </w:p>
          <w:p w14:paraId="3223AD49" w14:textId="0805FC89" w:rsidR="00377E43" w:rsidRPr="007A7479" w:rsidRDefault="00377E43" w:rsidP="00990CE4">
            <w:pPr>
              <w:numPr>
                <w:ilvl w:val="0"/>
                <w:numId w:val="11"/>
              </w:numPr>
              <w:jc w:val="both"/>
              <w:rPr>
                <w:rFonts w:ascii="Trebuchet MS" w:eastAsia="Times New Roman" w:hAnsi="Trebuchet MS" w:cs="Arial"/>
                <w:lang w:val="it-IT" w:eastAsia="ro-RO"/>
              </w:rPr>
            </w:pPr>
            <w:bookmarkStart w:id="69" w:name="_Hlk140499896"/>
            <w:r w:rsidRPr="007A7479">
              <w:rPr>
                <w:rFonts w:ascii="Trebuchet MS" w:eastAsia="Times New Roman" w:hAnsi="Trebuchet MS" w:cs="Arial"/>
                <w:lang w:val="it-IT" w:eastAsia="ro-RO"/>
              </w:rPr>
              <w:t xml:space="preserve">Tip regiune – </w:t>
            </w:r>
            <w:r w:rsidR="00A40274">
              <w:rPr>
                <w:rFonts w:ascii="Trebuchet MS" w:eastAsia="Times New Roman" w:hAnsi="Trebuchet MS" w:cs="Arial"/>
                <w:lang w:val="it-IT" w:eastAsia="ro-RO"/>
              </w:rPr>
              <w:t>se va bifa ”nu se aplică” având în vedere selecția ”proiect național” de la funcția ”Atribute proiect”.</w:t>
            </w:r>
          </w:p>
          <w:p w14:paraId="06724B2A" w14:textId="5F07B8EF" w:rsidR="00377E43" w:rsidRDefault="00377E43" w:rsidP="00990CE4">
            <w:pPr>
              <w:numPr>
                <w:ilvl w:val="0"/>
                <w:numId w:val="11"/>
              </w:numPr>
              <w:jc w:val="both"/>
              <w:rPr>
                <w:rFonts w:ascii="Trebuchet MS" w:eastAsia="Times New Roman" w:hAnsi="Trebuchet MS" w:cs="Arial"/>
                <w:lang w:val="it-IT" w:eastAsia="ro-RO"/>
              </w:rPr>
            </w:pPr>
            <w:bookmarkStart w:id="70" w:name="_Hlk140499922"/>
            <w:bookmarkEnd w:id="69"/>
            <w:r>
              <w:rPr>
                <w:rFonts w:ascii="Trebuchet MS" w:eastAsia="Times New Roman" w:hAnsi="Trebuchet MS" w:cs="Arial"/>
                <w:lang w:val="it-IT" w:eastAsia="ro-RO"/>
              </w:rPr>
              <w:t xml:space="preserve">Tip cheltuială - </w:t>
            </w:r>
            <w:r w:rsidRPr="001B374A">
              <w:rPr>
                <w:rFonts w:ascii="Trebuchet MS" w:eastAsia="Times New Roman" w:hAnsi="Trebuchet MS" w:cs="Arial"/>
                <w:lang w:val="it-IT" w:eastAsia="ro-RO"/>
              </w:rPr>
              <w:t>având în vedere prevederile din Ghidul Solicitantului se selectează directă, cu excepția categoriei cheltuielilor indirecte conform art. 54 lit d).</w:t>
            </w:r>
          </w:p>
          <w:bookmarkEnd w:id="70"/>
          <w:p w14:paraId="1F4EF0B7" w14:textId="1309ACCF" w:rsidR="00990CE4" w:rsidRPr="0084216A"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Categorie </w:t>
            </w:r>
            <w:r w:rsidR="00F61935">
              <w:rPr>
                <w:rFonts w:ascii="Trebuchet MS" w:eastAsia="Times New Roman" w:hAnsi="Trebuchet MS" w:cs="Arial"/>
                <w:lang w:val="it-IT" w:eastAsia="ro-RO"/>
              </w:rPr>
              <w:t xml:space="preserve">cheltuială </w:t>
            </w:r>
            <w:r w:rsidRPr="0084216A">
              <w:rPr>
                <w:rFonts w:ascii="Trebuchet MS" w:eastAsia="Times New Roman" w:hAnsi="Trebuchet MS" w:cs="Arial"/>
                <w:lang w:val="it-IT" w:eastAsia="ro-RO"/>
              </w:rPr>
              <w:t>– se selectează din nomenclator (pe baza listei categoriilor de cheltuieli eligibile). În acest scop, se va avea în vedere indicațiile cu privire la încadrarea cheltuielilor prevăzute în Ghidul Solicitantului.</w:t>
            </w:r>
          </w:p>
          <w:p w14:paraId="327554AE" w14:textId="10D656DC" w:rsidR="00990CE4" w:rsidRPr="00706E18"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Subcategorie </w:t>
            </w:r>
            <w:r w:rsidR="00F61935">
              <w:rPr>
                <w:rFonts w:ascii="Trebuchet MS" w:eastAsia="Times New Roman" w:hAnsi="Trebuchet MS" w:cs="Arial"/>
                <w:lang w:val="it-IT" w:eastAsia="ro-RO"/>
              </w:rPr>
              <w:t xml:space="preserve">cheltuială </w:t>
            </w:r>
            <w:r w:rsidRPr="0084216A">
              <w:rPr>
                <w:rFonts w:ascii="Trebuchet MS" w:eastAsia="Times New Roman" w:hAnsi="Trebuchet MS" w:cs="Arial"/>
                <w:lang w:val="it-IT" w:eastAsia="ro-RO"/>
              </w:rPr>
              <w:t xml:space="preserve">– se selectează din nomenclator (pe baza listei categoriilor de cheltuieli eligibile). </w:t>
            </w:r>
            <w:r w:rsidRPr="00706E18">
              <w:rPr>
                <w:rFonts w:ascii="Trebuchet MS" w:eastAsia="Times New Roman" w:hAnsi="Trebuchet MS" w:cs="Arial"/>
                <w:lang w:val="it-IT" w:eastAsia="ro-RO"/>
              </w:rPr>
              <w:t>În acest scop, se vor avea în vedere indicațiile cu privire la încadrarea cheltuielilor prevăzute în Ghidul Solicitantului.</w:t>
            </w:r>
          </w:p>
          <w:p w14:paraId="2BA5F029" w14:textId="77777777" w:rsidR="00990CE4" w:rsidRPr="008F394B" w:rsidRDefault="00990CE4" w:rsidP="00990CE4">
            <w:pPr>
              <w:numPr>
                <w:ilvl w:val="0"/>
                <w:numId w:val="11"/>
              </w:numPr>
              <w:jc w:val="both"/>
              <w:rPr>
                <w:rFonts w:ascii="Trebuchet MS" w:eastAsia="Times New Roman" w:hAnsi="Trebuchet MS" w:cs="Arial"/>
                <w:lang w:val="pt-BR" w:eastAsia="ro-RO"/>
              </w:rPr>
            </w:pPr>
            <w:r w:rsidRPr="008F394B">
              <w:rPr>
                <w:rFonts w:ascii="Trebuchet MS" w:eastAsia="Times New Roman" w:hAnsi="Trebuchet MS" w:cs="Arial"/>
                <w:lang w:val="pt-BR" w:eastAsia="ro-RO"/>
              </w:rPr>
              <w:t>U.M. – unitate de măsură.</w:t>
            </w:r>
          </w:p>
          <w:p w14:paraId="17FB28F8" w14:textId="77777777" w:rsidR="00990CE4" w:rsidRPr="0084216A"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Cantitate – se trece cantitatea. În cazul utilizării cheltuielilor indirecte conform art. 54 lit d), la cantitate se completează 1. Se recomandă ca și în cazul cheltuielilor salariale, să se completeze 1 cu includerea informațiilor privind calculul valorii în câmpul Justificarea cheltuielii sau într-o anexă separată.</w:t>
            </w:r>
          </w:p>
          <w:p w14:paraId="195F5DEE" w14:textId="7F27DB3F" w:rsidR="00990CE4" w:rsidRDefault="00990CE4" w:rsidP="00990CE4">
            <w:pPr>
              <w:numPr>
                <w:ilvl w:val="0"/>
                <w:numId w:val="11"/>
              </w:num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Preț unitar fără TVA (lei) – se completează prețul unitar fără TVA folosit la estimarea cheltuielii (acest preț trebuie să fie conform ofertei/documentului justificativ atașat). </w:t>
            </w:r>
            <w:r w:rsidRPr="00706E18">
              <w:rPr>
                <w:rFonts w:ascii="Trebuchet MS" w:eastAsia="Times New Roman" w:hAnsi="Trebuchet MS" w:cs="Arial"/>
                <w:lang w:val="it-IT" w:eastAsia="ro-RO"/>
              </w:rPr>
              <w:t>În cazul utilizării cheltuielilor indirecte conform art. 54 lit d), la preț unitar se introduce valoarea calculată în urma aplicării ratei forfetare de 15% la costurile directe cu personalul (cheltuieli salariale). Prin excepție, pentru categoria cheltuieli indirecte nu se atașează documente justificative.</w:t>
            </w:r>
          </w:p>
          <w:p w14:paraId="773E887D" w14:textId="7528C00B" w:rsidR="00CF73D2" w:rsidRDefault="00CF73D2"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 xml:space="preserve">Valoare totală TVA – </w:t>
            </w:r>
            <w:bookmarkStart w:id="71" w:name="_Hlk140500000"/>
            <w:r>
              <w:rPr>
                <w:rFonts w:ascii="Trebuchet MS" w:eastAsia="Times New Roman" w:hAnsi="Trebuchet MS" w:cs="Arial"/>
                <w:lang w:val="it-IT" w:eastAsia="ro-RO"/>
              </w:rPr>
              <w:t>se va completa manual de către solicitant</w:t>
            </w:r>
            <w:bookmarkEnd w:id="71"/>
          </w:p>
          <w:p w14:paraId="6AE0AD62" w14:textId="2A02D9AF" w:rsidR="00CF73D2" w:rsidRDefault="00CF73D2"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Cheltuieli eligibile fără TVA – se va completa manual de către solicitant</w:t>
            </w:r>
          </w:p>
          <w:p w14:paraId="6133CAB1" w14:textId="1987AC7F" w:rsidR="00E82A9D" w:rsidRDefault="00E82A9D"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TVA eligibil – se va selecta o opțiune DA/NU</w:t>
            </w:r>
            <w:r w:rsidR="00694E89">
              <w:rPr>
                <w:rFonts w:ascii="Trebuchet MS" w:eastAsia="Times New Roman" w:hAnsi="Trebuchet MS" w:cs="Arial"/>
                <w:lang w:val="it-IT" w:eastAsia="ro-RO"/>
              </w:rPr>
              <w:t xml:space="preserve"> (</w:t>
            </w:r>
            <w:r w:rsidR="00694E89" w:rsidRPr="00694E89">
              <w:rPr>
                <w:rFonts w:ascii="Trebuchet MS" w:eastAsia="Times New Roman" w:hAnsi="Trebuchet MS" w:cs="Arial"/>
                <w:lang w:val="it-IT" w:eastAsia="ro-RO"/>
              </w:rPr>
              <w:t>se selectează DA, dacă TVA este nerecuperabil și NU, în caz contrar</w:t>
            </w:r>
            <w:r w:rsidR="00694E89">
              <w:rPr>
                <w:rFonts w:ascii="Trebuchet MS" w:eastAsia="Times New Roman" w:hAnsi="Trebuchet MS" w:cs="Arial"/>
                <w:lang w:val="it-IT" w:eastAsia="ro-RO"/>
              </w:rPr>
              <w:t>)</w:t>
            </w:r>
          </w:p>
          <w:p w14:paraId="7DFE0625" w14:textId="3DAA309A" w:rsidR="00E82A9D" w:rsidRPr="008F394B" w:rsidRDefault="00E82A9D" w:rsidP="00706E18">
            <w:pPr>
              <w:pStyle w:val="ListParagraph"/>
              <w:numPr>
                <w:ilvl w:val="0"/>
                <w:numId w:val="11"/>
              </w:numPr>
              <w:rPr>
                <w:rFonts w:ascii="Trebuchet MS" w:eastAsia="Times New Roman" w:hAnsi="Trebuchet MS" w:cs="Arial"/>
                <w:lang w:val="pt-BR" w:eastAsia="ro-RO"/>
              </w:rPr>
            </w:pPr>
            <w:r w:rsidRPr="008F394B">
              <w:rPr>
                <w:rFonts w:ascii="Trebuchet MS" w:eastAsia="Times New Roman" w:hAnsi="Trebuchet MS" w:cs="Arial"/>
                <w:lang w:val="pt-BR" w:eastAsia="ro-RO"/>
              </w:rPr>
              <w:t>Ajutor de stat - se va selecta o opțiune DA/NU</w:t>
            </w:r>
            <w:r w:rsidR="00BC5D6C" w:rsidRPr="008F394B">
              <w:rPr>
                <w:rFonts w:ascii="Trebuchet MS" w:eastAsia="Times New Roman" w:hAnsi="Trebuchet MS" w:cs="Arial"/>
                <w:lang w:val="pt-BR" w:eastAsia="ro-RO"/>
              </w:rPr>
              <w:t xml:space="preserve"> (Solicitanţii POAT vor selecta NU)</w:t>
            </w:r>
          </w:p>
          <w:p w14:paraId="5A814288" w14:textId="77777777" w:rsidR="00727814" w:rsidRPr="008F394B" w:rsidRDefault="00727814" w:rsidP="00727814">
            <w:pPr>
              <w:ind w:left="360"/>
              <w:jc w:val="both"/>
              <w:rPr>
                <w:rFonts w:ascii="Trebuchet MS" w:eastAsia="Times New Roman" w:hAnsi="Trebuchet MS" w:cs="Arial"/>
                <w:lang w:val="pt-BR" w:eastAsia="ro-RO"/>
              </w:rPr>
            </w:pPr>
          </w:p>
          <w:p w14:paraId="1CBEE514" w14:textId="4A014CE5" w:rsidR="00727814" w:rsidRPr="008F394B" w:rsidRDefault="00727814" w:rsidP="00706E18">
            <w:pPr>
              <w:jc w:val="both"/>
              <w:rPr>
                <w:rFonts w:ascii="Trebuchet MS" w:eastAsia="Times New Roman" w:hAnsi="Trebuchet MS" w:cs="Arial"/>
                <w:lang w:val="pt-BR" w:eastAsia="ro-RO"/>
              </w:rPr>
            </w:pPr>
            <w:bookmarkStart w:id="72" w:name="_Hlk140500371"/>
            <w:r w:rsidRPr="008F394B">
              <w:rPr>
                <w:rFonts w:ascii="Trebuchet MS" w:eastAsia="Times New Roman" w:hAnsi="Trebuchet MS" w:cs="Arial"/>
                <w:lang w:val="pt-BR" w:eastAsia="ro-RO"/>
              </w:rPr>
              <w:t>Ulterior completării acestor informații se apasă butonul ”Precalculează valori cheltuială” si se va calcula în mod automat de către sistem următaorele:</w:t>
            </w:r>
          </w:p>
          <w:p w14:paraId="1095D3B5" w14:textId="77777777" w:rsidR="00727814" w:rsidRPr="008F394B" w:rsidRDefault="00727814" w:rsidP="00706E18">
            <w:pPr>
              <w:ind w:left="360"/>
              <w:jc w:val="both"/>
              <w:rPr>
                <w:rFonts w:ascii="Trebuchet MS" w:eastAsia="Times New Roman" w:hAnsi="Trebuchet MS" w:cs="Arial"/>
                <w:lang w:val="pt-BR" w:eastAsia="ro-RO"/>
              </w:rPr>
            </w:pPr>
          </w:p>
          <w:p w14:paraId="4FD1107B" w14:textId="4A041560" w:rsidR="00727814" w:rsidRDefault="00727814" w:rsidP="00990CE4">
            <w:pPr>
              <w:numPr>
                <w:ilvl w:val="0"/>
                <w:numId w:val="11"/>
              </w:numPr>
              <w:jc w:val="both"/>
              <w:rPr>
                <w:rFonts w:ascii="Trebuchet MS" w:eastAsia="Times New Roman" w:hAnsi="Trebuchet MS" w:cs="Arial"/>
                <w:lang w:val="it-IT" w:eastAsia="ro-RO"/>
              </w:rPr>
            </w:pPr>
            <w:r>
              <w:rPr>
                <w:rFonts w:ascii="Trebuchet MS" w:eastAsia="Times New Roman" w:hAnsi="Trebuchet MS" w:cs="Arial"/>
                <w:lang w:val="it-IT" w:eastAsia="ro-RO"/>
              </w:rPr>
              <w:t>Total valoare fără TVA</w:t>
            </w:r>
          </w:p>
          <w:p w14:paraId="495812A1" w14:textId="566AF00A"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valoare cu TVA</w:t>
            </w:r>
          </w:p>
          <w:p w14:paraId="19C75699" w14:textId="565013E7"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Valoare TVA eligibill</w:t>
            </w:r>
          </w:p>
          <w:p w14:paraId="25C56B22" w14:textId="6160ED1B"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cheltuieli eligibile</w:t>
            </w:r>
          </w:p>
          <w:p w14:paraId="5A7715C1" w14:textId="7432CE28"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lastRenderedPageBreak/>
              <w:t>Cheltuieli neeligibile fără TVA</w:t>
            </w:r>
          </w:p>
          <w:p w14:paraId="5C269AB0" w14:textId="083BADF2"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Valoare TVA neeligibilă</w:t>
            </w:r>
          </w:p>
          <w:p w14:paraId="399A95D3" w14:textId="72E61C62"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valoare neeligibilă cu TVA</w:t>
            </w:r>
          </w:p>
          <w:p w14:paraId="145A2AEB" w14:textId="692A6F55"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Contribuție proprie eligibilă</w:t>
            </w:r>
          </w:p>
          <w:p w14:paraId="4BBA3E9E" w14:textId="018FC7A1"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Valoare cotă TVA</w:t>
            </w:r>
          </w:p>
          <w:p w14:paraId="4EABF7D0" w14:textId="5680DB56" w:rsidR="00727814" w:rsidRDefault="00727814" w:rsidP="00990CE4">
            <w:pPr>
              <w:numPr>
                <w:ilvl w:val="0"/>
                <w:numId w:val="11"/>
              </w:numPr>
              <w:jc w:val="both"/>
              <w:rPr>
                <w:rFonts w:ascii="Trebuchet MS" w:eastAsia="Times New Roman" w:hAnsi="Trebuchet MS" w:cs="Arial"/>
                <w:lang w:val="it-IT" w:eastAsia="ro-RO"/>
              </w:rPr>
            </w:pPr>
            <w:r w:rsidRPr="00727814">
              <w:rPr>
                <w:rFonts w:ascii="Trebuchet MS" w:eastAsia="Times New Roman" w:hAnsi="Trebuchet MS" w:cs="Arial"/>
                <w:lang w:val="it-IT" w:eastAsia="ro-RO"/>
              </w:rPr>
              <w:t>Total cheltuieli nerambursabile</w:t>
            </w:r>
          </w:p>
          <w:bookmarkEnd w:id="72"/>
          <w:p w14:paraId="0D38B0C8" w14:textId="77777777" w:rsidR="00706E18" w:rsidRDefault="00706E18" w:rsidP="00706E18">
            <w:pPr>
              <w:jc w:val="both"/>
              <w:rPr>
                <w:rFonts w:ascii="Trebuchet MS" w:eastAsia="Calibri" w:hAnsi="Trebuchet MS" w:cs="Arial"/>
                <w:b/>
                <w:bCs/>
                <w:lang w:val="it-IT"/>
              </w:rPr>
            </w:pPr>
          </w:p>
          <w:p w14:paraId="71E188C5" w14:textId="67B45BF5" w:rsidR="00990CE4" w:rsidRPr="00706E18" w:rsidRDefault="00990CE4" w:rsidP="00706E18">
            <w:pPr>
              <w:jc w:val="both"/>
              <w:rPr>
                <w:rFonts w:ascii="Trebuchet MS" w:eastAsia="Calibri" w:hAnsi="Trebuchet MS" w:cs="Arial"/>
                <w:b/>
                <w:bCs/>
                <w:lang w:val="it-IT"/>
              </w:rPr>
            </w:pPr>
            <w:bookmarkStart w:id="73" w:name="_Hlk140500401"/>
            <w:r w:rsidRPr="00706E18">
              <w:rPr>
                <w:rFonts w:ascii="Trebuchet MS" w:eastAsia="Calibri" w:hAnsi="Trebuchet MS" w:cs="Arial"/>
                <w:b/>
                <w:bCs/>
                <w:lang w:val="it-IT"/>
              </w:rPr>
              <w:t xml:space="preserve">În funcție de solicitant, valoarea finanțării nerambursabile se va stabili astfel: </w:t>
            </w:r>
          </w:p>
          <w:p w14:paraId="7448E4A0" w14:textId="5529C15A" w:rsidR="00990CE4" w:rsidRPr="00706E18" w:rsidRDefault="00990CE4" w:rsidP="00990CE4">
            <w:pPr>
              <w:numPr>
                <w:ilvl w:val="0"/>
                <w:numId w:val="12"/>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autoritate </w:t>
            </w:r>
            <w:r w:rsidRPr="00114D5F">
              <w:rPr>
                <w:rFonts w:ascii="Trebuchet MS" w:eastAsia="Calibri" w:hAnsi="Trebuchet MS" w:cs="Arial"/>
                <w:bCs/>
                <w:lang w:val="it-IT" w:eastAsia="ro-RO"/>
              </w:rPr>
              <w:t xml:space="preserve">a administraţiei publice centrale finanţată integral de la bugetul de stat/bugetul asigurărilor sociale sau finanțată parţial din venituri proprii şi bugetul de stat/bugetul asigurărilor sociale, valoarea finanțării nerambursabile </w:t>
            </w:r>
            <w:r w:rsidRPr="00114D5F">
              <w:rPr>
                <w:rFonts w:ascii="Trebuchet MS" w:eastAsia="Calibri" w:hAnsi="Trebuchet MS" w:cs="Arial"/>
                <w:b/>
                <w:bCs/>
                <w:lang w:val="it-IT" w:eastAsia="ro-RO"/>
              </w:rPr>
              <w:t>este egală</w:t>
            </w:r>
            <w:r w:rsidRPr="00114D5F">
              <w:rPr>
                <w:rFonts w:ascii="Trebuchet MS" w:eastAsia="Calibri" w:hAnsi="Trebuchet MS" w:cs="Arial"/>
                <w:bCs/>
                <w:lang w:val="it-IT" w:eastAsia="ro-RO"/>
              </w:rPr>
              <w:t xml:space="preserve"> </w:t>
            </w:r>
            <w:r w:rsidRPr="00114D5F">
              <w:rPr>
                <w:rFonts w:ascii="Trebuchet MS" w:eastAsia="Calibri" w:hAnsi="Trebuchet MS" w:cs="Arial"/>
                <w:b/>
                <w:bCs/>
                <w:lang w:val="it-IT" w:eastAsia="ro-RO"/>
              </w:rPr>
              <w:t xml:space="preserve">cu finanțarea din Fondul European de </w:t>
            </w:r>
            <w:r w:rsidRPr="00706E18">
              <w:rPr>
                <w:rFonts w:ascii="Trebuchet MS" w:eastAsia="Calibri" w:hAnsi="Trebuchet MS" w:cs="Arial"/>
                <w:b/>
                <w:bCs/>
                <w:lang w:val="it-IT" w:eastAsia="ro-RO"/>
              </w:rPr>
              <w:t>Dezvoltare Regională și va fi calculată automat de către aplicația MySMIS20</w:t>
            </w:r>
            <w:r w:rsidR="0077727D">
              <w:rPr>
                <w:rFonts w:ascii="Trebuchet MS" w:eastAsia="Calibri" w:hAnsi="Trebuchet MS" w:cs="Arial"/>
                <w:b/>
                <w:bCs/>
                <w:lang w:val="it-IT" w:eastAsia="ro-RO"/>
              </w:rPr>
              <w:t>2</w:t>
            </w:r>
            <w:r w:rsidRPr="00706E18">
              <w:rPr>
                <w:rFonts w:ascii="Trebuchet MS" w:eastAsia="Calibri" w:hAnsi="Trebuchet MS" w:cs="Arial"/>
                <w:b/>
                <w:bCs/>
                <w:lang w:val="it-IT" w:eastAsia="ro-RO"/>
              </w:rPr>
              <w:t>1</w:t>
            </w:r>
            <w:r w:rsidRPr="00706E18">
              <w:rPr>
                <w:rFonts w:ascii="Trebuchet MS" w:eastAsia="Calibri" w:hAnsi="Trebuchet MS" w:cs="Arial"/>
                <w:bCs/>
                <w:lang w:val="it-IT" w:eastAsia="ro-RO"/>
              </w:rPr>
              <w:t>.</w:t>
            </w:r>
          </w:p>
          <w:p w14:paraId="2B77C018" w14:textId="3DEB7A47" w:rsidR="00990CE4" w:rsidRPr="00706E18" w:rsidRDefault="00990CE4" w:rsidP="00990CE4">
            <w:pPr>
              <w:numPr>
                <w:ilvl w:val="0"/>
                <w:numId w:val="12"/>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w:t>
            </w:r>
            <w:r w:rsidRPr="00706E18">
              <w:rPr>
                <w:rFonts w:ascii="Trebuchet MS" w:eastAsia="Calibri" w:hAnsi="Trebuchet MS" w:cs="Arial"/>
                <w:bCs/>
                <w:i/>
                <w:iCs/>
                <w:lang w:val="it-IT" w:eastAsia="ro-RO"/>
              </w:rPr>
              <w:t xml:space="preserve">autoritate a administrației publice centrale finanțată integral din </w:t>
            </w:r>
            <w:r w:rsidRPr="00706E18">
              <w:rPr>
                <w:rFonts w:ascii="Trebuchet MS" w:eastAsia="Calibri" w:hAnsi="Trebuchet MS" w:cs="Times New Roman"/>
                <w:bCs/>
                <w:i/>
                <w:iCs/>
                <w:lang w:val="it-IT"/>
              </w:rPr>
              <w:t>venituri proprii sau finanțată parţial din venituri proprii şi bugetul de stat/bugetul asigurărilor sociale/bugetele fondurilor speciale</w:t>
            </w:r>
            <w:r w:rsidRPr="00706E18">
              <w:rPr>
                <w:rFonts w:ascii="Trebuchet MS" w:eastAsia="Calibri" w:hAnsi="Trebuchet MS" w:cs="Arial"/>
                <w:bCs/>
                <w:lang w:val="it-IT" w:eastAsia="ro-RO"/>
              </w:rPr>
              <w:t>, valoarea finanțării nerambursabile este de maximum 100% din valoarea eligibilă a proiectului și va fi calculată și completată în aplicația MySMIS20</w:t>
            </w:r>
            <w:r w:rsidR="00BC5D6C">
              <w:rPr>
                <w:rFonts w:ascii="Trebuchet MS" w:eastAsia="Calibri" w:hAnsi="Trebuchet MS" w:cs="Arial"/>
                <w:bCs/>
                <w:lang w:val="it-IT" w:eastAsia="ro-RO"/>
              </w:rPr>
              <w:t>2</w:t>
            </w:r>
            <w:r w:rsidRPr="00706E18">
              <w:rPr>
                <w:rFonts w:ascii="Trebuchet MS" w:eastAsia="Calibri" w:hAnsi="Trebuchet MS" w:cs="Arial"/>
                <w:bCs/>
                <w:lang w:val="it-IT" w:eastAsia="ro-RO"/>
              </w:rPr>
              <w:t>1 de către solicitant.</w:t>
            </w:r>
          </w:p>
          <w:bookmarkEnd w:id="73"/>
          <w:p w14:paraId="4394C69B" w14:textId="77777777" w:rsidR="00990CE4" w:rsidRPr="00706E18" w:rsidRDefault="00990CE4" w:rsidP="00990CE4">
            <w:pPr>
              <w:ind w:left="720"/>
              <w:jc w:val="both"/>
              <w:rPr>
                <w:rFonts w:ascii="Trebuchet MS" w:eastAsia="Times New Roman" w:hAnsi="Trebuchet MS" w:cs="Arial"/>
                <w:lang w:val="it-IT" w:eastAsia="ro-RO"/>
              </w:rPr>
            </w:pPr>
          </w:p>
          <w:p w14:paraId="3D94055F" w14:textId="77777777" w:rsidR="00990CE4" w:rsidRPr="00706E18" w:rsidRDefault="00990CE4" w:rsidP="00990CE4">
            <w:pPr>
              <w:jc w:val="both"/>
              <w:rPr>
                <w:rFonts w:ascii="Trebuchet MS" w:eastAsia="Times New Roman" w:hAnsi="Trebuchet MS" w:cs="Arial"/>
                <w:b/>
                <w:color w:val="FF0000"/>
                <w:lang w:val="it-IT" w:eastAsia="ro-RO"/>
              </w:rPr>
            </w:pPr>
            <w:r w:rsidRPr="00706E18">
              <w:rPr>
                <w:rFonts w:ascii="Trebuchet MS" w:eastAsia="Times New Roman" w:hAnsi="Trebuchet MS" w:cs="Arial"/>
                <w:b/>
                <w:color w:val="FF0000"/>
                <w:lang w:val="it-IT" w:eastAsia="ro-RO"/>
              </w:rPr>
              <w:t>RECOMANDARE</w:t>
            </w:r>
          </w:p>
          <w:p w14:paraId="729ED7EA" w14:textId="0E7B193A" w:rsidR="00990CE4" w:rsidRPr="0084216A" w:rsidRDefault="00990CE4" w:rsidP="00990CE4">
            <w:pPr>
              <w:ind w:left="708"/>
              <w:jc w:val="both"/>
              <w:rPr>
                <w:rFonts w:ascii="Trebuchet MS" w:eastAsia="Times New Roman" w:hAnsi="Trebuchet MS" w:cs="Arial"/>
                <w:lang w:val="it-IT" w:eastAsia="ro-RO"/>
              </w:rPr>
            </w:pPr>
            <w:bookmarkStart w:id="74" w:name="_Hlk140500468"/>
            <w:r w:rsidRPr="00706E18">
              <w:rPr>
                <w:rFonts w:ascii="Trebuchet MS" w:eastAsia="Times New Roman" w:hAnsi="Trebuchet MS" w:cs="Arial"/>
                <w:lang w:val="it-IT" w:eastAsia="ro-RO"/>
              </w:rPr>
              <w:t>Pentru simplificarea introducerii cheltuielilor în Secțiunea ”Buget” în MySMIS 20</w:t>
            </w:r>
            <w:r w:rsidR="00825415" w:rsidRPr="00706E18">
              <w:rPr>
                <w:rFonts w:ascii="Trebuchet MS" w:eastAsia="Times New Roman" w:hAnsi="Trebuchet MS" w:cs="Arial"/>
                <w:lang w:val="it-IT" w:eastAsia="ro-RO"/>
              </w:rPr>
              <w:t>2</w:t>
            </w:r>
            <w:r w:rsidRPr="00706E18">
              <w:rPr>
                <w:rFonts w:ascii="Trebuchet MS" w:eastAsia="Times New Roman" w:hAnsi="Trebuchet MS" w:cs="Arial"/>
                <w:lang w:val="it-IT" w:eastAsia="ro-RO"/>
              </w:rPr>
              <w:t>1, și ulterior a rambursării acestora, recomandăm să se introducă cât mai puține linii de cheltuieli</w:t>
            </w:r>
            <w:r w:rsidR="00CA1910" w:rsidRPr="00706E18">
              <w:rPr>
                <w:rFonts w:ascii="Trebuchet MS" w:eastAsia="Times New Roman" w:hAnsi="Trebuchet MS" w:cs="Arial"/>
                <w:lang w:val="it-IT" w:eastAsia="ro-RO"/>
              </w:rPr>
              <w:t xml:space="preserve"> </w:t>
            </w:r>
            <w:r w:rsidRPr="00706E18">
              <w:rPr>
                <w:rFonts w:ascii="Trebuchet MS" w:eastAsia="Times New Roman" w:hAnsi="Trebuchet MS" w:cs="Arial"/>
                <w:lang w:val="it-IT" w:eastAsia="ro-RO"/>
              </w:rPr>
              <w:t xml:space="preserve">și să se menționeze cantitate ”1”, cost unitar ”Valoarea întreagă a cheltuielii fără TVA”. </w:t>
            </w:r>
            <w:r w:rsidRPr="0084216A">
              <w:rPr>
                <w:rFonts w:ascii="Trebuchet MS" w:eastAsia="Times New Roman" w:hAnsi="Trebuchet MS" w:cs="Arial"/>
                <w:lang w:val="it-IT" w:eastAsia="ro-RO"/>
              </w:rPr>
              <w:t xml:space="preserve">În această situație, în câmpul justificare se va descrie modul de estimare a întregii valori fără TVA.  </w:t>
            </w:r>
          </w:p>
          <w:bookmarkEnd w:id="74"/>
          <w:p w14:paraId="52CE1402" w14:textId="77777777" w:rsidR="00990CE4" w:rsidRPr="0084216A" w:rsidRDefault="00990CE4" w:rsidP="00990CE4">
            <w:pPr>
              <w:jc w:val="both"/>
              <w:rPr>
                <w:rFonts w:ascii="Trebuchet MS" w:eastAsia="Times New Roman" w:hAnsi="Trebuchet MS" w:cs="Arial"/>
                <w:lang w:val="it-IT" w:eastAsia="ro-RO"/>
              </w:rPr>
            </w:pPr>
            <w:r w:rsidRPr="00F71BDA">
              <w:rPr>
                <w:noProof/>
                <w:lang w:val="ro-RO" w:eastAsia="ro-RO"/>
              </w:rPr>
              <w:drawing>
                <wp:anchor distT="0" distB="0" distL="114300" distR="114300" simplePos="0" relativeHeight="251665408" behindDoc="0" locked="0" layoutInCell="1" allowOverlap="1" wp14:anchorId="6490A4F9" wp14:editId="1C15C6C4">
                  <wp:simplePos x="0" y="0"/>
                  <wp:positionH relativeFrom="column">
                    <wp:posOffset>-1270</wp:posOffset>
                  </wp:positionH>
                  <wp:positionV relativeFrom="paragraph">
                    <wp:posOffset>70485</wp:posOffset>
                  </wp:positionV>
                  <wp:extent cx="320400" cy="320400"/>
                  <wp:effectExtent l="0" t="0" r="381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46E26F10" w14:textId="77777777" w:rsidR="00990CE4" w:rsidRPr="00706E18" w:rsidRDefault="00990CE4" w:rsidP="00990CE4">
            <w:pPr>
              <w:spacing w:after="120"/>
              <w:ind w:firstLine="708"/>
              <w:jc w:val="both"/>
              <w:rPr>
                <w:rFonts w:ascii="Trebuchet MS" w:hAnsi="Trebuchet MS"/>
                <w:b/>
                <w:color w:val="FF0000"/>
                <w:lang w:val="it-IT"/>
              </w:rPr>
            </w:pPr>
            <w:r w:rsidRPr="00706E18">
              <w:rPr>
                <w:rFonts w:ascii="Trebuchet MS" w:hAnsi="Trebuchet MS"/>
                <w:b/>
                <w:color w:val="FF0000"/>
                <w:lang w:val="it-IT"/>
              </w:rPr>
              <w:t>Atenție:</w:t>
            </w:r>
          </w:p>
          <w:p w14:paraId="77CB8696" w14:textId="77777777" w:rsidR="00990CE4" w:rsidRPr="00706E18" w:rsidRDefault="00990CE4" w:rsidP="00990CE4">
            <w:pPr>
              <w:jc w:val="both"/>
              <w:rPr>
                <w:rFonts w:ascii="Trebuchet MS" w:eastAsia="Times New Roman" w:hAnsi="Trebuchet MS" w:cs="Arial"/>
                <w:color w:val="FF0000"/>
                <w:lang w:val="it-IT" w:eastAsia="ro-RO"/>
              </w:rPr>
            </w:pPr>
            <w:r w:rsidRPr="00706E18">
              <w:rPr>
                <w:rFonts w:ascii="Trebuchet MS" w:hAnsi="Trebuchet MS"/>
                <w:color w:val="FF0000"/>
                <w:lang w:val="it-IT"/>
              </w:rPr>
              <w:t>La această funcție se vor atașa următoarele documente (fără a depăși dimensiunea de 50MB):</w:t>
            </w:r>
          </w:p>
          <w:p w14:paraId="55F71729" w14:textId="191E3EF7" w:rsidR="00990CE4" w:rsidRPr="00706E18" w:rsidRDefault="00990CE4" w:rsidP="00990CE4">
            <w:pPr>
              <w:numPr>
                <w:ilvl w:val="0"/>
                <w:numId w:val="11"/>
              </w:numPr>
              <w:jc w:val="both"/>
              <w:rPr>
                <w:rFonts w:ascii="Trebuchet MS" w:eastAsia="Times New Roman" w:hAnsi="Trebuchet MS" w:cs="Arial"/>
                <w:color w:val="FF0000"/>
                <w:lang w:val="it-IT" w:eastAsia="ro-RO"/>
              </w:rPr>
            </w:pPr>
            <w:r w:rsidRPr="00706E18">
              <w:rPr>
                <w:rFonts w:ascii="Trebuchet MS" w:eastAsia="Times New Roman" w:hAnsi="Trebuchet MS" w:cs="Arial"/>
                <w:color w:val="FF0000"/>
                <w:lang w:val="it-IT" w:eastAsia="ro-RO"/>
              </w:rPr>
              <w:t xml:space="preserve">documente justificative  din care să reiasă costul unitar prevăzut în buget. Aceste documente pot fi incluse în unul sau mai multe documente </w:t>
            </w:r>
            <w:r w:rsidRPr="00706E18">
              <w:rPr>
                <w:rFonts w:ascii="Trebuchet MS" w:eastAsia="Times New Roman" w:hAnsi="Trebuchet MS" w:cs="Arial"/>
                <w:i/>
                <w:color w:val="FF0000"/>
                <w:lang w:val="it-IT" w:eastAsia="ro-RO"/>
              </w:rPr>
              <w:t>pdf</w:t>
            </w:r>
            <w:r w:rsidRPr="00706E18">
              <w:rPr>
                <w:rFonts w:ascii="Trebuchet MS" w:eastAsia="Times New Roman" w:hAnsi="Trebuchet MS" w:cs="Arial"/>
                <w:color w:val="FF0000"/>
                <w:lang w:val="it-IT" w:eastAsia="ro-RO"/>
              </w:rPr>
              <w:t>, care trebuie semnat(e) electronic de reprezentantul legal sau de persoana împuternicită.</w:t>
            </w:r>
          </w:p>
          <w:p w14:paraId="034064AD" w14:textId="77777777" w:rsidR="00990CE4" w:rsidRDefault="00990CE4" w:rsidP="00990CE4">
            <w:pPr>
              <w:numPr>
                <w:ilvl w:val="0"/>
                <w:numId w:val="11"/>
              </w:numPr>
              <w:jc w:val="both"/>
              <w:rPr>
                <w:rFonts w:ascii="Trebuchet MS" w:eastAsia="Times New Roman" w:hAnsi="Trebuchet MS" w:cs="Arial"/>
                <w:color w:val="FF0000"/>
                <w:lang w:val="it-IT" w:eastAsia="ro-RO"/>
              </w:rPr>
            </w:pPr>
            <w:r w:rsidRPr="0084216A">
              <w:rPr>
                <w:rFonts w:ascii="Trebuchet MS" w:eastAsia="Times New Roman" w:hAnsi="Trebuchet MS" w:cs="Arial"/>
                <w:color w:val="FF0000"/>
                <w:lang w:val="it-IT" w:eastAsia="ro-RO"/>
              </w:rPr>
              <w:t>state de plată pentru personalul implicat în coordonarea și controlul fondurilor europene, în cazul proiectelor destinate finanțării cheltuielilor de personal pentru aceste structuri, statele de plată pentru  membrii echipei de proiect în cazul în care se solicită cheltuieli salariale cu membrii echipei de proiect.</w:t>
            </w:r>
          </w:p>
          <w:p w14:paraId="60A064ED" w14:textId="3E829528" w:rsidR="000C5DA0" w:rsidRPr="0084216A" w:rsidRDefault="000C5DA0" w:rsidP="00990CE4">
            <w:pPr>
              <w:numPr>
                <w:ilvl w:val="0"/>
                <w:numId w:val="11"/>
              </w:numPr>
              <w:jc w:val="both"/>
              <w:rPr>
                <w:rFonts w:ascii="Trebuchet MS" w:eastAsia="Times New Roman" w:hAnsi="Trebuchet MS" w:cs="Arial"/>
                <w:color w:val="FF0000"/>
                <w:lang w:val="it-IT" w:eastAsia="ro-RO"/>
              </w:rPr>
            </w:pPr>
            <w:r>
              <w:rPr>
                <w:rFonts w:ascii="Trebuchet MS" w:eastAsia="Times New Roman" w:hAnsi="Trebuchet MS" w:cs="Arial"/>
                <w:color w:val="FF0000"/>
                <w:lang w:val="it-IT" w:eastAsia="ro-RO"/>
              </w:rPr>
              <w:t>Anexa Corelare indicatori-buget</w:t>
            </w:r>
          </w:p>
          <w:p w14:paraId="58630016" w14:textId="77777777" w:rsidR="00990CE4" w:rsidRPr="0084216A" w:rsidRDefault="00990CE4" w:rsidP="00990CE4">
            <w:pPr>
              <w:ind w:left="720"/>
              <w:jc w:val="both"/>
              <w:rPr>
                <w:rFonts w:ascii="Trebuchet MS" w:eastAsia="Times New Roman" w:hAnsi="Trebuchet MS" w:cs="Arial"/>
                <w:color w:val="FF0000"/>
                <w:lang w:val="it-IT" w:eastAsia="ro-RO"/>
              </w:rPr>
            </w:pPr>
          </w:p>
          <w:p w14:paraId="33453068" w14:textId="728B95DD" w:rsidR="00990CE4" w:rsidRPr="00706E18" w:rsidRDefault="00990CE4" w:rsidP="00706E18">
            <w:pPr>
              <w:jc w:val="both"/>
              <w:rPr>
                <w:rFonts w:ascii="Trebuchet MS" w:hAnsi="Trebuchet MS"/>
                <w:b/>
                <w:lang w:val="it-IT"/>
              </w:rPr>
            </w:pPr>
            <w:bookmarkStart w:id="75" w:name="_Hlk140500515"/>
            <w:r w:rsidRPr="0084216A">
              <w:rPr>
                <w:rFonts w:ascii="Trebuchet MS" w:hAnsi="Trebuchet MS"/>
                <w:b/>
                <w:lang w:val="it-IT"/>
              </w:rPr>
              <w:t>Ataşarea documentelor justificative pentru fundamentarea costurilor se realizează în pagina principală a funcţiei „Buget” – secţiunea „Ataşare documente”. Pentru a ataşa un document se apasă butonul „</w:t>
            </w:r>
            <w:r w:rsidR="00825415">
              <w:rPr>
                <w:rFonts w:ascii="Trebuchet MS" w:hAnsi="Trebuchet MS"/>
                <w:b/>
                <w:lang w:val="it-IT"/>
              </w:rPr>
              <w:t>Adaugă document</w:t>
            </w:r>
            <w:r w:rsidR="00825415" w:rsidRPr="0084216A">
              <w:rPr>
                <w:rFonts w:ascii="Trebuchet MS" w:hAnsi="Trebuchet MS"/>
                <w:b/>
                <w:lang w:val="it-IT"/>
              </w:rPr>
              <w:t xml:space="preserve"> </w:t>
            </w:r>
            <w:r w:rsidRPr="0084216A">
              <w:rPr>
                <w:rFonts w:ascii="Trebuchet MS" w:hAnsi="Trebuchet MS"/>
                <w:b/>
                <w:lang w:val="it-IT"/>
              </w:rPr>
              <w:t>nou”</w:t>
            </w:r>
            <w:r w:rsidR="00825415">
              <w:rPr>
                <w:rFonts w:ascii="Trebuchet MS" w:hAnsi="Trebuchet MS"/>
                <w:b/>
                <w:lang w:val="it-IT"/>
              </w:rPr>
              <w:t xml:space="preserve"> sau ”Atașează documente din blibliotecă”</w:t>
            </w:r>
            <w:r w:rsidRPr="0084216A">
              <w:rPr>
                <w:rFonts w:ascii="Trebuchet MS" w:hAnsi="Trebuchet MS"/>
                <w:b/>
                <w:lang w:val="it-IT"/>
              </w:rPr>
              <w:t>.</w:t>
            </w:r>
            <w:bookmarkEnd w:id="75"/>
          </w:p>
        </w:tc>
      </w:tr>
    </w:tbl>
    <w:p w14:paraId="7FF2AE51" w14:textId="443B45EF" w:rsidR="001258BC" w:rsidRPr="00120EBA" w:rsidRDefault="001258BC" w:rsidP="00120EBA">
      <w:pPr>
        <w:pStyle w:val="Heading1"/>
      </w:pPr>
      <w:bookmarkStart w:id="76" w:name="_Toc154662493"/>
      <w:proofErr w:type="spellStart"/>
      <w:r w:rsidRPr="00120EBA">
        <w:lastRenderedPageBreak/>
        <w:t>Sectiunea</w:t>
      </w:r>
      <w:proofErr w:type="spellEnd"/>
      <w:r w:rsidRPr="00120EBA">
        <w:t>:</w:t>
      </w:r>
      <w:r w:rsidR="00A31B9D" w:rsidRPr="00120EBA">
        <w:t xml:space="preserve"> Buget – </w:t>
      </w:r>
      <w:r w:rsidR="003D758D" w:rsidRPr="00120EBA">
        <w:t>zona vizată de proiect</w:t>
      </w:r>
      <w:bookmarkEnd w:id="76"/>
    </w:p>
    <w:tbl>
      <w:tblPr>
        <w:tblStyle w:val="TableGrid"/>
        <w:tblW w:w="0" w:type="auto"/>
        <w:tblInd w:w="-147" w:type="dxa"/>
        <w:tblLook w:val="04A0" w:firstRow="1" w:lastRow="0" w:firstColumn="1" w:lastColumn="0" w:noHBand="0" w:noVBand="1"/>
      </w:tblPr>
      <w:tblGrid>
        <w:gridCol w:w="9163"/>
      </w:tblGrid>
      <w:tr w:rsidR="00A31B9D" w:rsidRPr="00283046" w14:paraId="324C6BE3" w14:textId="77777777" w:rsidTr="00F85428">
        <w:tc>
          <w:tcPr>
            <w:tcW w:w="9163" w:type="dxa"/>
          </w:tcPr>
          <w:p w14:paraId="5F3E4EF3"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07B47DD8" w14:textId="5A7CA9DE" w:rsidR="009476E1" w:rsidRPr="00D8454E" w:rsidRDefault="009476E1" w:rsidP="00D104A7">
            <w:pPr>
              <w:ind w:left="360"/>
              <w:rPr>
                <w:rFonts w:ascii="Trebuchet MS" w:hAnsi="Trebuchet MS"/>
                <w:sz w:val="24"/>
                <w:szCs w:val="24"/>
                <w:lang w:val="ro-RO"/>
              </w:rPr>
            </w:pPr>
            <w:r>
              <w:rPr>
                <w:rFonts w:ascii="Trebuchet MS" w:hAnsi="Trebuchet MS"/>
                <w:sz w:val="24"/>
                <w:szCs w:val="24"/>
                <w:lang w:val="ro-RO"/>
              </w:rPr>
              <w:t xml:space="preserve">Solicitanții </w:t>
            </w:r>
            <w:proofErr w:type="spellStart"/>
            <w:r>
              <w:rPr>
                <w:rFonts w:ascii="Trebuchet MS" w:hAnsi="Trebuchet MS"/>
                <w:sz w:val="24"/>
                <w:szCs w:val="24"/>
                <w:lang w:val="ro-RO"/>
              </w:rPr>
              <w:t>PoAT</w:t>
            </w:r>
            <w:proofErr w:type="spellEnd"/>
            <w:r>
              <w:rPr>
                <w:rFonts w:ascii="Trebuchet MS" w:hAnsi="Trebuchet MS"/>
                <w:sz w:val="24"/>
                <w:szCs w:val="24"/>
                <w:lang w:val="ro-RO"/>
              </w:rPr>
              <w:t xml:space="preserve"> nu vor completa această secțiune.</w:t>
            </w:r>
          </w:p>
        </w:tc>
      </w:tr>
    </w:tbl>
    <w:p w14:paraId="3F5AB877" w14:textId="6A560A1F" w:rsidR="001258BC" w:rsidRPr="00120EBA" w:rsidRDefault="001258BC" w:rsidP="00120EBA">
      <w:pPr>
        <w:pStyle w:val="Heading1"/>
      </w:pPr>
      <w:bookmarkStart w:id="77" w:name="_Toc154662494"/>
      <w:proofErr w:type="spellStart"/>
      <w:r w:rsidRPr="00120EBA">
        <w:t>Sectiunea</w:t>
      </w:r>
      <w:proofErr w:type="spellEnd"/>
      <w:r w:rsidRPr="00120EBA">
        <w:t>:</w:t>
      </w:r>
      <w:r w:rsidR="00A31B9D" w:rsidRPr="00120EBA">
        <w:t xml:space="preserve"> Buget - Domeniu de intervenție</w:t>
      </w:r>
      <w:bookmarkEnd w:id="77"/>
    </w:p>
    <w:tbl>
      <w:tblPr>
        <w:tblStyle w:val="TableGrid"/>
        <w:tblW w:w="0" w:type="auto"/>
        <w:tblInd w:w="-147" w:type="dxa"/>
        <w:tblLook w:val="04A0" w:firstRow="1" w:lastRow="0" w:firstColumn="1" w:lastColumn="0" w:noHBand="0" w:noVBand="1"/>
      </w:tblPr>
      <w:tblGrid>
        <w:gridCol w:w="9163"/>
      </w:tblGrid>
      <w:tr w:rsidR="00A31B9D" w:rsidRPr="00283046" w14:paraId="4FD9D61A" w14:textId="77777777" w:rsidTr="00F85428">
        <w:tc>
          <w:tcPr>
            <w:tcW w:w="9163" w:type="dxa"/>
          </w:tcPr>
          <w:p w14:paraId="4FF34F13"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442D6CEF" w14:textId="57FEB369" w:rsidR="00990CE4" w:rsidRDefault="009476E1" w:rsidP="009476E1">
            <w:pPr>
              <w:rPr>
                <w:rFonts w:ascii="Trebuchet MS" w:hAnsi="Trebuchet MS"/>
                <w:sz w:val="24"/>
                <w:szCs w:val="24"/>
                <w:lang w:val="ro-RO"/>
              </w:rPr>
            </w:pPr>
            <w:r>
              <w:rPr>
                <w:rFonts w:ascii="Trebuchet MS" w:hAnsi="Trebuchet MS"/>
                <w:sz w:val="24"/>
                <w:szCs w:val="24"/>
                <w:lang w:val="ro-RO"/>
              </w:rPr>
              <w:t>Se vor completa următoarele câmpuri:</w:t>
            </w:r>
          </w:p>
          <w:p w14:paraId="12E65AEB" w14:textId="23DB387F" w:rsidR="009476E1" w:rsidRDefault="009476E1" w:rsidP="009476E1">
            <w:pPr>
              <w:pStyle w:val="ListParagraph"/>
              <w:numPr>
                <w:ilvl w:val="0"/>
                <w:numId w:val="24"/>
              </w:numPr>
              <w:rPr>
                <w:rFonts w:ascii="Trebuchet MS" w:hAnsi="Trebuchet MS"/>
                <w:sz w:val="24"/>
                <w:szCs w:val="24"/>
                <w:lang w:val="ro-RO"/>
              </w:rPr>
            </w:pPr>
            <w:r>
              <w:rPr>
                <w:rFonts w:ascii="Trebuchet MS" w:hAnsi="Trebuchet MS"/>
                <w:sz w:val="24"/>
                <w:szCs w:val="24"/>
                <w:lang w:val="ro-RO"/>
              </w:rPr>
              <w:t xml:space="preserve">obiectiv specific: se va selecta din nomenclator </w:t>
            </w:r>
            <w:proofErr w:type="spellStart"/>
            <w:r>
              <w:rPr>
                <w:rFonts w:ascii="Trebuchet MS" w:hAnsi="Trebuchet MS"/>
                <w:sz w:val="24"/>
                <w:szCs w:val="24"/>
                <w:lang w:val="ro-RO"/>
              </w:rPr>
              <w:t>AT_asistență</w:t>
            </w:r>
            <w:proofErr w:type="spellEnd"/>
            <w:r>
              <w:rPr>
                <w:rFonts w:ascii="Trebuchet MS" w:hAnsi="Trebuchet MS"/>
                <w:sz w:val="24"/>
                <w:szCs w:val="24"/>
                <w:lang w:val="ro-RO"/>
              </w:rPr>
              <w:t xml:space="preserve"> tehnică</w:t>
            </w:r>
          </w:p>
          <w:p w14:paraId="4FA5ADC6" w14:textId="6F6BC787" w:rsidR="009476E1" w:rsidRDefault="009476E1" w:rsidP="009476E1">
            <w:pPr>
              <w:pStyle w:val="ListParagraph"/>
              <w:numPr>
                <w:ilvl w:val="0"/>
                <w:numId w:val="24"/>
              </w:numPr>
              <w:rPr>
                <w:rFonts w:ascii="Trebuchet MS" w:hAnsi="Trebuchet MS"/>
                <w:sz w:val="24"/>
                <w:szCs w:val="24"/>
                <w:lang w:val="ro-RO"/>
              </w:rPr>
            </w:pPr>
            <w:r>
              <w:rPr>
                <w:rFonts w:ascii="Trebuchet MS" w:hAnsi="Trebuchet MS"/>
                <w:sz w:val="24"/>
                <w:szCs w:val="24"/>
                <w:lang w:val="ro-RO"/>
              </w:rPr>
              <w:t>Fond UE: se va selecta din nomenclator FEDR</w:t>
            </w:r>
          </w:p>
          <w:p w14:paraId="38A014CD" w14:textId="4CDC30A6" w:rsidR="009476E1" w:rsidRDefault="009476E1" w:rsidP="009476E1">
            <w:pPr>
              <w:pStyle w:val="ListParagraph"/>
              <w:numPr>
                <w:ilvl w:val="0"/>
                <w:numId w:val="24"/>
              </w:numPr>
              <w:jc w:val="both"/>
              <w:rPr>
                <w:rFonts w:ascii="Trebuchet MS" w:hAnsi="Trebuchet MS"/>
                <w:sz w:val="24"/>
                <w:szCs w:val="24"/>
                <w:lang w:val="ro-RO"/>
              </w:rPr>
            </w:pPr>
            <w:r>
              <w:rPr>
                <w:rFonts w:ascii="Trebuchet MS" w:hAnsi="Trebuchet MS"/>
                <w:sz w:val="24"/>
                <w:szCs w:val="24"/>
                <w:lang w:val="ro-RO"/>
              </w:rPr>
              <w:lastRenderedPageBreak/>
              <w:t>Domeniu de intervenție: se va selecta din nomenclator ”</w:t>
            </w:r>
            <w:r w:rsidRPr="009476E1">
              <w:rPr>
                <w:rFonts w:ascii="Trebuchet MS" w:hAnsi="Trebuchet MS"/>
                <w:sz w:val="24"/>
                <w:szCs w:val="24"/>
                <w:lang w:val="ro-RO"/>
              </w:rPr>
              <w:t>Pregătire, implementare, monitorizare și control</w:t>
            </w:r>
            <w:r>
              <w:rPr>
                <w:rFonts w:ascii="Trebuchet MS" w:hAnsi="Trebuchet MS"/>
                <w:sz w:val="24"/>
                <w:szCs w:val="24"/>
                <w:lang w:val="ro-RO"/>
              </w:rPr>
              <w:t>”</w:t>
            </w:r>
          </w:p>
          <w:p w14:paraId="2FEA7010" w14:textId="0CD70C6A" w:rsidR="00990CE4" w:rsidRPr="00F737FB" w:rsidRDefault="009476E1" w:rsidP="00F737FB">
            <w:pPr>
              <w:pStyle w:val="ListParagraph"/>
              <w:numPr>
                <w:ilvl w:val="0"/>
                <w:numId w:val="24"/>
              </w:numPr>
              <w:jc w:val="both"/>
              <w:rPr>
                <w:rFonts w:ascii="Trebuchet MS" w:hAnsi="Trebuchet MS"/>
                <w:sz w:val="24"/>
                <w:szCs w:val="24"/>
                <w:lang w:val="ro-RO"/>
              </w:rPr>
            </w:pPr>
            <w:r>
              <w:rPr>
                <w:rFonts w:ascii="Trebuchet MS" w:hAnsi="Trebuchet MS"/>
                <w:sz w:val="24"/>
                <w:szCs w:val="24"/>
                <w:lang w:val="ro-RO"/>
              </w:rPr>
              <w:t xml:space="preserve">Buget eligibil: se va completa cu suma totală eligibilă cu TVA rezultată la </w:t>
            </w:r>
            <w:proofErr w:type="spellStart"/>
            <w:r>
              <w:rPr>
                <w:rFonts w:ascii="Trebuchet MS" w:hAnsi="Trebuchet MS"/>
                <w:sz w:val="24"/>
                <w:szCs w:val="24"/>
                <w:lang w:val="ro-RO"/>
              </w:rPr>
              <w:t>sectiunea</w:t>
            </w:r>
            <w:proofErr w:type="spellEnd"/>
            <w:r>
              <w:rPr>
                <w:rFonts w:ascii="Trebuchet MS" w:hAnsi="Trebuchet MS"/>
                <w:sz w:val="24"/>
                <w:szCs w:val="24"/>
                <w:lang w:val="ro-RO"/>
              </w:rPr>
              <w:t xml:space="preserve"> Buget.</w:t>
            </w:r>
          </w:p>
        </w:tc>
      </w:tr>
    </w:tbl>
    <w:p w14:paraId="33D37252" w14:textId="48A656EC" w:rsidR="001258BC" w:rsidRPr="00120EBA" w:rsidRDefault="001258BC" w:rsidP="00120EBA">
      <w:pPr>
        <w:pStyle w:val="Heading1"/>
      </w:pPr>
      <w:bookmarkStart w:id="78" w:name="_Toc154662495"/>
      <w:proofErr w:type="spellStart"/>
      <w:r w:rsidRPr="00120EBA">
        <w:lastRenderedPageBreak/>
        <w:t>Sectiunea</w:t>
      </w:r>
      <w:proofErr w:type="spellEnd"/>
      <w:r w:rsidRPr="00120EBA">
        <w:t>:</w:t>
      </w:r>
      <w:r w:rsidR="00A31B9D" w:rsidRPr="00120EBA">
        <w:t xml:space="preserve"> Buget - Formă de sprijin</w:t>
      </w:r>
      <w:bookmarkEnd w:id="78"/>
    </w:p>
    <w:tbl>
      <w:tblPr>
        <w:tblStyle w:val="TableGrid"/>
        <w:tblW w:w="0" w:type="auto"/>
        <w:tblInd w:w="-147" w:type="dxa"/>
        <w:tblLook w:val="04A0" w:firstRow="1" w:lastRow="0" w:firstColumn="1" w:lastColumn="0" w:noHBand="0" w:noVBand="1"/>
      </w:tblPr>
      <w:tblGrid>
        <w:gridCol w:w="9163"/>
      </w:tblGrid>
      <w:tr w:rsidR="00A31B9D" w:rsidRPr="00283046" w14:paraId="0BEC7EA7" w14:textId="77777777" w:rsidTr="00F85428">
        <w:tc>
          <w:tcPr>
            <w:tcW w:w="9163" w:type="dxa"/>
          </w:tcPr>
          <w:p w14:paraId="52ED386A" w14:textId="77777777" w:rsidR="00A31B9D" w:rsidRDefault="00A31B9D" w:rsidP="000A7EFC">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02C1165F" w14:textId="77777777" w:rsidR="005477B0" w:rsidRDefault="005477B0" w:rsidP="005477B0">
            <w:pPr>
              <w:rPr>
                <w:rFonts w:ascii="Trebuchet MS" w:hAnsi="Trebuchet MS"/>
                <w:sz w:val="24"/>
                <w:szCs w:val="24"/>
                <w:lang w:val="ro-RO"/>
              </w:rPr>
            </w:pPr>
            <w:r>
              <w:rPr>
                <w:rFonts w:ascii="Trebuchet MS" w:hAnsi="Trebuchet MS"/>
                <w:sz w:val="24"/>
                <w:szCs w:val="24"/>
                <w:lang w:val="ro-RO"/>
              </w:rPr>
              <w:t xml:space="preserve">Se vor completa </w:t>
            </w:r>
            <w:proofErr w:type="spellStart"/>
            <w:r>
              <w:rPr>
                <w:rFonts w:ascii="Trebuchet MS" w:hAnsi="Trebuchet MS"/>
                <w:sz w:val="24"/>
                <w:szCs w:val="24"/>
                <w:lang w:val="ro-RO"/>
              </w:rPr>
              <w:t>următaoarele</w:t>
            </w:r>
            <w:proofErr w:type="spellEnd"/>
            <w:r>
              <w:rPr>
                <w:rFonts w:ascii="Trebuchet MS" w:hAnsi="Trebuchet MS"/>
                <w:sz w:val="24"/>
                <w:szCs w:val="24"/>
                <w:lang w:val="ro-RO"/>
              </w:rPr>
              <w:t xml:space="preserve"> câmpuri:</w:t>
            </w:r>
          </w:p>
          <w:p w14:paraId="4483FBD9" w14:textId="77777777" w:rsidR="005477B0" w:rsidRDefault="005477B0" w:rsidP="005477B0">
            <w:pPr>
              <w:pStyle w:val="ListParagraph"/>
              <w:numPr>
                <w:ilvl w:val="0"/>
                <w:numId w:val="24"/>
              </w:numPr>
              <w:rPr>
                <w:rFonts w:ascii="Trebuchet MS" w:hAnsi="Trebuchet MS"/>
                <w:sz w:val="24"/>
                <w:szCs w:val="24"/>
                <w:lang w:val="ro-RO"/>
              </w:rPr>
            </w:pPr>
            <w:r>
              <w:rPr>
                <w:rFonts w:ascii="Trebuchet MS" w:hAnsi="Trebuchet MS"/>
                <w:sz w:val="24"/>
                <w:szCs w:val="24"/>
                <w:lang w:val="ro-RO"/>
              </w:rPr>
              <w:t xml:space="preserve">obiectiv specific: se va selecta din nomenclator </w:t>
            </w:r>
            <w:proofErr w:type="spellStart"/>
            <w:r>
              <w:rPr>
                <w:rFonts w:ascii="Trebuchet MS" w:hAnsi="Trebuchet MS"/>
                <w:sz w:val="24"/>
                <w:szCs w:val="24"/>
                <w:lang w:val="ro-RO"/>
              </w:rPr>
              <w:t>AT_asistență</w:t>
            </w:r>
            <w:proofErr w:type="spellEnd"/>
            <w:r>
              <w:rPr>
                <w:rFonts w:ascii="Trebuchet MS" w:hAnsi="Trebuchet MS"/>
                <w:sz w:val="24"/>
                <w:szCs w:val="24"/>
                <w:lang w:val="ro-RO"/>
              </w:rPr>
              <w:t xml:space="preserve"> tehnică</w:t>
            </w:r>
          </w:p>
          <w:p w14:paraId="16619CA9" w14:textId="77777777" w:rsidR="005477B0" w:rsidRDefault="005477B0" w:rsidP="005477B0">
            <w:pPr>
              <w:pStyle w:val="ListParagraph"/>
              <w:numPr>
                <w:ilvl w:val="0"/>
                <w:numId w:val="24"/>
              </w:numPr>
              <w:rPr>
                <w:rFonts w:ascii="Trebuchet MS" w:hAnsi="Trebuchet MS"/>
                <w:sz w:val="24"/>
                <w:szCs w:val="24"/>
                <w:lang w:val="ro-RO"/>
              </w:rPr>
            </w:pPr>
            <w:r>
              <w:rPr>
                <w:rFonts w:ascii="Trebuchet MS" w:hAnsi="Trebuchet MS"/>
                <w:sz w:val="24"/>
                <w:szCs w:val="24"/>
                <w:lang w:val="ro-RO"/>
              </w:rPr>
              <w:t>Fond UE: se va selecta din nomenclator FEDR</w:t>
            </w:r>
          </w:p>
          <w:p w14:paraId="7C9D3173" w14:textId="77777777" w:rsidR="005477B0" w:rsidRDefault="005477B0" w:rsidP="005477B0">
            <w:pPr>
              <w:pStyle w:val="ListParagraph"/>
              <w:numPr>
                <w:ilvl w:val="0"/>
                <w:numId w:val="24"/>
              </w:numPr>
              <w:rPr>
                <w:rFonts w:ascii="Trebuchet MS" w:hAnsi="Trebuchet MS"/>
                <w:sz w:val="24"/>
                <w:szCs w:val="24"/>
                <w:lang w:val="ro-RO"/>
              </w:rPr>
            </w:pPr>
            <w:r w:rsidRPr="000A7EFC">
              <w:rPr>
                <w:rFonts w:ascii="Trebuchet MS" w:hAnsi="Trebuchet MS"/>
                <w:sz w:val="24"/>
                <w:szCs w:val="24"/>
                <w:lang w:val="ro-RO"/>
              </w:rPr>
              <w:t>Formă de sprijin</w:t>
            </w:r>
            <w:r>
              <w:rPr>
                <w:rFonts w:ascii="Trebuchet MS" w:hAnsi="Trebuchet MS"/>
                <w:sz w:val="24"/>
                <w:szCs w:val="24"/>
                <w:lang w:val="ro-RO"/>
              </w:rPr>
              <w:t xml:space="preserve">: se va selecta din nomenclator o opțiune (granturi/ instrumente financiare/ combinație de granturi și instrumente financiare/ premii/ contractare (gestiune directă)). Solicitanții </w:t>
            </w:r>
            <w:proofErr w:type="spellStart"/>
            <w:r>
              <w:rPr>
                <w:rFonts w:ascii="Trebuchet MS" w:hAnsi="Trebuchet MS"/>
                <w:sz w:val="24"/>
                <w:szCs w:val="24"/>
                <w:lang w:val="ro-RO"/>
              </w:rPr>
              <w:t>PoAT</w:t>
            </w:r>
            <w:proofErr w:type="spellEnd"/>
            <w:r>
              <w:rPr>
                <w:rFonts w:ascii="Trebuchet MS" w:hAnsi="Trebuchet MS"/>
                <w:sz w:val="24"/>
                <w:szCs w:val="24"/>
                <w:lang w:val="ro-RO"/>
              </w:rPr>
              <w:t xml:space="preserve"> vor selecta ”granturi”</w:t>
            </w:r>
          </w:p>
          <w:p w14:paraId="52C2881C" w14:textId="32C217BB" w:rsidR="005477B0" w:rsidRPr="001F492A" w:rsidRDefault="00860BFF" w:rsidP="000A7EFC">
            <w:pPr>
              <w:pStyle w:val="ListParagraph"/>
              <w:numPr>
                <w:ilvl w:val="0"/>
                <w:numId w:val="24"/>
              </w:numPr>
              <w:rPr>
                <w:rFonts w:ascii="Trebuchet MS" w:hAnsi="Trebuchet MS"/>
                <w:sz w:val="24"/>
                <w:szCs w:val="24"/>
                <w:lang w:val="ro-RO"/>
              </w:rPr>
            </w:pPr>
            <w:r w:rsidRPr="00860BFF">
              <w:rPr>
                <w:rFonts w:ascii="Trebuchet MS" w:hAnsi="Trebuchet MS"/>
                <w:sz w:val="24"/>
                <w:szCs w:val="24"/>
                <w:lang w:val="ro-RO"/>
              </w:rPr>
              <w:t xml:space="preserve">Buget eligibil: se va completa cu suma totală eligibilă cu TVA rezultată la </w:t>
            </w:r>
            <w:proofErr w:type="spellStart"/>
            <w:r w:rsidRPr="00860BFF">
              <w:rPr>
                <w:rFonts w:ascii="Trebuchet MS" w:hAnsi="Trebuchet MS"/>
                <w:sz w:val="24"/>
                <w:szCs w:val="24"/>
                <w:lang w:val="ro-RO"/>
              </w:rPr>
              <w:t>sectiunea</w:t>
            </w:r>
            <w:proofErr w:type="spellEnd"/>
            <w:r w:rsidRPr="00860BFF">
              <w:rPr>
                <w:rFonts w:ascii="Trebuchet MS" w:hAnsi="Trebuchet MS"/>
                <w:sz w:val="24"/>
                <w:szCs w:val="24"/>
                <w:lang w:val="ro-RO"/>
              </w:rPr>
              <w:t xml:space="preserve"> Buget.</w:t>
            </w:r>
          </w:p>
        </w:tc>
      </w:tr>
    </w:tbl>
    <w:p w14:paraId="68A1F754" w14:textId="316B20A6" w:rsidR="001258BC" w:rsidRPr="00120EBA" w:rsidRDefault="008931F3" w:rsidP="00120EBA">
      <w:pPr>
        <w:pStyle w:val="Heading1"/>
      </w:pPr>
      <w:bookmarkStart w:id="79" w:name="_Toc154662496"/>
      <w:proofErr w:type="spellStart"/>
      <w:r w:rsidRPr="00120EBA">
        <w:t>Sectiunea</w:t>
      </w:r>
      <w:proofErr w:type="spellEnd"/>
      <w:r w:rsidRPr="00120EBA">
        <w:t>: Buget – Dimensiune punere în practică teritorială.</w:t>
      </w:r>
      <w:bookmarkEnd w:id="79"/>
    </w:p>
    <w:tbl>
      <w:tblPr>
        <w:tblStyle w:val="TableGrid"/>
        <w:tblW w:w="0" w:type="auto"/>
        <w:tblInd w:w="-147" w:type="dxa"/>
        <w:tblLook w:val="04A0" w:firstRow="1" w:lastRow="0" w:firstColumn="1" w:lastColumn="0" w:noHBand="0" w:noVBand="1"/>
      </w:tblPr>
      <w:tblGrid>
        <w:gridCol w:w="9163"/>
      </w:tblGrid>
      <w:tr w:rsidR="00A31B9D" w:rsidRPr="00283046" w14:paraId="42DA5A77" w14:textId="77777777" w:rsidTr="00F85428">
        <w:tc>
          <w:tcPr>
            <w:tcW w:w="9163" w:type="dxa"/>
          </w:tcPr>
          <w:p w14:paraId="138A90E9"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7447FD36" w14:textId="7F951A1C" w:rsidR="00BE65D0" w:rsidRPr="0044772D" w:rsidRDefault="0044772D" w:rsidP="0044772D">
            <w:pPr>
              <w:pStyle w:val="ListParagraph"/>
              <w:numPr>
                <w:ilvl w:val="0"/>
                <w:numId w:val="27"/>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72E0F8EF" w14:textId="59A0A3D4" w:rsidR="0044772D" w:rsidRPr="0044772D" w:rsidRDefault="0044772D" w:rsidP="0044772D">
            <w:pPr>
              <w:pStyle w:val="ListParagraph"/>
              <w:numPr>
                <w:ilvl w:val="0"/>
                <w:numId w:val="27"/>
              </w:numPr>
              <w:rPr>
                <w:rFonts w:ascii="Trebuchet MS" w:hAnsi="Trebuchet MS"/>
                <w:sz w:val="24"/>
                <w:szCs w:val="24"/>
                <w:lang w:val="ro-RO"/>
              </w:rPr>
            </w:pPr>
            <w:r w:rsidRPr="0044772D">
              <w:rPr>
                <w:rFonts w:ascii="Trebuchet MS" w:hAnsi="Trebuchet MS"/>
                <w:sz w:val="24"/>
                <w:szCs w:val="24"/>
                <w:lang w:val="ro-RO"/>
              </w:rPr>
              <w:t>Fond UE: FEDR-Fondul European de Dezvoltare Regională</w:t>
            </w:r>
          </w:p>
          <w:p w14:paraId="0A02F853" w14:textId="735D6413" w:rsidR="0044772D" w:rsidRDefault="0044772D" w:rsidP="0044772D">
            <w:pPr>
              <w:pStyle w:val="ListParagraph"/>
              <w:numPr>
                <w:ilvl w:val="0"/>
                <w:numId w:val="27"/>
              </w:numPr>
              <w:jc w:val="both"/>
              <w:rPr>
                <w:rFonts w:ascii="Trebuchet MS" w:hAnsi="Trebuchet MS"/>
                <w:sz w:val="24"/>
                <w:szCs w:val="24"/>
                <w:lang w:val="ro-RO"/>
              </w:rPr>
            </w:pPr>
            <w:r w:rsidRPr="0044772D">
              <w:rPr>
                <w:rFonts w:ascii="Trebuchet MS" w:hAnsi="Trebuchet MS"/>
                <w:sz w:val="24"/>
                <w:szCs w:val="24"/>
                <w:lang w:val="ro-RO"/>
              </w:rPr>
              <w:t>Abordare mecanism aplicare teritorială: se va selecta din nomenclator o opțiune (</w:t>
            </w:r>
            <w:r>
              <w:rPr>
                <w:rFonts w:ascii="Trebuchet MS" w:hAnsi="Trebuchet MS"/>
                <w:sz w:val="24"/>
                <w:szCs w:val="24"/>
                <w:lang w:val="ro-RO"/>
              </w:rPr>
              <w:t>Alte abordări/Alte tipuri de instrumente teritoriale/Investiții teritoriale integrate/Dezvoltare locală plasată sub responsabilitatea comunității</w:t>
            </w:r>
            <w:r w:rsidRPr="0044772D">
              <w:rPr>
                <w:rFonts w:ascii="Trebuchet MS" w:hAnsi="Trebuchet MS"/>
                <w:sz w:val="24"/>
                <w:szCs w:val="24"/>
                <w:lang w:val="ro-RO"/>
              </w:rPr>
              <w:t>)</w:t>
            </w:r>
          </w:p>
          <w:p w14:paraId="796AD872" w14:textId="77777777" w:rsidR="00E86D36" w:rsidRDefault="00E86D36" w:rsidP="0044772D">
            <w:pPr>
              <w:pStyle w:val="ListParagraph"/>
              <w:numPr>
                <w:ilvl w:val="0"/>
                <w:numId w:val="27"/>
              </w:numPr>
              <w:jc w:val="both"/>
              <w:rPr>
                <w:rFonts w:ascii="Trebuchet MS" w:hAnsi="Trebuchet MS"/>
                <w:sz w:val="24"/>
                <w:szCs w:val="24"/>
                <w:lang w:val="ro-RO"/>
              </w:rPr>
            </w:pPr>
            <w:r w:rsidRPr="00E86D36">
              <w:rPr>
                <w:rFonts w:ascii="Trebuchet MS" w:hAnsi="Trebuchet MS"/>
                <w:sz w:val="24"/>
                <w:szCs w:val="24"/>
                <w:lang w:val="ro-RO"/>
              </w:rPr>
              <w:t>Tip mecanism de aplicare teritorială</w:t>
            </w:r>
            <w:r>
              <w:rPr>
                <w:rFonts w:ascii="Trebuchet MS" w:hAnsi="Trebuchet MS"/>
                <w:sz w:val="24"/>
                <w:szCs w:val="24"/>
                <w:lang w:val="ro-RO"/>
              </w:rPr>
              <w:t>:</w:t>
            </w:r>
            <w:r w:rsidRPr="0044772D">
              <w:rPr>
                <w:rFonts w:ascii="Trebuchet MS" w:hAnsi="Trebuchet MS"/>
                <w:sz w:val="24"/>
                <w:szCs w:val="24"/>
                <w:lang w:val="ro-RO"/>
              </w:rPr>
              <w:t xml:space="preserve"> se va selecta din nomenclator o opțiune</w:t>
            </w:r>
          </w:p>
          <w:p w14:paraId="1B2358B9" w14:textId="670F7B42" w:rsidR="00E86D36" w:rsidRPr="0044772D" w:rsidRDefault="00E86D36" w:rsidP="0044772D">
            <w:pPr>
              <w:pStyle w:val="ListParagraph"/>
              <w:numPr>
                <w:ilvl w:val="0"/>
                <w:numId w:val="27"/>
              </w:numPr>
              <w:jc w:val="both"/>
              <w:rPr>
                <w:rFonts w:ascii="Trebuchet MS" w:hAnsi="Trebuchet MS"/>
                <w:sz w:val="24"/>
                <w:szCs w:val="24"/>
                <w:lang w:val="ro-RO"/>
              </w:rPr>
            </w:pPr>
            <w:r w:rsidRPr="00E86D36">
              <w:rPr>
                <w:rFonts w:ascii="Trebuchet MS" w:hAnsi="Trebuchet MS"/>
                <w:sz w:val="24"/>
                <w:szCs w:val="24"/>
                <w:lang w:val="ro-RO"/>
              </w:rPr>
              <w:t>Buget eligibil</w:t>
            </w:r>
            <w:r>
              <w:rPr>
                <w:rFonts w:ascii="Trebuchet MS" w:hAnsi="Trebuchet MS"/>
                <w:sz w:val="24"/>
                <w:szCs w:val="24"/>
                <w:lang w:val="ro-RO"/>
              </w:rPr>
              <w:t xml:space="preserve">: se va completa cu valoarea totală eligibilă a proiectului </w:t>
            </w:r>
          </w:p>
          <w:p w14:paraId="704FDCE6" w14:textId="4ECC633A" w:rsidR="00990CE4" w:rsidRPr="0044772D" w:rsidRDefault="00BE65D0" w:rsidP="00BE65D0">
            <w:pPr>
              <w:rPr>
                <w:rFonts w:ascii="Trebuchet MS" w:hAnsi="Trebuchet MS"/>
                <w:b/>
                <w:bCs/>
                <w:color w:val="FF0000"/>
                <w:sz w:val="24"/>
                <w:szCs w:val="24"/>
                <w:lang w:val="ro-RO"/>
              </w:rPr>
            </w:pPr>
            <w:r w:rsidRPr="00BE65D0">
              <w:rPr>
                <w:rFonts w:ascii="Trebuchet MS" w:hAnsi="Trebuchet MS"/>
                <w:b/>
                <w:bCs/>
                <w:color w:val="FF0000"/>
                <w:sz w:val="24"/>
                <w:szCs w:val="24"/>
                <w:lang w:val="ro-RO"/>
              </w:rPr>
              <w:t xml:space="preserve">Solicitanții </w:t>
            </w:r>
            <w:proofErr w:type="spellStart"/>
            <w:r w:rsidRPr="00BE65D0">
              <w:rPr>
                <w:rFonts w:ascii="Trebuchet MS" w:hAnsi="Trebuchet MS"/>
                <w:b/>
                <w:bCs/>
                <w:color w:val="FF0000"/>
                <w:sz w:val="24"/>
                <w:szCs w:val="24"/>
                <w:lang w:val="ro-RO"/>
              </w:rPr>
              <w:t>PoAT</w:t>
            </w:r>
            <w:proofErr w:type="spellEnd"/>
            <w:r w:rsidRPr="00BE65D0">
              <w:rPr>
                <w:rFonts w:ascii="Trebuchet MS" w:hAnsi="Trebuchet MS"/>
                <w:b/>
                <w:bCs/>
                <w:color w:val="FF0000"/>
                <w:sz w:val="24"/>
                <w:szCs w:val="24"/>
                <w:lang w:val="ro-RO"/>
              </w:rPr>
              <w:t xml:space="preserve"> care depun proiecte pe P1 nu vor completa aceasta secțiune. </w:t>
            </w:r>
          </w:p>
        </w:tc>
      </w:tr>
    </w:tbl>
    <w:p w14:paraId="6C16AE4A" w14:textId="0C50CDCB" w:rsidR="008931F3" w:rsidRPr="00120EBA" w:rsidRDefault="008931F3" w:rsidP="00120EBA">
      <w:pPr>
        <w:pStyle w:val="Heading1"/>
      </w:pPr>
      <w:bookmarkStart w:id="80" w:name="_Toc154662497"/>
      <w:proofErr w:type="spellStart"/>
      <w:r w:rsidRPr="00120EBA">
        <w:t>Sectiunea</w:t>
      </w:r>
      <w:proofErr w:type="spellEnd"/>
      <w:r w:rsidRPr="00120EBA">
        <w:t>: Buget - Activitate economică</w:t>
      </w:r>
      <w:bookmarkEnd w:id="80"/>
    </w:p>
    <w:tbl>
      <w:tblPr>
        <w:tblStyle w:val="TableGrid"/>
        <w:tblW w:w="0" w:type="auto"/>
        <w:tblInd w:w="-147" w:type="dxa"/>
        <w:tblLook w:val="04A0" w:firstRow="1" w:lastRow="0" w:firstColumn="1" w:lastColumn="0" w:noHBand="0" w:noVBand="1"/>
      </w:tblPr>
      <w:tblGrid>
        <w:gridCol w:w="9163"/>
      </w:tblGrid>
      <w:tr w:rsidR="00A31B9D" w:rsidRPr="00283046" w14:paraId="0321BE2D" w14:textId="77777777" w:rsidTr="00EB265B">
        <w:tc>
          <w:tcPr>
            <w:tcW w:w="9163" w:type="dxa"/>
          </w:tcPr>
          <w:p w14:paraId="7BBB3AAE"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15589A3C" w14:textId="19CB0360" w:rsidR="0005676D" w:rsidRPr="00667879" w:rsidRDefault="0005676D" w:rsidP="00D104A7">
            <w:pPr>
              <w:ind w:left="360"/>
              <w:rPr>
                <w:rFonts w:ascii="Trebuchet MS" w:hAnsi="Trebuchet MS"/>
                <w:b/>
                <w:bC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nu vor completa această secțiune.</w:t>
            </w:r>
          </w:p>
        </w:tc>
      </w:tr>
    </w:tbl>
    <w:p w14:paraId="0B88E86A" w14:textId="7B556400" w:rsidR="008931F3" w:rsidRPr="00120EBA" w:rsidRDefault="008931F3" w:rsidP="00120EBA">
      <w:pPr>
        <w:pStyle w:val="Heading1"/>
      </w:pPr>
      <w:bookmarkStart w:id="81" w:name="_Toc154662498"/>
      <w:proofErr w:type="spellStart"/>
      <w:r w:rsidRPr="00120EBA">
        <w:t>Sectiunea</w:t>
      </w:r>
      <w:proofErr w:type="spellEnd"/>
      <w:r w:rsidRPr="00120EBA">
        <w:t>: Buget – Dimensiune Localizare</w:t>
      </w:r>
      <w:bookmarkEnd w:id="81"/>
    </w:p>
    <w:tbl>
      <w:tblPr>
        <w:tblStyle w:val="TableGrid"/>
        <w:tblW w:w="0" w:type="auto"/>
        <w:tblInd w:w="-147" w:type="dxa"/>
        <w:tblLook w:val="04A0" w:firstRow="1" w:lastRow="0" w:firstColumn="1" w:lastColumn="0" w:noHBand="0" w:noVBand="1"/>
      </w:tblPr>
      <w:tblGrid>
        <w:gridCol w:w="9163"/>
      </w:tblGrid>
      <w:tr w:rsidR="008931F3" w:rsidRPr="00283046" w14:paraId="6C987CCB" w14:textId="77777777" w:rsidTr="00EB265B">
        <w:tc>
          <w:tcPr>
            <w:tcW w:w="9163" w:type="dxa"/>
          </w:tcPr>
          <w:p w14:paraId="22E08E3D" w14:textId="77777777" w:rsidR="008931F3" w:rsidRDefault="008931F3" w:rsidP="00EA5BDC">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1E48DECF" w14:textId="2C879696" w:rsidR="00CA1910" w:rsidRPr="001A7C4F" w:rsidRDefault="00CA1910" w:rsidP="00EA5BDC">
            <w:pPr>
              <w:ind w:left="360"/>
              <w:rPr>
                <w:rFonts w:ascii="Trebuchet MS" w:hAnsi="Trebuchet MS"/>
                <w:b/>
                <w:bCs/>
                <w:sz w:val="24"/>
                <w:szCs w:val="24"/>
                <w:lang w:val="ro-RO"/>
              </w:rPr>
            </w:pPr>
            <w:r w:rsidRPr="001A7C4F">
              <w:rPr>
                <w:rFonts w:ascii="Trebuchet MS" w:hAnsi="Trebuchet MS"/>
                <w:b/>
                <w:bCs/>
                <w:color w:val="FF0000"/>
                <w:sz w:val="24"/>
                <w:szCs w:val="24"/>
                <w:lang w:val="ro-RO"/>
              </w:rPr>
              <w:t xml:space="preserve">Solicitanții </w:t>
            </w:r>
            <w:proofErr w:type="spellStart"/>
            <w:r w:rsidRPr="001A7C4F">
              <w:rPr>
                <w:rFonts w:ascii="Trebuchet MS" w:hAnsi="Trebuchet MS"/>
                <w:b/>
                <w:bCs/>
                <w:color w:val="FF0000"/>
                <w:sz w:val="24"/>
                <w:szCs w:val="24"/>
                <w:lang w:val="ro-RO"/>
              </w:rPr>
              <w:t>PoAT</w:t>
            </w:r>
            <w:proofErr w:type="spellEnd"/>
            <w:r w:rsidRPr="001A7C4F">
              <w:rPr>
                <w:rFonts w:ascii="Trebuchet MS" w:hAnsi="Trebuchet MS"/>
                <w:b/>
                <w:bCs/>
                <w:color w:val="FF0000"/>
                <w:sz w:val="24"/>
                <w:szCs w:val="24"/>
                <w:lang w:val="ro-RO"/>
              </w:rPr>
              <w:t xml:space="preserve"> nu vor completa această secțiune.</w:t>
            </w:r>
          </w:p>
        </w:tc>
      </w:tr>
    </w:tbl>
    <w:p w14:paraId="7E8A2F63" w14:textId="0D923508" w:rsidR="001258BC" w:rsidRPr="00120EBA" w:rsidRDefault="001258BC" w:rsidP="00120EBA">
      <w:pPr>
        <w:pStyle w:val="Heading1"/>
      </w:pPr>
      <w:bookmarkStart w:id="82" w:name="_Toc154662499"/>
      <w:proofErr w:type="spellStart"/>
      <w:r w:rsidRPr="00120EBA">
        <w:t>Sectiunea</w:t>
      </w:r>
      <w:proofErr w:type="spellEnd"/>
      <w:r w:rsidRPr="00120EBA">
        <w:t>:</w:t>
      </w:r>
      <w:r w:rsidR="00A31B9D" w:rsidRPr="00120EBA">
        <w:t xml:space="preserve"> Buget - </w:t>
      </w:r>
      <w:r w:rsidR="003D758D" w:rsidRPr="00120EBA">
        <w:t xml:space="preserve">Teme secundare </w:t>
      </w:r>
      <w:r w:rsidR="008931F3" w:rsidRPr="00120EBA">
        <w:t>în cadrul FSE+</w:t>
      </w:r>
      <w:bookmarkEnd w:id="82"/>
    </w:p>
    <w:tbl>
      <w:tblPr>
        <w:tblStyle w:val="TableGrid"/>
        <w:tblW w:w="0" w:type="auto"/>
        <w:tblInd w:w="-147" w:type="dxa"/>
        <w:tblLook w:val="04A0" w:firstRow="1" w:lastRow="0" w:firstColumn="1" w:lastColumn="0" w:noHBand="0" w:noVBand="1"/>
      </w:tblPr>
      <w:tblGrid>
        <w:gridCol w:w="9163"/>
      </w:tblGrid>
      <w:tr w:rsidR="00A31B9D" w:rsidRPr="008F394B" w14:paraId="7BBA9F33" w14:textId="77777777" w:rsidTr="00667879">
        <w:trPr>
          <w:trHeight w:val="391"/>
        </w:trPr>
        <w:tc>
          <w:tcPr>
            <w:tcW w:w="9163" w:type="dxa"/>
          </w:tcPr>
          <w:p w14:paraId="6CF5E4E8"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3997483A" w14:textId="6F1A2B22" w:rsidR="0005676D" w:rsidRPr="00667879" w:rsidRDefault="0005676D" w:rsidP="00D104A7">
            <w:pPr>
              <w:ind w:left="360"/>
              <w:rPr>
                <w:rFonts w:ascii="Trebuchet MS" w:hAnsi="Trebuchet MS"/>
                <w:b/>
                <w:bC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vor completa </w:t>
            </w:r>
            <w:r w:rsidR="00CC5D9D">
              <w:rPr>
                <w:rFonts w:ascii="Trebuchet MS" w:hAnsi="Trebuchet MS"/>
                <w:b/>
                <w:bCs/>
                <w:color w:val="FF0000"/>
                <w:sz w:val="24"/>
                <w:szCs w:val="24"/>
                <w:lang w:val="ro-RO"/>
              </w:rPr>
              <w:t xml:space="preserve">cu sintagma ”Nu se aplică”. </w:t>
            </w:r>
          </w:p>
        </w:tc>
      </w:tr>
    </w:tbl>
    <w:p w14:paraId="3F0B2FC5" w14:textId="3352426B" w:rsidR="001258BC" w:rsidRPr="00120EBA" w:rsidRDefault="001258BC" w:rsidP="00120EBA">
      <w:pPr>
        <w:pStyle w:val="Heading1"/>
      </w:pPr>
      <w:bookmarkStart w:id="83" w:name="_Toc154662500"/>
      <w:proofErr w:type="spellStart"/>
      <w:r w:rsidRPr="00120EBA">
        <w:t>Sectiunea</w:t>
      </w:r>
      <w:proofErr w:type="spellEnd"/>
      <w:r w:rsidRPr="00120EBA">
        <w:t>:</w:t>
      </w:r>
      <w:r w:rsidR="00A31B9D" w:rsidRPr="00120EBA">
        <w:t xml:space="preserve"> Buget - Dimensiunea egalității de gen</w:t>
      </w:r>
      <w:bookmarkEnd w:id="83"/>
      <w:r w:rsidR="00A31B9D" w:rsidRPr="00120EBA">
        <w:t xml:space="preserve"> </w:t>
      </w:r>
    </w:p>
    <w:tbl>
      <w:tblPr>
        <w:tblStyle w:val="TableGrid"/>
        <w:tblW w:w="0" w:type="auto"/>
        <w:tblInd w:w="-147" w:type="dxa"/>
        <w:tblLook w:val="04A0" w:firstRow="1" w:lastRow="0" w:firstColumn="1" w:lastColumn="0" w:noHBand="0" w:noVBand="1"/>
      </w:tblPr>
      <w:tblGrid>
        <w:gridCol w:w="9163"/>
      </w:tblGrid>
      <w:tr w:rsidR="00A31B9D" w:rsidRPr="00283046" w14:paraId="48BE3DD2" w14:textId="77777777" w:rsidTr="00EB265B">
        <w:tc>
          <w:tcPr>
            <w:tcW w:w="9163" w:type="dxa"/>
          </w:tcPr>
          <w:p w14:paraId="44C87552"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5DC98400" w14:textId="4120043C" w:rsidR="00500AA5" w:rsidRDefault="00B74072" w:rsidP="00B74072">
            <w:pPr>
              <w:rPr>
                <w:rFonts w:ascii="Trebuchet MS" w:hAnsi="Trebuchet MS"/>
                <w:sz w:val="24"/>
                <w:szCs w:val="24"/>
                <w:lang w:val="ro-RO"/>
              </w:rPr>
            </w:pPr>
            <w:r>
              <w:rPr>
                <w:rFonts w:ascii="Trebuchet MS" w:hAnsi="Trebuchet MS"/>
                <w:sz w:val="24"/>
                <w:szCs w:val="24"/>
                <w:lang w:val="ro-RO"/>
              </w:rPr>
              <w:t>În cadrul acestei secțiuni, se vor completa următoarele câmpuri:</w:t>
            </w:r>
          </w:p>
          <w:p w14:paraId="5C3CD3B4" w14:textId="77777777" w:rsidR="00B74072" w:rsidRPr="0044772D" w:rsidRDefault="00B74072" w:rsidP="00B74072">
            <w:pPr>
              <w:pStyle w:val="ListParagraph"/>
              <w:numPr>
                <w:ilvl w:val="0"/>
                <w:numId w:val="28"/>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488EA2F9" w14:textId="77777777" w:rsidR="00B74072" w:rsidRPr="0044772D" w:rsidRDefault="00B74072" w:rsidP="00B74072">
            <w:pPr>
              <w:pStyle w:val="ListParagraph"/>
              <w:numPr>
                <w:ilvl w:val="0"/>
                <w:numId w:val="28"/>
              </w:numPr>
              <w:rPr>
                <w:rFonts w:ascii="Trebuchet MS" w:hAnsi="Trebuchet MS"/>
                <w:sz w:val="24"/>
                <w:szCs w:val="24"/>
                <w:lang w:val="ro-RO"/>
              </w:rPr>
            </w:pPr>
            <w:r w:rsidRPr="0044772D">
              <w:rPr>
                <w:rFonts w:ascii="Trebuchet MS" w:hAnsi="Trebuchet MS"/>
                <w:sz w:val="24"/>
                <w:szCs w:val="24"/>
                <w:lang w:val="ro-RO"/>
              </w:rPr>
              <w:t>Fond UE: FEDR-Fondul European de Dezvoltare Regională</w:t>
            </w:r>
          </w:p>
          <w:p w14:paraId="0C01E57E" w14:textId="3D48DDF7" w:rsidR="00B74072" w:rsidRDefault="00B74072" w:rsidP="0076284B">
            <w:pPr>
              <w:pStyle w:val="ListParagraph"/>
              <w:numPr>
                <w:ilvl w:val="0"/>
                <w:numId w:val="28"/>
              </w:numPr>
              <w:jc w:val="both"/>
              <w:rPr>
                <w:rFonts w:ascii="Trebuchet MS" w:hAnsi="Trebuchet MS"/>
                <w:sz w:val="24"/>
                <w:szCs w:val="24"/>
                <w:lang w:val="ro-RO"/>
              </w:rPr>
            </w:pPr>
            <w:r w:rsidRPr="00B74072">
              <w:rPr>
                <w:rFonts w:ascii="Trebuchet MS" w:hAnsi="Trebuchet MS"/>
                <w:sz w:val="24"/>
                <w:szCs w:val="24"/>
                <w:lang w:val="ro-RO"/>
              </w:rPr>
              <w:lastRenderedPageBreak/>
              <w:t>Tip dimensiune a egalității de gen în cadrul FSE+, FEDR, FC și FTJ</w:t>
            </w:r>
            <w:r>
              <w:rPr>
                <w:rFonts w:ascii="Trebuchet MS" w:hAnsi="Trebuchet MS"/>
                <w:sz w:val="24"/>
                <w:szCs w:val="24"/>
                <w:lang w:val="ro-RO"/>
              </w:rPr>
              <w:t xml:space="preserve">: se va selecta din nomenclator o opțiune </w:t>
            </w:r>
          </w:p>
          <w:p w14:paraId="0674C535" w14:textId="03317D81" w:rsidR="00500AA5" w:rsidRPr="0076284B" w:rsidRDefault="0076284B" w:rsidP="0076284B">
            <w:pPr>
              <w:pStyle w:val="ListParagraph"/>
              <w:numPr>
                <w:ilvl w:val="0"/>
                <w:numId w:val="28"/>
              </w:numPr>
              <w:jc w:val="both"/>
              <w:rPr>
                <w:rFonts w:ascii="Trebuchet MS" w:hAnsi="Trebuchet MS"/>
                <w:sz w:val="24"/>
                <w:szCs w:val="24"/>
                <w:lang w:val="ro-RO"/>
              </w:rPr>
            </w:pPr>
            <w:r w:rsidRPr="0076284B">
              <w:rPr>
                <w:rFonts w:ascii="Trebuchet MS" w:hAnsi="Trebuchet MS"/>
                <w:sz w:val="24"/>
                <w:szCs w:val="24"/>
                <w:lang w:val="ro-RO"/>
              </w:rPr>
              <w:t>Buget eligibil</w:t>
            </w:r>
            <w:r>
              <w:rPr>
                <w:rFonts w:ascii="Trebuchet MS" w:hAnsi="Trebuchet MS"/>
                <w:sz w:val="24"/>
                <w:szCs w:val="24"/>
                <w:lang w:val="ro-RO"/>
              </w:rPr>
              <w:t>: se va completa cu valoarea totală eligibilă a proiectului</w:t>
            </w:r>
          </w:p>
        </w:tc>
      </w:tr>
    </w:tbl>
    <w:p w14:paraId="7AAA9879" w14:textId="4D38CB08" w:rsidR="001258BC" w:rsidRPr="00120EBA" w:rsidRDefault="001258BC" w:rsidP="00120EBA">
      <w:pPr>
        <w:pStyle w:val="Heading1"/>
      </w:pPr>
      <w:bookmarkStart w:id="84" w:name="_Toc154662501"/>
      <w:proofErr w:type="spellStart"/>
      <w:r w:rsidRPr="00120EBA">
        <w:lastRenderedPageBreak/>
        <w:t>Sectiunea</w:t>
      </w:r>
      <w:proofErr w:type="spellEnd"/>
      <w:r w:rsidRPr="00120EBA">
        <w:t>:</w:t>
      </w:r>
      <w:r w:rsidR="00A31B9D" w:rsidRPr="00120EBA">
        <w:t xml:space="preserve"> Buget - Strategii </w:t>
      </w:r>
      <w:proofErr w:type="spellStart"/>
      <w:r w:rsidR="00A31B9D" w:rsidRPr="00120EBA">
        <w:t>macroregionale</w:t>
      </w:r>
      <w:proofErr w:type="spellEnd"/>
      <w:r w:rsidR="00A31B9D" w:rsidRPr="00120EBA">
        <w:t xml:space="preserve"> si bazin maritim</w:t>
      </w:r>
      <w:bookmarkEnd w:id="84"/>
    </w:p>
    <w:tbl>
      <w:tblPr>
        <w:tblStyle w:val="TableGrid"/>
        <w:tblW w:w="0" w:type="auto"/>
        <w:tblInd w:w="-147" w:type="dxa"/>
        <w:tblLook w:val="04A0" w:firstRow="1" w:lastRow="0" w:firstColumn="1" w:lastColumn="0" w:noHBand="0" w:noVBand="1"/>
      </w:tblPr>
      <w:tblGrid>
        <w:gridCol w:w="9163"/>
      </w:tblGrid>
      <w:tr w:rsidR="00A31B9D" w:rsidRPr="00283046" w14:paraId="7EF58EC9" w14:textId="77777777" w:rsidTr="00EB265B">
        <w:tc>
          <w:tcPr>
            <w:tcW w:w="9163" w:type="dxa"/>
          </w:tcPr>
          <w:p w14:paraId="14B49E96"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10C8B5DD" w14:textId="3BE5CEC9" w:rsidR="0005676D" w:rsidRPr="00D62E2B" w:rsidRDefault="0005676D" w:rsidP="00D104A7">
            <w:pPr>
              <w:ind w:left="360"/>
              <w:rPr>
                <w:rFonts w:ascii="Trebuchet MS" w:hAnsi="Trebuchet MS"/>
                <w:b/>
                <w:bCs/>
                <w:sz w:val="24"/>
                <w:szCs w:val="24"/>
                <w:lang w:val="ro-RO"/>
              </w:rPr>
            </w:pPr>
            <w:r w:rsidRPr="00D62E2B">
              <w:rPr>
                <w:rFonts w:ascii="Trebuchet MS" w:hAnsi="Trebuchet MS"/>
                <w:b/>
                <w:bCs/>
                <w:color w:val="FF0000"/>
                <w:sz w:val="24"/>
                <w:szCs w:val="24"/>
                <w:lang w:val="ro-RO"/>
              </w:rPr>
              <w:t xml:space="preserve">Solicitanții </w:t>
            </w:r>
            <w:proofErr w:type="spellStart"/>
            <w:r w:rsidRPr="00D62E2B">
              <w:rPr>
                <w:rFonts w:ascii="Trebuchet MS" w:hAnsi="Trebuchet MS"/>
                <w:b/>
                <w:bCs/>
                <w:color w:val="FF0000"/>
                <w:sz w:val="24"/>
                <w:szCs w:val="24"/>
                <w:lang w:val="ro-RO"/>
              </w:rPr>
              <w:t>PoAT</w:t>
            </w:r>
            <w:proofErr w:type="spellEnd"/>
            <w:r w:rsidRPr="00D62E2B">
              <w:rPr>
                <w:rFonts w:ascii="Trebuchet MS" w:hAnsi="Trebuchet MS"/>
                <w:b/>
                <w:bCs/>
                <w:color w:val="FF0000"/>
                <w:sz w:val="24"/>
                <w:szCs w:val="24"/>
                <w:lang w:val="ro-RO"/>
              </w:rPr>
              <w:t xml:space="preserve"> nu vor completa această secțiune.</w:t>
            </w:r>
          </w:p>
        </w:tc>
      </w:tr>
    </w:tbl>
    <w:p w14:paraId="4BE013C4" w14:textId="09F24B05" w:rsidR="0091602C" w:rsidRPr="00120EBA" w:rsidRDefault="0091602C" w:rsidP="00120EBA">
      <w:pPr>
        <w:pStyle w:val="Heading1"/>
      </w:pPr>
      <w:bookmarkStart w:id="85" w:name="_Toc154662502"/>
      <w:proofErr w:type="spellStart"/>
      <w:r w:rsidRPr="00120EBA">
        <w:t>Sectiune</w:t>
      </w:r>
      <w:proofErr w:type="spellEnd"/>
      <w:r w:rsidRPr="00120EBA">
        <w:t>: Criterii evaluare ETF</w:t>
      </w:r>
      <w:bookmarkEnd w:id="85"/>
    </w:p>
    <w:tbl>
      <w:tblPr>
        <w:tblStyle w:val="TableGrid"/>
        <w:tblW w:w="0" w:type="auto"/>
        <w:tblInd w:w="137" w:type="dxa"/>
        <w:tblLook w:val="04A0" w:firstRow="1" w:lastRow="0" w:firstColumn="1" w:lastColumn="0" w:noHBand="0" w:noVBand="1"/>
      </w:tblPr>
      <w:tblGrid>
        <w:gridCol w:w="8879"/>
      </w:tblGrid>
      <w:tr w:rsidR="00581460" w:rsidRPr="00965A92" w14:paraId="69ED0872" w14:textId="75CF63D9" w:rsidTr="00F85428">
        <w:tc>
          <w:tcPr>
            <w:tcW w:w="8879" w:type="dxa"/>
          </w:tcPr>
          <w:p w14:paraId="51EBC57A" w14:textId="77777777" w:rsidR="0091602C" w:rsidRDefault="0091602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114046E9" w14:textId="368F550A" w:rsidR="00542070" w:rsidRPr="00D8454E" w:rsidRDefault="00542070" w:rsidP="0050200D">
            <w:pPr>
              <w:jc w:val="both"/>
              <w:rPr>
                <w:rFonts w:ascii="Trebuchet MS" w:hAnsi="Trebuchet MS"/>
                <w:sz w:val="24"/>
                <w:szCs w:val="24"/>
                <w:lang w:val="ro-RO"/>
              </w:rPr>
            </w:pPr>
            <w:r>
              <w:rPr>
                <w:rFonts w:ascii="Trebuchet MS" w:hAnsi="Trebuchet MS"/>
                <w:sz w:val="24"/>
                <w:szCs w:val="24"/>
                <w:lang w:val="ro-RO"/>
              </w:rPr>
              <w:t xml:space="preserve">In aceasta </w:t>
            </w:r>
            <w:proofErr w:type="spellStart"/>
            <w:r>
              <w:rPr>
                <w:rFonts w:ascii="Trebuchet MS" w:hAnsi="Trebuchet MS"/>
                <w:sz w:val="24"/>
                <w:szCs w:val="24"/>
                <w:lang w:val="ro-RO"/>
              </w:rPr>
              <w:t>sectiune</w:t>
            </w:r>
            <w:proofErr w:type="spellEnd"/>
            <w:r>
              <w:rPr>
                <w:rFonts w:ascii="Trebuchet MS" w:hAnsi="Trebuchet MS"/>
                <w:sz w:val="24"/>
                <w:szCs w:val="24"/>
                <w:lang w:val="ro-RO"/>
              </w:rPr>
              <w:t xml:space="preserve">, </w:t>
            </w:r>
            <w:proofErr w:type="spellStart"/>
            <w:r>
              <w:rPr>
                <w:rFonts w:ascii="Trebuchet MS" w:hAnsi="Trebuchet MS"/>
                <w:sz w:val="24"/>
                <w:szCs w:val="24"/>
                <w:lang w:val="ro-RO"/>
              </w:rPr>
              <w:t>solicitantii</w:t>
            </w:r>
            <w:proofErr w:type="spellEnd"/>
            <w:r>
              <w:rPr>
                <w:rFonts w:ascii="Trebuchet MS" w:hAnsi="Trebuchet MS"/>
                <w:sz w:val="24"/>
                <w:szCs w:val="24"/>
                <w:lang w:val="ro-RO"/>
              </w:rPr>
              <w:t xml:space="preserve"> vor completa </w:t>
            </w:r>
            <w:proofErr w:type="spellStart"/>
            <w:r>
              <w:rPr>
                <w:rFonts w:ascii="Trebuchet MS" w:hAnsi="Trebuchet MS"/>
                <w:sz w:val="24"/>
                <w:szCs w:val="24"/>
                <w:lang w:val="ro-RO"/>
              </w:rPr>
              <w:t>intrebarile</w:t>
            </w:r>
            <w:proofErr w:type="spellEnd"/>
            <w:r>
              <w:rPr>
                <w:rFonts w:ascii="Trebuchet MS" w:hAnsi="Trebuchet MS"/>
                <w:sz w:val="24"/>
                <w:szCs w:val="24"/>
                <w:lang w:val="ro-RO"/>
              </w:rPr>
              <w:t xml:space="preserve"> de autoevaluare, vor acorda </w:t>
            </w:r>
            <w:r w:rsidRPr="008B66D7">
              <w:rPr>
                <w:rFonts w:ascii="Trebuchet MS" w:hAnsi="Trebuchet MS"/>
                <w:sz w:val="24"/>
                <w:szCs w:val="24"/>
                <w:lang w:val="ro-RO"/>
              </w:rPr>
              <w:t>punctaj si vor explica acordarea acestui punctaj in coloana ”</w:t>
            </w:r>
            <w:proofErr w:type="spellStart"/>
            <w:r w:rsidRPr="008B66D7">
              <w:rPr>
                <w:rFonts w:ascii="Trebuchet MS" w:hAnsi="Trebuchet MS"/>
                <w:sz w:val="24"/>
                <w:szCs w:val="24"/>
                <w:lang w:val="ro-RO"/>
              </w:rPr>
              <w:t>Explicatie</w:t>
            </w:r>
            <w:proofErr w:type="spellEnd"/>
            <w:r w:rsidRPr="008B66D7">
              <w:rPr>
                <w:rFonts w:ascii="Trebuchet MS" w:hAnsi="Trebuchet MS"/>
                <w:sz w:val="24"/>
                <w:szCs w:val="24"/>
                <w:lang w:val="ro-RO"/>
              </w:rPr>
              <w:t>”</w:t>
            </w:r>
            <w:r w:rsidR="00F8159D" w:rsidRPr="008B66D7">
              <w:rPr>
                <w:rFonts w:ascii="Trebuchet MS" w:hAnsi="Trebuchet MS"/>
                <w:sz w:val="24"/>
                <w:szCs w:val="24"/>
                <w:lang w:val="ro-RO"/>
              </w:rPr>
              <w:t xml:space="preserve"> si vor </w:t>
            </w:r>
            <w:proofErr w:type="spellStart"/>
            <w:r w:rsidR="00F8159D" w:rsidRPr="008B66D7">
              <w:rPr>
                <w:rFonts w:ascii="Trebuchet MS" w:hAnsi="Trebuchet MS"/>
                <w:sz w:val="24"/>
                <w:szCs w:val="24"/>
                <w:lang w:val="ro-RO"/>
              </w:rPr>
              <w:t>atasa</w:t>
            </w:r>
            <w:proofErr w:type="spellEnd"/>
            <w:r w:rsidR="00F8159D" w:rsidRPr="008B66D7">
              <w:rPr>
                <w:rFonts w:ascii="Trebuchet MS" w:hAnsi="Trebuchet MS"/>
                <w:sz w:val="24"/>
                <w:szCs w:val="24"/>
                <w:lang w:val="ro-RO"/>
              </w:rPr>
              <w:t xml:space="preserve"> documentele necesare </w:t>
            </w:r>
            <w:proofErr w:type="spellStart"/>
            <w:r w:rsidR="00F8159D" w:rsidRPr="008B66D7">
              <w:rPr>
                <w:rFonts w:ascii="Trebuchet MS" w:hAnsi="Trebuchet MS"/>
                <w:sz w:val="24"/>
                <w:szCs w:val="24"/>
                <w:lang w:val="ro-RO"/>
              </w:rPr>
              <w:t>verificarii</w:t>
            </w:r>
            <w:proofErr w:type="spellEnd"/>
            <w:r w:rsidR="00F8159D" w:rsidRPr="008B66D7">
              <w:rPr>
                <w:rFonts w:ascii="Trebuchet MS" w:hAnsi="Trebuchet MS"/>
                <w:sz w:val="24"/>
                <w:szCs w:val="24"/>
                <w:lang w:val="ro-RO"/>
              </w:rPr>
              <w:t xml:space="preserve"> corectitudinii celor selectate.</w:t>
            </w:r>
            <w:r w:rsidRPr="008B66D7">
              <w:rPr>
                <w:rFonts w:ascii="Trebuchet MS" w:hAnsi="Trebuchet MS"/>
                <w:sz w:val="24"/>
                <w:szCs w:val="24"/>
                <w:lang w:val="ro-RO"/>
              </w:rPr>
              <w:t xml:space="preserve"> (3.500 caractere).</w:t>
            </w:r>
            <w:r>
              <w:rPr>
                <w:rFonts w:ascii="Trebuchet MS" w:hAnsi="Trebuchet MS"/>
                <w:sz w:val="24"/>
                <w:szCs w:val="24"/>
                <w:lang w:val="ro-RO"/>
              </w:rPr>
              <w:t xml:space="preserve"> </w:t>
            </w:r>
          </w:p>
        </w:tc>
      </w:tr>
    </w:tbl>
    <w:p w14:paraId="1D0E2621" w14:textId="1280A63E" w:rsidR="0091602C" w:rsidRPr="00120EBA" w:rsidRDefault="0091602C" w:rsidP="00120EBA">
      <w:pPr>
        <w:pStyle w:val="Heading1"/>
      </w:pPr>
      <w:bookmarkStart w:id="86" w:name="_Toc154662503"/>
      <w:proofErr w:type="spellStart"/>
      <w:r w:rsidRPr="00120EBA">
        <w:t>Sectiunea</w:t>
      </w:r>
      <w:proofErr w:type="spellEnd"/>
      <w:r w:rsidRPr="00120EBA">
        <w:t xml:space="preserve">: </w:t>
      </w:r>
      <w:proofErr w:type="spellStart"/>
      <w:r w:rsidRPr="00120EBA">
        <w:t>Declaratia</w:t>
      </w:r>
      <w:proofErr w:type="spellEnd"/>
      <w:r w:rsidRPr="00120EBA">
        <w:t xml:space="preserve"> unica</w:t>
      </w:r>
      <w:bookmarkEnd w:id="86"/>
    </w:p>
    <w:tbl>
      <w:tblPr>
        <w:tblStyle w:val="TableGrid"/>
        <w:tblW w:w="0" w:type="auto"/>
        <w:tblInd w:w="137" w:type="dxa"/>
        <w:tblLook w:val="04A0" w:firstRow="1" w:lastRow="0" w:firstColumn="1" w:lastColumn="0" w:noHBand="0" w:noVBand="1"/>
      </w:tblPr>
      <w:tblGrid>
        <w:gridCol w:w="8879"/>
      </w:tblGrid>
      <w:tr w:rsidR="00581460" w:rsidRPr="008F394B" w14:paraId="2714EF5A" w14:textId="2FCA9F8F" w:rsidTr="00F85428">
        <w:tc>
          <w:tcPr>
            <w:tcW w:w="8879" w:type="dxa"/>
          </w:tcPr>
          <w:p w14:paraId="049F6F38" w14:textId="77777777" w:rsidR="0091602C" w:rsidRPr="0050200D" w:rsidRDefault="0091602C" w:rsidP="00D104A7">
            <w:pPr>
              <w:ind w:left="360"/>
              <w:rPr>
                <w:rFonts w:ascii="Trebuchet MS" w:hAnsi="Trebuchet MS"/>
                <w:sz w:val="24"/>
                <w:szCs w:val="24"/>
                <w:lang w:val="ro-RO"/>
              </w:rPr>
            </w:pPr>
            <w:proofErr w:type="spellStart"/>
            <w:r w:rsidRPr="0050200D">
              <w:rPr>
                <w:rFonts w:ascii="Trebuchet MS" w:hAnsi="Trebuchet MS"/>
                <w:sz w:val="24"/>
                <w:szCs w:val="24"/>
                <w:lang w:val="ro-RO"/>
              </w:rPr>
              <w:t>Sectiune</w:t>
            </w:r>
            <w:proofErr w:type="spellEnd"/>
            <w:r w:rsidRPr="0050200D">
              <w:rPr>
                <w:rFonts w:ascii="Trebuchet MS" w:hAnsi="Trebuchet MS"/>
                <w:sz w:val="24"/>
                <w:szCs w:val="24"/>
                <w:lang w:val="ro-RO"/>
              </w:rPr>
              <w:t xml:space="preserve"> obligatorie</w:t>
            </w:r>
          </w:p>
          <w:p w14:paraId="223388D9" w14:textId="77777777" w:rsidR="00CF6553" w:rsidRPr="008F394B" w:rsidRDefault="00CF6553" w:rsidP="00CF6553">
            <w:pPr>
              <w:jc w:val="both"/>
              <w:rPr>
                <w:rFonts w:ascii="Trebuchet MS" w:hAnsi="Trebuchet MS"/>
                <w:color w:val="000000"/>
                <w:sz w:val="23"/>
                <w:szCs w:val="23"/>
                <w:shd w:val="clear" w:color="auto" w:fill="FFFFFF"/>
                <w:lang w:val="ro-RO"/>
              </w:rPr>
            </w:pPr>
            <w:r w:rsidRPr="008F394B">
              <w:rPr>
                <w:rFonts w:ascii="Trebuchet MS" w:hAnsi="Trebuchet MS"/>
                <w:color w:val="000000"/>
                <w:sz w:val="23"/>
                <w:szCs w:val="23"/>
                <w:shd w:val="clear" w:color="auto" w:fill="FFFFFF"/>
                <w:lang w:val="ro-RO"/>
              </w:rPr>
              <w:t>La cererea de finanțare solicitantul anexează declarația unică prin care solicitantul confirmă îndeplinirea condițiilor de eligibilitate și a cerințelor de conformitate administrativă.</w:t>
            </w:r>
          </w:p>
          <w:p w14:paraId="21D6CDFD" w14:textId="77777777" w:rsidR="008D1EDB" w:rsidRPr="008F394B" w:rsidRDefault="008D1EDB" w:rsidP="00CF6553">
            <w:pPr>
              <w:jc w:val="both"/>
              <w:rPr>
                <w:rFonts w:ascii="Trebuchet MS" w:hAnsi="Trebuchet MS"/>
                <w:color w:val="000000"/>
                <w:sz w:val="23"/>
                <w:szCs w:val="23"/>
                <w:shd w:val="clear" w:color="auto" w:fill="FFFFFF"/>
                <w:lang w:val="ro-RO"/>
              </w:rPr>
            </w:pPr>
          </w:p>
          <w:p w14:paraId="152427BB" w14:textId="5A6B6566" w:rsidR="008D1EDB" w:rsidRPr="00D8454E" w:rsidRDefault="008D1EDB" w:rsidP="0050200D">
            <w:pPr>
              <w:jc w:val="both"/>
              <w:rPr>
                <w:rFonts w:ascii="Trebuchet MS" w:hAnsi="Trebuchet MS"/>
                <w:sz w:val="24"/>
                <w:szCs w:val="24"/>
                <w:lang w:val="ro-RO"/>
              </w:rPr>
            </w:pPr>
            <w:r w:rsidRPr="00E00AAF">
              <w:rPr>
                <w:rFonts w:ascii="Trebuchet MS" w:hAnsi="Trebuchet MS"/>
                <w:b/>
                <w:bCs/>
                <w:color w:val="FF0000"/>
                <w:sz w:val="23"/>
                <w:szCs w:val="23"/>
                <w:shd w:val="clear" w:color="auto" w:fill="FFFFFF"/>
                <w:lang w:val="ro-RO"/>
                <w:rPrChange w:id="87" w:author="Anda Gabriela Popescu" w:date="2023-12-29T10:03:00Z">
                  <w:rPr>
                    <w:rFonts w:ascii="Trebuchet MS" w:hAnsi="Trebuchet MS"/>
                    <w:b/>
                    <w:bCs/>
                    <w:color w:val="000000"/>
                    <w:sz w:val="23"/>
                    <w:szCs w:val="23"/>
                    <w:shd w:val="clear" w:color="auto" w:fill="FFFFFF"/>
                    <w:lang w:val="ro-RO"/>
                  </w:rPr>
                </w:rPrChange>
              </w:rPr>
              <w:t>ATENTIE</w:t>
            </w:r>
            <w:r w:rsidRPr="00E00AAF">
              <w:rPr>
                <w:rFonts w:ascii="Trebuchet MS" w:hAnsi="Trebuchet MS"/>
                <w:color w:val="FF0000"/>
                <w:sz w:val="23"/>
                <w:szCs w:val="23"/>
                <w:shd w:val="clear" w:color="auto" w:fill="FFFFFF"/>
                <w:lang w:val="ro-RO"/>
                <w:rPrChange w:id="88" w:author="Anda Gabriela Popescu" w:date="2023-12-29T10:03:00Z">
                  <w:rPr>
                    <w:rFonts w:ascii="Trebuchet MS" w:hAnsi="Trebuchet MS"/>
                    <w:color w:val="000000"/>
                    <w:sz w:val="23"/>
                    <w:szCs w:val="23"/>
                    <w:shd w:val="clear" w:color="auto" w:fill="FFFFFF"/>
                    <w:lang w:val="ro-RO"/>
                  </w:rPr>
                </w:rPrChange>
              </w:rPr>
              <w:t xml:space="preserve">! </w:t>
            </w:r>
            <w:r w:rsidRPr="008F394B">
              <w:rPr>
                <w:rFonts w:ascii="Trebuchet MS" w:hAnsi="Trebuchet MS"/>
                <w:color w:val="000000"/>
                <w:sz w:val="23"/>
                <w:szCs w:val="23"/>
                <w:shd w:val="clear" w:color="auto" w:fill="FFFFFF"/>
                <w:lang w:val="ro-RO"/>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67F496F0" w14:textId="4A867BC6" w:rsidR="003D758D" w:rsidRPr="00120EBA" w:rsidRDefault="003D758D" w:rsidP="00120EBA">
      <w:pPr>
        <w:pStyle w:val="Heading1"/>
      </w:pPr>
      <w:bookmarkStart w:id="89" w:name="_Toc154662504"/>
      <w:proofErr w:type="spellStart"/>
      <w:r w:rsidRPr="00120EBA">
        <w:t>Sectiunea</w:t>
      </w:r>
      <w:proofErr w:type="spellEnd"/>
      <w:r w:rsidRPr="00120EBA">
        <w:t xml:space="preserve">: Graficul de depunere a cererilor de </w:t>
      </w:r>
      <w:proofErr w:type="spellStart"/>
      <w:r w:rsidRPr="00120EBA">
        <w:t>prefinanțare</w:t>
      </w:r>
      <w:proofErr w:type="spellEnd"/>
      <w:r w:rsidRPr="00120EBA">
        <w:t>/ plată/ rambursare</w:t>
      </w:r>
      <w:bookmarkEnd w:id="89"/>
      <w:r w:rsidRPr="00120EBA">
        <w:t xml:space="preserve">  </w:t>
      </w:r>
    </w:p>
    <w:p w14:paraId="723C5A02" w14:textId="0B3D34AC" w:rsidR="003D758D" w:rsidRPr="007537FC" w:rsidRDefault="003D758D" w:rsidP="00733468">
      <w:pPr>
        <w:pBdr>
          <w:top w:val="single" w:sz="4" w:space="1" w:color="auto"/>
          <w:left w:val="single" w:sz="4" w:space="4" w:color="auto"/>
          <w:bottom w:val="single" w:sz="4" w:space="1" w:color="auto"/>
          <w:right w:val="single" w:sz="4" w:space="4" w:color="auto"/>
        </w:pBdr>
        <w:ind w:left="360"/>
        <w:jc w:val="both"/>
        <w:rPr>
          <w:rFonts w:ascii="Trebuchet MS" w:hAnsi="Trebuchet MS"/>
          <w:color w:val="C00000"/>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939EE" w:rsidRPr="00D8454E">
        <w:rPr>
          <w:rFonts w:ascii="Trebuchet MS" w:hAnsi="Trebuchet MS"/>
          <w:sz w:val="24"/>
          <w:szCs w:val="24"/>
          <w:lang w:val="ro-RO"/>
        </w:rPr>
        <w:t xml:space="preserve"> – se </w:t>
      </w:r>
      <w:proofErr w:type="spellStart"/>
      <w:r w:rsidR="00E939EE" w:rsidRPr="007537FC">
        <w:rPr>
          <w:rFonts w:ascii="Trebuchet MS" w:hAnsi="Trebuchet MS"/>
          <w:color w:val="C00000"/>
          <w:sz w:val="24"/>
          <w:szCs w:val="24"/>
          <w:lang w:val="ro-RO"/>
        </w:rPr>
        <w:t>completeaza</w:t>
      </w:r>
      <w:proofErr w:type="spellEnd"/>
      <w:r w:rsidR="00E939EE" w:rsidRPr="007537FC">
        <w:rPr>
          <w:rFonts w:ascii="Trebuchet MS" w:hAnsi="Trebuchet MS"/>
          <w:color w:val="C00000"/>
          <w:sz w:val="24"/>
          <w:szCs w:val="24"/>
          <w:lang w:val="ro-RO"/>
        </w:rPr>
        <w:t xml:space="preserve"> in etapa de</w:t>
      </w:r>
      <w:r w:rsidR="00733468">
        <w:rPr>
          <w:rFonts w:ascii="Trebuchet MS" w:hAnsi="Trebuchet MS"/>
          <w:color w:val="C00000"/>
          <w:sz w:val="24"/>
          <w:szCs w:val="24"/>
          <w:lang w:val="ro-RO"/>
        </w:rPr>
        <w:t xml:space="preserve"> </w:t>
      </w:r>
      <w:r w:rsidR="00E939EE" w:rsidRPr="007537FC">
        <w:rPr>
          <w:rFonts w:ascii="Trebuchet MS" w:hAnsi="Trebuchet MS"/>
          <w:color w:val="C00000"/>
          <w:sz w:val="24"/>
          <w:szCs w:val="24"/>
          <w:lang w:val="ro-RO"/>
        </w:rPr>
        <w:t>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 xml:space="preserve">tare </w:t>
      </w:r>
    </w:p>
    <w:p w14:paraId="4A2360B0" w14:textId="1348B115" w:rsidR="0091602C" w:rsidRPr="00120EBA" w:rsidRDefault="008931F3" w:rsidP="00120EBA">
      <w:pPr>
        <w:pStyle w:val="Heading1"/>
      </w:pPr>
      <w:bookmarkStart w:id="90" w:name="_Toc154662505"/>
      <w:proofErr w:type="spellStart"/>
      <w:r w:rsidRPr="00120EBA">
        <w:t>Sectiunea</w:t>
      </w:r>
      <w:proofErr w:type="spellEnd"/>
      <w:r w:rsidRPr="00120EBA">
        <w:t xml:space="preserve">: </w:t>
      </w:r>
      <w:r w:rsidR="00D11F83" w:rsidRPr="00120EBA">
        <w:t>Alte informații</w:t>
      </w:r>
      <w:bookmarkEnd w:id="90"/>
    </w:p>
    <w:p w14:paraId="245FB184" w14:textId="77777777" w:rsidR="008931F3" w:rsidRPr="00D8454E" w:rsidRDefault="008931F3" w:rsidP="00100CBE">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5CAC5C6" w14:textId="2AFBE6A0" w:rsidR="00D11F83" w:rsidRPr="00120EBA" w:rsidRDefault="00D11F83" w:rsidP="00120EBA">
      <w:pPr>
        <w:pStyle w:val="Heading1"/>
      </w:pPr>
      <w:bookmarkStart w:id="91" w:name="_Toc154662506"/>
      <w:r w:rsidRPr="00120EBA">
        <w:t>Anexele cererii de finanțare</w:t>
      </w:r>
      <w:bookmarkEnd w:id="91"/>
    </w:p>
    <w:p w14:paraId="0F120490" w14:textId="610FBDD2" w:rsidR="00D11F83" w:rsidRPr="00D8454E" w:rsidRDefault="00D11F83" w:rsidP="00D11F83">
      <w:pPr>
        <w:pBdr>
          <w:top w:val="single" w:sz="4" w:space="1" w:color="auto"/>
          <w:left w:val="single" w:sz="4" w:space="4"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120EBA">
      <w:footerReference w:type="default" r:id="rId13"/>
      <w:pgSz w:w="11906" w:h="16838"/>
      <w:pgMar w:top="993" w:right="1133" w:bottom="709" w:left="1276"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A5B61" w14:textId="77777777" w:rsidR="00890B3E" w:rsidRDefault="00890B3E" w:rsidP="00BE5C0B">
      <w:pPr>
        <w:spacing w:after="0" w:line="240" w:lineRule="auto"/>
      </w:pPr>
      <w:r>
        <w:separator/>
      </w:r>
    </w:p>
  </w:endnote>
  <w:endnote w:type="continuationSeparator" w:id="0">
    <w:p w14:paraId="2E07AEFC" w14:textId="77777777" w:rsidR="00890B3E" w:rsidRDefault="00890B3E"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8382349"/>
      <w:docPartObj>
        <w:docPartGallery w:val="Page Numbers (Bottom of Page)"/>
        <w:docPartUnique/>
      </w:docPartObj>
    </w:sdtPr>
    <w:sdtEndPr>
      <w:rPr>
        <w:noProof/>
      </w:rPr>
    </w:sdtEndPr>
    <w:sdtContent>
      <w:p w14:paraId="586E441D" w14:textId="1079A375" w:rsidR="00F85428" w:rsidRDefault="00F85428">
        <w:pPr>
          <w:pStyle w:val="Footer"/>
          <w:jc w:val="right"/>
        </w:pPr>
        <w:r>
          <w:fldChar w:fldCharType="begin"/>
        </w:r>
        <w:r>
          <w:instrText xml:space="preserve"> PAGE   \* MERGEFORMAT </w:instrText>
        </w:r>
        <w:r>
          <w:fldChar w:fldCharType="separate"/>
        </w:r>
        <w:r w:rsidR="00222C80">
          <w:rPr>
            <w:noProof/>
          </w:rPr>
          <w:t>11</w:t>
        </w:r>
        <w:r>
          <w:rPr>
            <w:noProof/>
          </w:rPr>
          <w:fldChar w:fldCharType="end"/>
        </w:r>
      </w:p>
    </w:sdtContent>
  </w:sdt>
  <w:p w14:paraId="027486BD" w14:textId="77777777" w:rsidR="00F85428" w:rsidRDefault="00F85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4AD0F" w14:textId="77777777" w:rsidR="00890B3E" w:rsidRDefault="00890B3E" w:rsidP="00BE5C0B">
      <w:pPr>
        <w:spacing w:after="0" w:line="240" w:lineRule="auto"/>
      </w:pPr>
      <w:r>
        <w:separator/>
      </w:r>
    </w:p>
  </w:footnote>
  <w:footnote w:type="continuationSeparator" w:id="0">
    <w:p w14:paraId="4AA786F9" w14:textId="77777777" w:rsidR="00890B3E" w:rsidRDefault="00890B3E" w:rsidP="00BE5C0B">
      <w:pPr>
        <w:spacing w:after="0" w:line="240" w:lineRule="auto"/>
      </w:pPr>
      <w:r>
        <w:continuationSeparator/>
      </w:r>
    </w:p>
  </w:footnote>
  <w:footnote w:id="1">
    <w:p w14:paraId="3659CEEA" w14:textId="77777777" w:rsidR="00FD72E5" w:rsidRPr="007B597B" w:rsidRDefault="00FD72E5" w:rsidP="00FD72E5">
      <w:pPr>
        <w:pStyle w:val="FootnoteText"/>
        <w:jc w:val="both"/>
        <w:rPr>
          <w:sz w:val="16"/>
          <w:szCs w:val="16"/>
        </w:rPr>
      </w:pPr>
      <w:r>
        <w:rPr>
          <w:rStyle w:val="FootnoteReference"/>
        </w:rPr>
        <w:footnoteRef/>
      </w:r>
      <w:r>
        <w:t xml:space="preserve"> </w:t>
      </w:r>
      <w:r w:rsidRPr="007B597B">
        <w:rPr>
          <w:sz w:val="16"/>
          <w:szCs w:val="16"/>
        </w:rPr>
        <w:t>(a) o Europă mai competitivă și mai inteligentă, prin promovarea unei transformări economice inovatoare și inteligente și a conectivității TIC regionale;</w:t>
      </w:r>
    </w:p>
    <w:p w14:paraId="2E63AB1E" w14:textId="77777777" w:rsidR="00FD72E5" w:rsidRPr="007B597B" w:rsidRDefault="00FD72E5" w:rsidP="00FD72E5">
      <w:pPr>
        <w:pStyle w:val="FootnoteText"/>
        <w:jc w:val="both"/>
        <w:rPr>
          <w:sz w:val="16"/>
          <w:szCs w:val="16"/>
        </w:rPr>
      </w:pPr>
      <w:r w:rsidRPr="007B597B">
        <w:rPr>
          <w:sz w:val="16"/>
          <w:szCs w:val="16"/>
        </w:rPr>
        <w:t>(b)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40A87C02" w14:textId="77777777" w:rsidR="00FD72E5" w:rsidRPr="007B597B" w:rsidRDefault="00FD72E5" w:rsidP="00FD72E5">
      <w:pPr>
        <w:pStyle w:val="FootnoteText"/>
        <w:jc w:val="both"/>
        <w:rPr>
          <w:sz w:val="16"/>
          <w:szCs w:val="16"/>
        </w:rPr>
      </w:pPr>
      <w:r w:rsidRPr="007B597B">
        <w:rPr>
          <w:sz w:val="16"/>
          <w:szCs w:val="16"/>
        </w:rPr>
        <w:t>(c) o Europă mai conectată prin dezvoltarea mobilității;</w:t>
      </w:r>
    </w:p>
    <w:p w14:paraId="1AAA37F7" w14:textId="77777777" w:rsidR="00FD72E5" w:rsidRPr="007B597B" w:rsidRDefault="00FD72E5" w:rsidP="00FD72E5">
      <w:pPr>
        <w:pStyle w:val="FootnoteText"/>
        <w:jc w:val="both"/>
        <w:rPr>
          <w:sz w:val="16"/>
          <w:szCs w:val="16"/>
        </w:rPr>
      </w:pPr>
      <w:r w:rsidRPr="007B597B">
        <w:rPr>
          <w:sz w:val="16"/>
          <w:szCs w:val="16"/>
        </w:rPr>
        <w:t>(d) o Europă mai socială și mai favorabilă incluziunii, prin implementarea Pilonului european al drepturilor sociale;</w:t>
      </w:r>
    </w:p>
    <w:p w14:paraId="0F31AD0A" w14:textId="77777777" w:rsidR="00FD72E5" w:rsidRDefault="00FD72E5" w:rsidP="00FD72E5">
      <w:pPr>
        <w:pStyle w:val="FootnoteText"/>
        <w:jc w:val="both"/>
      </w:pPr>
      <w:r w:rsidRPr="007B597B">
        <w:rPr>
          <w:sz w:val="16"/>
          <w:szCs w:val="16"/>
        </w:rPr>
        <w:t>(e) o Europă mai aproape de cetățeni, prin promovarea dezvoltării durabile și integrate a tuturor tipurilor de teritorii și de inițiative locale.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1BA84550"/>
    <w:multiLevelType w:val="hybridMultilevel"/>
    <w:tmpl w:val="C1AEE8C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EC1A6F"/>
    <w:multiLevelType w:val="multilevel"/>
    <w:tmpl w:val="2CC613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7709D3"/>
    <w:multiLevelType w:val="hybridMultilevel"/>
    <w:tmpl w:val="395609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FF0390"/>
    <w:multiLevelType w:val="hybridMultilevel"/>
    <w:tmpl w:val="B2865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2"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04A1DEE"/>
    <w:multiLevelType w:val="hybridMultilevel"/>
    <w:tmpl w:val="DF7655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1869940">
    <w:abstractNumId w:val="17"/>
  </w:num>
  <w:num w:numId="2" w16cid:durableId="367873026">
    <w:abstractNumId w:val="23"/>
  </w:num>
  <w:num w:numId="3" w16cid:durableId="723792073">
    <w:abstractNumId w:val="25"/>
  </w:num>
  <w:num w:numId="4" w16cid:durableId="2007129435">
    <w:abstractNumId w:val="8"/>
  </w:num>
  <w:num w:numId="5" w16cid:durableId="1345399312">
    <w:abstractNumId w:val="20"/>
  </w:num>
  <w:num w:numId="6" w16cid:durableId="96675560">
    <w:abstractNumId w:val="2"/>
  </w:num>
  <w:num w:numId="7" w16cid:durableId="798113619">
    <w:abstractNumId w:val="19"/>
  </w:num>
  <w:num w:numId="8" w16cid:durableId="421343978">
    <w:abstractNumId w:val="0"/>
  </w:num>
  <w:num w:numId="9" w16cid:durableId="898128015">
    <w:abstractNumId w:val="14"/>
  </w:num>
  <w:num w:numId="10" w16cid:durableId="1867407092">
    <w:abstractNumId w:val="6"/>
  </w:num>
  <w:num w:numId="11" w16cid:durableId="1501459093">
    <w:abstractNumId w:val="5"/>
  </w:num>
  <w:num w:numId="12" w16cid:durableId="1691443898">
    <w:abstractNumId w:val="21"/>
  </w:num>
  <w:num w:numId="13" w16cid:durableId="1378773265">
    <w:abstractNumId w:val="18"/>
  </w:num>
  <w:num w:numId="14" w16cid:durableId="1743873279">
    <w:abstractNumId w:val="16"/>
  </w:num>
  <w:num w:numId="15" w16cid:durableId="1297491514">
    <w:abstractNumId w:val="7"/>
  </w:num>
  <w:num w:numId="16" w16cid:durableId="1360856218">
    <w:abstractNumId w:val="4"/>
  </w:num>
  <w:num w:numId="17" w16cid:durableId="803162539">
    <w:abstractNumId w:val="27"/>
  </w:num>
  <w:num w:numId="18" w16cid:durableId="1225221447">
    <w:abstractNumId w:val="3"/>
  </w:num>
  <w:num w:numId="19" w16cid:durableId="478574171">
    <w:abstractNumId w:val="13"/>
  </w:num>
  <w:num w:numId="20" w16cid:durableId="53428609">
    <w:abstractNumId w:val="11"/>
  </w:num>
  <w:num w:numId="21" w16cid:durableId="1428162295">
    <w:abstractNumId w:val="24"/>
  </w:num>
  <w:num w:numId="22" w16cid:durableId="383211642">
    <w:abstractNumId w:val="1"/>
  </w:num>
  <w:num w:numId="23" w16cid:durableId="2041081675">
    <w:abstractNumId w:val="22"/>
  </w:num>
  <w:num w:numId="24" w16cid:durableId="1300765929">
    <w:abstractNumId w:val="15"/>
  </w:num>
  <w:num w:numId="25" w16cid:durableId="1470367670">
    <w:abstractNumId w:val="9"/>
  </w:num>
  <w:num w:numId="26" w16cid:durableId="860046695">
    <w:abstractNumId w:val="12"/>
  </w:num>
  <w:num w:numId="27" w16cid:durableId="856580333">
    <w:abstractNumId w:val="10"/>
  </w:num>
  <w:num w:numId="28" w16cid:durableId="1306423993">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a Gabriela Popescu">
    <w15:presenceInfo w15:providerId="AD" w15:userId="S-1-5-21-1335690349-1632514493-598330653-3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13CD1"/>
    <w:rsid w:val="000211F2"/>
    <w:rsid w:val="00025ADB"/>
    <w:rsid w:val="000452FB"/>
    <w:rsid w:val="00053033"/>
    <w:rsid w:val="000534AD"/>
    <w:rsid w:val="0005676D"/>
    <w:rsid w:val="000730E1"/>
    <w:rsid w:val="00073689"/>
    <w:rsid w:val="00073DFB"/>
    <w:rsid w:val="00075242"/>
    <w:rsid w:val="00076017"/>
    <w:rsid w:val="000A44CD"/>
    <w:rsid w:val="000A4E16"/>
    <w:rsid w:val="000A7378"/>
    <w:rsid w:val="000A7EFC"/>
    <w:rsid w:val="000C5409"/>
    <w:rsid w:val="000C5DA0"/>
    <w:rsid w:val="000E3599"/>
    <w:rsid w:val="000E6032"/>
    <w:rsid w:val="000E6E46"/>
    <w:rsid w:val="000F40A7"/>
    <w:rsid w:val="00100CBE"/>
    <w:rsid w:val="001040FF"/>
    <w:rsid w:val="0010536D"/>
    <w:rsid w:val="00110F73"/>
    <w:rsid w:val="00111EA5"/>
    <w:rsid w:val="00112A1C"/>
    <w:rsid w:val="00114D5F"/>
    <w:rsid w:val="00120EBA"/>
    <w:rsid w:val="001226F4"/>
    <w:rsid w:val="001258BC"/>
    <w:rsid w:val="0012592C"/>
    <w:rsid w:val="00125942"/>
    <w:rsid w:val="001273A9"/>
    <w:rsid w:val="001503E3"/>
    <w:rsid w:val="00153E32"/>
    <w:rsid w:val="00161442"/>
    <w:rsid w:val="001638A6"/>
    <w:rsid w:val="00173F64"/>
    <w:rsid w:val="00181519"/>
    <w:rsid w:val="00182A6C"/>
    <w:rsid w:val="0018656A"/>
    <w:rsid w:val="001A79D9"/>
    <w:rsid w:val="001A7C4F"/>
    <w:rsid w:val="001B08F0"/>
    <w:rsid w:val="001D0D3A"/>
    <w:rsid w:val="001D49BF"/>
    <w:rsid w:val="001E7D1F"/>
    <w:rsid w:val="001F3D35"/>
    <w:rsid w:val="001F492A"/>
    <w:rsid w:val="00203BAD"/>
    <w:rsid w:val="00220061"/>
    <w:rsid w:val="00222C35"/>
    <w:rsid w:val="00222C80"/>
    <w:rsid w:val="00223C90"/>
    <w:rsid w:val="00226A52"/>
    <w:rsid w:val="00231ABA"/>
    <w:rsid w:val="00233DE7"/>
    <w:rsid w:val="002475B7"/>
    <w:rsid w:val="00247EF6"/>
    <w:rsid w:val="002535D9"/>
    <w:rsid w:val="00253622"/>
    <w:rsid w:val="00254738"/>
    <w:rsid w:val="00257851"/>
    <w:rsid w:val="0026466F"/>
    <w:rsid w:val="00264ED6"/>
    <w:rsid w:val="00267F4F"/>
    <w:rsid w:val="00271B78"/>
    <w:rsid w:val="00283046"/>
    <w:rsid w:val="0029038C"/>
    <w:rsid w:val="002A1DE0"/>
    <w:rsid w:val="002A6487"/>
    <w:rsid w:val="002B202D"/>
    <w:rsid w:val="002B3817"/>
    <w:rsid w:val="002B65D3"/>
    <w:rsid w:val="002C457C"/>
    <w:rsid w:val="002C5D04"/>
    <w:rsid w:val="002D4BB6"/>
    <w:rsid w:val="002E14CD"/>
    <w:rsid w:val="002E1A5B"/>
    <w:rsid w:val="002E31EF"/>
    <w:rsid w:val="002F4C45"/>
    <w:rsid w:val="003052C6"/>
    <w:rsid w:val="00317577"/>
    <w:rsid w:val="00323644"/>
    <w:rsid w:val="00323FE4"/>
    <w:rsid w:val="00340303"/>
    <w:rsid w:val="00361674"/>
    <w:rsid w:val="00364947"/>
    <w:rsid w:val="00377E43"/>
    <w:rsid w:val="00382807"/>
    <w:rsid w:val="003841F0"/>
    <w:rsid w:val="00392710"/>
    <w:rsid w:val="00396850"/>
    <w:rsid w:val="00396DAC"/>
    <w:rsid w:val="003D3BF8"/>
    <w:rsid w:val="003D73C4"/>
    <w:rsid w:val="003D758D"/>
    <w:rsid w:val="003E49B5"/>
    <w:rsid w:val="003E597F"/>
    <w:rsid w:val="004053F8"/>
    <w:rsid w:val="00416238"/>
    <w:rsid w:val="00420DFB"/>
    <w:rsid w:val="00421378"/>
    <w:rsid w:val="00426EE8"/>
    <w:rsid w:val="004451C5"/>
    <w:rsid w:val="0044772D"/>
    <w:rsid w:val="00450285"/>
    <w:rsid w:val="00456608"/>
    <w:rsid w:val="004618E1"/>
    <w:rsid w:val="00462701"/>
    <w:rsid w:val="00471DD1"/>
    <w:rsid w:val="0049509B"/>
    <w:rsid w:val="004A5D74"/>
    <w:rsid w:val="004A6D71"/>
    <w:rsid w:val="004B2D4F"/>
    <w:rsid w:val="004B5E2F"/>
    <w:rsid w:val="004C149E"/>
    <w:rsid w:val="004D22F6"/>
    <w:rsid w:val="004D403A"/>
    <w:rsid w:val="004F5CA6"/>
    <w:rsid w:val="004F6688"/>
    <w:rsid w:val="00500AA5"/>
    <w:rsid w:val="0050200D"/>
    <w:rsid w:val="00512BF6"/>
    <w:rsid w:val="00516DE2"/>
    <w:rsid w:val="00517BA4"/>
    <w:rsid w:val="00522103"/>
    <w:rsid w:val="00530EFE"/>
    <w:rsid w:val="00535C9A"/>
    <w:rsid w:val="00542070"/>
    <w:rsid w:val="00546B5E"/>
    <w:rsid w:val="00546CFD"/>
    <w:rsid w:val="005477B0"/>
    <w:rsid w:val="00552B99"/>
    <w:rsid w:val="0055447B"/>
    <w:rsid w:val="00565A9E"/>
    <w:rsid w:val="00570100"/>
    <w:rsid w:val="005761B4"/>
    <w:rsid w:val="00581460"/>
    <w:rsid w:val="0058341E"/>
    <w:rsid w:val="0058477C"/>
    <w:rsid w:val="005966B1"/>
    <w:rsid w:val="005A27AA"/>
    <w:rsid w:val="005A7C01"/>
    <w:rsid w:val="005B4919"/>
    <w:rsid w:val="005C7F03"/>
    <w:rsid w:val="005D639E"/>
    <w:rsid w:val="005E4211"/>
    <w:rsid w:val="00624B30"/>
    <w:rsid w:val="00631CCD"/>
    <w:rsid w:val="006459B5"/>
    <w:rsid w:val="0064608C"/>
    <w:rsid w:val="00657A31"/>
    <w:rsid w:val="00661EB8"/>
    <w:rsid w:val="00667879"/>
    <w:rsid w:val="006853CD"/>
    <w:rsid w:val="00686CBD"/>
    <w:rsid w:val="00687102"/>
    <w:rsid w:val="00691B9D"/>
    <w:rsid w:val="00694E89"/>
    <w:rsid w:val="0069793B"/>
    <w:rsid w:val="006A5C14"/>
    <w:rsid w:val="006B5360"/>
    <w:rsid w:val="006B661C"/>
    <w:rsid w:val="006C753B"/>
    <w:rsid w:val="006E7A40"/>
    <w:rsid w:val="006F4C0F"/>
    <w:rsid w:val="006F565E"/>
    <w:rsid w:val="006F5BB1"/>
    <w:rsid w:val="006F6C8B"/>
    <w:rsid w:val="00704433"/>
    <w:rsid w:val="007044AF"/>
    <w:rsid w:val="00706E18"/>
    <w:rsid w:val="00714A32"/>
    <w:rsid w:val="00724F6F"/>
    <w:rsid w:val="00727814"/>
    <w:rsid w:val="00727E0B"/>
    <w:rsid w:val="00733468"/>
    <w:rsid w:val="007421F3"/>
    <w:rsid w:val="00746550"/>
    <w:rsid w:val="007537FC"/>
    <w:rsid w:val="00753BD1"/>
    <w:rsid w:val="00756D1B"/>
    <w:rsid w:val="0076284B"/>
    <w:rsid w:val="0076424A"/>
    <w:rsid w:val="007643C1"/>
    <w:rsid w:val="0077727D"/>
    <w:rsid w:val="00781150"/>
    <w:rsid w:val="00787E4F"/>
    <w:rsid w:val="007904FE"/>
    <w:rsid w:val="00791A45"/>
    <w:rsid w:val="00793810"/>
    <w:rsid w:val="00794580"/>
    <w:rsid w:val="00794700"/>
    <w:rsid w:val="007A7479"/>
    <w:rsid w:val="007C46E7"/>
    <w:rsid w:val="007E0A81"/>
    <w:rsid w:val="007E3469"/>
    <w:rsid w:val="007F3610"/>
    <w:rsid w:val="00806BD1"/>
    <w:rsid w:val="0081057F"/>
    <w:rsid w:val="00816C05"/>
    <w:rsid w:val="00825415"/>
    <w:rsid w:val="00826CD3"/>
    <w:rsid w:val="0084216A"/>
    <w:rsid w:val="00853985"/>
    <w:rsid w:val="00860BFF"/>
    <w:rsid w:val="00860F0F"/>
    <w:rsid w:val="0087695D"/>
    <w:rsid w:val="008859FC"/>
    <w:rsid w:val="008878E0"/>
    <w:rsid w:val="00890B3E"/>
    <w:rsid w:val="008931F3"/>
    <w:rsid w:val="008B6106"/>
    <w:rsid w:val="008B66D7"/>
    <w:rsid w:val="008C187A"/>
    <w:rsid w:val="008C214A"/>
    <w:rsid w:val="008C71B0"/>
    <w:rsid w:val="008D1EDB"/>
    <w:rsid w:val="008E3E7D"/>
    <w:rsid w:val="008E4C17"/>
    <w:rsid w:val="008E5175"/>
    <w:rsid w:val="008F2575"/>
    <w:rsid w:val="008F394B"/>
    <w:rsid w:val="009109A8"/>
    <w:rsid w:val="00911A4A"/>
    <w:rsid w:val="009143DE"/>
    <w:rsid w:val="00915149"/>
    <w:rsid w:val="0091602C"/>
    <w:rsid w:val="00922860"/>
    <w:rsid w:val="00927ABE"/>
    <w:rsid w:val="009320BF"/>
    <w:rsid w:val="00941BA9"/>
    <w:rsid w:val="009476E1"/>
    <w:rsid w:val="00951D3A"/>
    <w:rsid w:val="0095438E"/>
    <w:rsid w:val="0095625F"/>
    <w:rsid w:val="00965A92"/>
    <w:rsid w:val="009807EC"/>
    <w:rsid w:val="00982F6C"/>
    <w:rsid w:val="00990CE4"/>
    <w:rsid w:val="00993756"/>
    <w:rsid w:val="0099532B"/>
    <w:rsid w:val="00997D70"/>
    <w:rsid w:val="009B1E65"/>
    <w:rsid w:val="009B3887"/>
    <w:rsid w:val="009C11DA"/>
    <w:rsid w:val="009D0F33"/>
    <w:rsid w:val="009F12F3"/>
    <w:rsid w:val="00A15BE8"/>
    <w:rsid w:val="00A16B3F"/>
    <w:rsid w:val="00A26E37"/>
    <w:rsid w:val="00A31115"/>
    <w:rsid w:val="00A31B9D"/>
    <w:rsid w:val="00A36C80"/>
    <w:rsid w:val="00A40274"/>
    <w:rsid w:val="00A468D5"/>
    <w:rsid w:val="00A502BA"/>
    <w:rsid w:val="00A54532"/>
    <w:rsid w:val="00A67368"/>
    <w:rsid w:val="00A7318A"/>
    <w:rsid w:val="00A81FD0"/>
    <w:rsid w:val="00AB2091"/>
    <w:rsid w:val="00AC2B3C"/>
    <w:rsid w:val="00AD2E2A"/>
    <w:rsid w:val="00AD6FAF"/>
    <w:rsid w:val="00AE32BD"/>
    <w:rsid w:val="00AE5211"/>
    <w:rsid w:val="00AF1FDE"/>
    <w:rsid w:val="00B03CA5"/>
    <w:rsid w:val="00B33160"/>
    <w:rsid w:val="00B45765"/>
    <w:rsid w:val="00B56E57"/>
    <w:rsid w:val="00B6368F"/>
    <w:rsid w:val="00B714DA"/>
    <w:rsid w:val="00B74072"/>
    <w:rsid w:val="00B806A9"/>
    <w:rsid w:val="00B81CFD"/>
    <w:rsid w:val="00B86405"/>
    <w:rsid w:val="00B9010F"/>
    <w:rsid w:val="00BA3283"/>
    <w:rsid w:val="00BC5D6C"/>
    <w:rsid w:val="00BD5815"/>
    <w:rsid w:val="00BE5C0B"/>
    <w:rsid w:val="00BE65D0"/>
    <w:rsid w:val="00BF2104"/>
    <w:rsid w:val="00C04F8C"/>
    <w:rsid w:val="00C2091D"/>
    <w:rsid w:val="00C215F4"/>
    <w:rsid w:val="00C300C3"/>
    <w:rsid w:val="00C3738D"/>
    <w:rsid w:val="00C45EF0"/>
    <w:rsid w:val="00C51EBE"/>
    <w:rsid w:val="00C61390"/>
    <w:rsid w:val="00C77C04"/>
    <w:rsid w:val="00C80E21"/>
    <w:rsid w:val="00C8444B"/>
    <w:rsid w:val="00C87EAD"/>
    <w:rsid w:val="00C9030D"/>
    <w:rsid w:val="00CA1910"/>
    <w:rsid w:val="00CB3D61"/>
    <w:rsid w:val="00CC5D9D"/>
    <w:rsid w:val="00CD291F"/>
    <w:rsid w:val="00CF1CC2"/>
    <w:rsid w:val="00CF6553"/>
    <w:rsid w:val="00CF73D2"/>
    <w:rsid w:val="00D04306"/>
    <w:rsid w:val="00D104A7"/>
    <w:rsid w:val="00D11F83"/>
    <w:rsid w:val="00D12644"/>
    <w:rsid w:val="00D14A2C"/>
    <w:rsid w:val="00D16155"/>
    <w:rsid w:val="00D319F3"/>
    <w:rsid w:val="00D41F2A"/>
    <w:rsid w:val="00D427ED"/>
    <w:rsid w:val="00D47E66"/>
    <w:rsid w:val="00D55C9C"/>
    <w:rsid w:val="00D6143C"/>
    <w:rsid w:val="00D62E2B"/>
    <w:rsid w:val="00D8454E"/>
    <w:rsid w:val="00D87152"/>
    <w:rsid w:val="00D900AA"/>
    <w:rsid w:val="00DA21A7"/>
    <w:rsid w:val="00DB3F2B"/>
    <w:rsid w:val="00DD53FC"/>
    <w:rsid w:val="00DD5C00"/>
    <w:rsid w:val="00DE56D5"/>
    <w:rsid w:val="00DE6781"/>
    <w:rsid w:val="00DF4F2A"/>
    <w:rsid w:val="00E00AAF"/>
    <w:rsid w:val="00E0522A"/>
    <w:rsid w:val="00E07998"/>
    <w:rsid w:val="00E15E25"/>
    <w:rsid w:val="00E21577"/>
    <w:rsid w:val="00E23F95"/>
    <w:rsid w:val="00E27FA3"/>
    <w:rsid w:val="00E33320"/>
    <w:rsid w:val="00E42B7D"/>
    <w:rsid w:val="00E55B79"/>
    <w:rsid w:val="00E71FB3"/>
    <w:rsid w:val="00E73FCF"/>
    <w:rsid w:val="00E82A9D"/>
    <w:rsid w:val="00E85B46"/>
    <w:rsid w:val="00E86D36"/>
    <w:rsid w:val="00E91385"/>
    <w:rsid w:val="00E939EE"/>
    <w:rsid w:val="00EA5BDC"/>
    <w:rsid w:val="00EB265B"/>
    <w:rsid w:val="00EB478F"/>
    <w:rsid w:val="00EC1419"/>
    <w:rsid w:val="00EC72CE"/>
    <w:rsid w:val="00ED0164"/>
    <w:rsid w:val="00ED2FF1"/>
    <w:rsid w:val="00ED41AF"/>
    <w:rsid w:val="00ED682E"/>
    <w:rsid w:val="00F04000"/>
    <w:rsid w:val="00F053A3"/>
    <w:rsid w:val="00F10659"/>
    <w:rsid w:val="00F11CEA"/>
    <w:rsid w:val="00F158BF"/>
    <w:rsid w:val="00F165E8"/>
    <w:rsid w:val="00F16F79"/>
    <w:rsid w:val="00F36F62"/>
    <w:rsid w:val="00F46F90"/>
    <w:rsid w:val="00F54964"/>
    <w:rsid w:val="00F6130A"/>
    <w:rsid w:val="00F61935"/>
    <w:rsid w:val="00F64235"/>
    <w:rsid w:val="00F737FB"/>
    <w:rsid w:val="00F8159D"/>
    <w:rsid w:val="00F82043"/>
    <w:rsid w:val="00F85428"/>
    <w:rsid w:val="00F875B6"/>
    <w:rsid w:val="00F87A17"/>
    <w:rsid w:val="00F914EA"/>
    <w:rsid w:val="00F940C2"/>
    <w:rsid w:val="00F96EF2"/>
    <w:rsid w:val="00FA1FF1"/>
    <w:rsid w:val="00FA5EE7"/>
    <w:rsid w:val="00FD33CA"/>
    <w:rsid w:val="00FD64CC"/>
    <w:rsid w:val="00FD72E5"/>
    <w:rsid w:val="00FE1D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EA5BDC"/>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paragraph" w:styleId="Heading3">
    <w:name w:val="heading 3"/>
    <w:basedOn w:val="Normal"/>
    <w:next w:val="Normal"/>
    <w:link w:val="Heading3Char"/>
    <w:uiPriority w:val="9"/>
    <w:semiHidden/>
    <w:unhideWhenUsed/>
    <w:qFormat/>
    <w:rsid w:val="008E51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E23F95"/>
  </w:style>
  <w:style w:type="character" w:customStyle="1" w:styleId="ui-column-title1">
    <w:name w:val="ui-column-title1"/>
    <w:basedOn w:val="DefaultParagraphFont"/>
    <w:rsid w:val="00F16F79"/>
  </w:style>
  <w:style w:type="character" w:styleId="Hyperlink">
    <w:name w:val="Hyperlink"/>
    <w:basedOn w:val="DefaultParagraphFont"/>
    <w:uiPriority w:val="99"/>
    <w:unhideWhenUsed/>
    <w:rsid w:val="009143DE"/>
    <w:rPr>
      <w:color w:val="0563C1" w:themeColor="hyperlink"/>
      <w:u w:val="single"/>
    </w:rPr>
  </w:style>
  <w:style w:type="character" w:customStyle="1" w:styleId="ui-column-title">
    <w:name w:val="ui-column-title"/>
    <w:basedOn w:val="DefaultParagraphFont"/>
    <w:rsid w:val="00990CE4"/>
  </w:style>
  <w:style w:type="character" w:customStyle="1" w:styleId="Heading1Char">
    <w:name w:val="Heading 1 Char"/>
    <w:basedOn w:val="DefaultParagraphFont"/>
    <w:link w:val="Heading1"/>
    <w:uiPriority w:val="9"/>
    <w:rsid w:val="00EA5BDC"/>
    <w:rPr>
      <w:rFonts w:asciiTheme="majorHAnsi" w:eastAsiaTheme="majorEastAsia" w:hAnsiTheme="majorHAnsi" w:cstheme="majorBidi"/>
      <w:b/>
      <w:bCs/>
      <w:color w:val="2F5496" w:themeColor="accent1" w:themeShade="BF"/>
      <w:sz w:val="28"/>
      <w:szCs w:val="28"/>
      <w:lang w:val="ro-RO"/>
    </w:rPr>
  </w:style>
  <w:style w:type="character" w:customStyle="1" w:styleId="Heading3Char">
    <w:name w:val="Heading 3 Char"/>
    <w:basedOn w:val="DefaultParagraphFont"/>
    <w:link w:val="Heading3"/>
    <w:uiPriority w:val="9"/>
    <w:semiHidden/>
    <w:rsid w:val="008E5175"/>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FD72E5"/>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FD72E5"/>
    <w:rPr>
      <w:sz w:val="20"/>
      <w:szCs w:val="20"/>
      <w:lang w:val="ro-RO"/>
    </w:rPr>
  </w:style>
  <w:style w:type="character" w:styleId="FootnoteReference">
    <w:name w:val="footnote reference"/>
    <w:basedOn w:val="DefaultParagraphFont"/>
    <w:uiPriority w:val="99"/>
    <w:semiHidden/>
    <w:unhideWhenUsed/>
    <w:rsid w:val="00FD72E5"/>
    <w:rPr>
      <w:vertAlign w:val="superscript"/>
    </w:rPr>
  </w:style>
  <w:style w:type="paragraph" w:styleId="TOCHeading">
    <w:name w:val="TOC Heading"/>
    <w:basedOn w:val="Heading1"/>
    <w:next w:val="Normal"/>
    <w:uiPriority w:val="39"/>
    <w:unhideWhenUsed/>
    <w:qFormat/>
    <w:rsid w:val="00120EB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120EB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9358">
      <w:bodyDiv w:val="1"/>
      <w:marLeft w:val="0"/>
      <w:marRight w:val="0"/>
      <w:marTop w:val="0"/>
      <w:marBottom w:val="0"/>
      <w:divBdr>
        <w:top w:val="none" w:sz="0" w:space="0" w:color="auto"/>
        <w:left w:val="none" w:sz="0" w:space="0" w:color="auto"/>
        <w:bottom w:val="none" w:sz="0" w:space="0" w:color="auto"/>
        <w:right w:val="none" w:sz="0" w:space="0" w:color="auto"/>
      </w:divBdr>
    </w:div>
    <w:div w:id="128019684">
      <w:bodyDiv w:val="1"/>
      <w:marLeft w:val="0"/>
      <w:marRight w:val="0"/>
      <w:marTop w:val="0"/>
      <w:marBottom w:val="0"/>
      <w:divBdr>
        <w:top w:val="none" w:sz="0" w:space="0" w:color="auto"/>
        <w:left w:val="none" w:sz="0" w:space="0" w:color="auto"/>
        <w:bottom w:val="none" w:sz="0" w:space="0" w:color="auto"/>
        <w:right w:val="none" w:sz="0" w:space="0" w:color="auto"/>
      </w:divBdr>
    </w:div>
    <w:div w:id="458302569">
      <w:bodyDiv w:val="1"/>
      <w:marLeft w:val="0"/>
      <w:marRight w:val="0"/>
      <w:marTop w:val="0"/>
      <w:marBottom w:val="0"/>
      <w:divBdr>
        <w:top w:val="none" w:sz="0" w:space="0" w:color="auto"/>
        <w:left w:val="none" w:sz="0" w:space="0" w:color="auto"/>
        <w:bottom w:val="none" w:sz="0" w:space="0" w:color="auto"/>
        <w:right w:val="none" w:sz="0" w:space="0" w:color="auto"/>
      </w:divBdr>
    </w:div>
    <w:div w:id="612323033">
      <w:bodyDiv w:val="1"/>
      <w:marLeft w:val="0"/>
      <w:marRight w:val="0"/>
      <w:marTop w:val="0"/>
      <w:marBottom w:val="0"/>
      <w:divBdr>
        <w:top w:val="none" w:sz="0" w:space="0" w:color="auto"/>
        <w:left w:val="none" w:sz="0" w:space="0" w:color="auto"/>
        <w:bottom w:val="none" w:sz="0" w:space="0" w:color="auto"/>
        <w:right w:val="none" w:sz="0" w:space="0" w:color="auto"/>
      </w:divBdr>
    </w:div>
    <w:div w:id="1691762617">
      <w:bodyDiv w:val="1"/>
      <w:marLeft w:val="0"/>
      <w:marRight w:val="0"/>
      <w:marTop w:val="0"/>
      <w:marBottom w:val="0"/>
      <w:divBdr>
        <w:top w:val="none" w:sz="0" w:space="0" w:color="auto"/>
        <w:left w:val="none" w:sz="0" w:space="0" w:color="auto"/>
        <w:bottom w:val="none" w:sz="0" w:space="0" w:color="auto"/>
        <w:right w:val="none" w:sz="0" w:space="0" w:color="auto"/>
      </w:divBdr>
    </w:div>
    <w:div w:id="1738085817">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059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7EE71-BAB4-43D4-A7B8-B472BDD61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25</Pages>
  <Words>9158</Words>
  <Characters>53122</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Anda Gabriela Popescu</cp:lastModifiedBy>
  <cp:revision>9</cp:revision>
  <cp:lastPrinted>2023-12-28T11:27:00Z</cp:lastPrinted>
  <dcterms:created xsi:type="dcterms:W3CDTF">2023-12-28T11:10:00Z</dcterms:created>
  <dcterms:modified xsi:type="dcterms:W3CDTF">2023-12-29T08:11:00Z</dcterms:modified>
</cp:coreProperties>
</file>